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F0BB" w14:textId="77777777" w:rsidR="00B27E59" w:rsidRPr="002D3162" w:rsidRDefault="001A7F05" w:rsidP="00321945">
      <w:pPr>
        <w:pStyle w:val="CentrBoldm"/>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 </w:t>
      </w:r>
      <w:r w:rsidR="007321D5" w:rsidRPr="002D3162">
        <w:rPr>
          <w:rFonts w:asciiTheme="minorBidi" w:hAnsiTheme="minorBidi" w:cstheme="minorBidi"/>
          <w:sz w:val="22"/>
          <w:szCs w:val="22"/>
          <w:lang w:val="lt-LT"/>
        </w:rPr>
        <w:t xml:space="preserve">    </w:t>
      </w:r>
      <w:r w:rsidR="00A1056E" w:rsidRPr="002D3162">
        <w:rPr>
          <w:rFonts w:asciiTheme="minorBidi" w:hAnsiTheme="minorBidi" w:cstheme="minorBidi"/>
          <w:sz w:val="22"/>
          <w:szCs w:val="22"/>
          <w:lang w:val="lt-LT"/>
        </w:rPr>
        <w:tab/>
      </w:r>
      <w:r w:rsidR="00A1056E" w:rsidRPr="002D3162">
        <w:rPr>
          <w:rFonts w:asciiTheme="minorBidi" w:hAnsiTheme="minorBidi" w:cstheme="minorBidi"/>
          <w:sz w:val="22"/>
          <w:szCs w:val="22"/>
          <w:lang w:val="lt-LT"/>
        </w:rPr>
        <w:tab/>
      </w:r>
      <w:r w:rsidR="00A1056E" w:rsidRPr="002D3162">
        <w:rPr>
          <w:rFonts w:asciiTheme="minorBidi" w:hAnsiTheme="minorBidi" w:cstheme="minorBidi"/>
          <w:sz w:val="22"/>
          <w:szCs w:val="22"/>
          <w:lang w:val="lt-LT"/>
        </w:rPr>
        <w:tab/>
      </w:r>
      <w:r w:rsidR="00A1056E" w:rsidRPr="002D3162">
        <w:rPr>
          <w:rFonts w:asciiTheme="minorBidi" w:hAnsiTheme="minorBidi" w:cstheme="minorBidi"/>
          <w:sz w:val="22"/>
          <w:szCs w:val="22"/>
          <w:lang w:val="lt-LT"/>
        </w:rPr>
        <w:tab/>
        <w:t xml:space="preserve">     </w:t>
      </w:r>
    </w:p>
    <w:p w14:paraId="58B557AD" w14:textId="38219032" w:rsidR="00053AF9" w:rsidRPr="002D3162" w:rsidRDefault="00B27E59" w:rsidP="00AF6154">
      <w:pPr>
        <w:pStyle w:val="CentrBoldm"/>
        <w:tabs>
          <w:tab w:val="left" w:pos="5940"/>
          <w:tab w:val="left" w:pos="6120"/>
        </w:tabs>
        <w:ind w:left="2880"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      </w:t>
      </w:r>
      <w:r w:rsidR="00A1056E" w:rsidRPr="002D3162">
        <w:rPr>
          <w:rFonts w:asciiTheme="minorBidi" w:hAnsiTheme="minorBidi" w:cstheme="minorBidi"/>
          <w:sz w:val="22"/>
          <w:szCs w:val="22"/>
          <w:lang w:val="lt-LT"/>
        </w:rPr>
        <w:t xml:space="preserve"> </w:t>
      </w:r>
      <w:r w:rsidR="00321945" w:rsidRPr="002D3162">
        <w:rPr>
          <w:rFonts w:asciiTheme="minorBidi" w:hAnsiTheme="minorBidi" w:cstheme="minorBidi"/>
          <w:sz w:val="22"/>
          <w:szCs w:val="22"/>
          <w:lang w:val="lt-LT"/>
        </w:rPr>
        <w:t xml:space="preserve">     </w:t>
      </w:r>
    </w:p>
    <w:p w14:paraId="7AA59A10" w14:textId="77777777" w:rsidR="00AF6154" w:rsidRPr="002D3162" w:rsidRDefault="00AF6154" w:rsidP="00AF6154">
      <w:pPr>
        <w:pStyle w:val="CentrBoldm"/>
        <w:tabs>
          <w:tab w:val="left" w:pos="5940"/>
          <w:tab w:val="left" w:pos="6120"/>
        </w:tabs>
        <w:ind w:left="2880" w:firstLine="360"/>
        <w:rPr>
          <w:rFonts w:asciiTheme="minorBidi" w:hAnsiTheme="minorBidi" w:cstheme="minorBidi"/>
          <w:sz w:val="22"/>
          <w:szCs w:val="22"/>
          <w:lang w:val="lt-LT"/>
        </w:rPr>
      </w:pPr>
    </w:p>
    <w:p w14:paraId="3E145817" w14:textId="77777777" w:rsidR="00AF6154" w:rsidRPr="002D3162" w:rsidRDefault="00AF6154" w:rsidP="00AF6154">
      <w:pPr>
        <w:pStyle w:val="CentrBoldm"/>
        <w:tabs>
          <w:tab w:val="left" w:pos="5940"/>
          <w:tab w:val="left" w:pos="6120"/>
        </w:tabs>
        <w:ind w:left="2880" w:firstLine="360"/>
        <w:rPr>
          <w:rFonts w:asciiTheme="minorBidi" w:hAnsiTheme="minorBidi" w:cstheme="minorBidi"/>
          <w:sz w:val="22"/>
          <w:szCs w:val="22"/>
          <w:lang w:val="lt-LT"/>
        </w:rPr>
      </w:pPr>
    </w:p>
    <w:p w14:paraId="3FF1619D" w14:textId="4834A4E5" w:rsidR="008D1FA6" w:rsidRPr="002D3162" w:rsidRDefault="00AE1C5B" w:rsidP="00321945">
      <w:pPr>
        <w:pStyle w:val="CentrBoldm"/>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PASLAUGŲ </w:t>
      </w:r>
      <w:r w:rsidR="004C0844" w:rsidRPr="002D3162">
        <w:rPr>
          <w:rFonts w:asciiTheme="minorBidi" w:hAnsiTheme="minorBidi" w:cstheme="minorBidi"/>
          <w:sz w:val="22"/>
          <w:szCs w:val="22"/>
          <w:lang w:val="lt-LT"/>
        </w:rPr>
        <w:t>PIRKIMO</w:t>
      </w:r>
      <w:r w:rsidR="00154782" w:rsidRPr="002D3162">
        <w:rPr>
          <w:rFonts w:asciiTheme="minorBidi" w:hAnsiTheme="minorBidi" w:cstheme="minorBidi"/>
          <w:sz w:val="22"/>
          <w:szCs w:val="22"/>
          <w:lang w:val="lt-LT"/>
        </w:rPr>
        <w:t>–</w:t>
      </w:r>
      <w:r w:rsidR="008D1FA6" w:rsidRPr="002D3162">
        <w:rPr>
          <w:rFonts w:asciiTheme="minorBidi" w:hAnsiTheme="minorBidi" w:cstheme="minorBidi"/>
          <w:sz w:val="22"/>
          <w:szCs w:val="22"/>
          <w:lang w:val="lt-LT"/>
        </w:rPr>
        <w:t>PARDAVIMO SUTARTI</w:t>
      </w:r>
      <w:r w:rsidR="00A7162E" w:rsidRPr="002D3162">
        <w:rPr>
          <w:rFonts w:asciiTheme="minorBidi" w:hAnsiTheme="minorBidi" w:cstheme="minorBidi"/>
          <w:sz w:val="22"/>
          <w:szCs w:val="22"/>
          <w:lang w:val="lt-LT"/>
        </w:rPr>
        <w:t>E</w:t>
      </w:r>
      <w:r w:rsidR="008D1FA6" w:rsidRPr="002D3162">
        <w:rPr>
          <w:rFonts w:asciiTheme="minorBidi" w:hAnsiTheme="minorBidi" w:cstheme="minorBidi"/>
          <w:sz w:val="22"/>
          <w:szCs w:val="22"/>
          <w:lang w:val="lt-LT"/>
        </w:rPr>
        <w:t>S</w:t>
      </w:r>
    </w:p>
    <w:p w14:paraId="2A3A8EBE" w14:textId="7F2E3EE4" w:rsidR="008D1FA6" w:rsidRPr="002D3162" w:rsidRDefault="008D1FA6" w:rsidP="00321945">
      <w:pPr>
        <w:pStyle w:val="CentrBoldm"/>
        <w:ind w:firstLine="360"/>
        <w:rPr>
          <w:rFonts w:asciiTheme="minorBidi" w:hAnsiTheme="minorBidi" w:cstheme="minorBidi"/>
          <w:sz w:val="22"/>
          <w:szCs w:val="22"/>
          <w:lang w:val="lt-LT"/>
        </w:rPr>
      </w:pPr>
      <w:r w:rsidRPr="002D3162">
        <w:rPr>
          <w:rFonts w:asciiTheme="minorBidi" w:hAnsiTheme="minorBidi" w:cstheme="minorBidi"/>
          <w:caps/>
          <w:sz w:val="22"/>
          <w:szCs w:val="22"/>
          <w:lang w:val="lt-LT"/>
        </w:rPr>
        <w:t xml:space="preserve">Bendrosios </w:t>
      </w:r>
      <w:r w:rsidRPr="002D3162">
        <w:rPr>
          <w:rFonts w:asciiTheme="minorBidi" w:hAnsiTheme="minorBidi" w:cstheme="minorBidi"/>
          <w:sz w:val="22"/>
          <w:szCs w:val="22"/>
          <w:lang w:val="lt-LT"/>
        </w:rPr>
        <w:t>SĄLYGOS</w:t>
      </w:r>
    </w:p>
    <w:p w14:paraId="2382C62C" w14:textId="77777777" w:rsidR="00772464" w:rsidRPr="002D3162" w:rsidRDefault="00772464" w:rsidP="00321945">
      <w:pPr>
        <w:pStyle w:val="Statja"/>
        <w:spacing w:before="0"/>
        <w:ind w:firstLine="360"/>
        <w:rPr>
          <w:rFonts w:asciiTheme="minorBidi" w:hAnsiTheme="minorBidi" w:cstheme="minorBidi"/>
          <w:sz w:val="22"/>
          <w:szCs w:val="22"/>
          <w:lang w:val="lt-LT"/>
        </w:rPr>
      </w:pPr>
    </w:p>
    <w:p w14:paraId="6AF953D5" w14:textId="77777777" w:rsidR="00FA0404" w:rsidRPr="002D3162" w:rsidRDefault="003F2392" w:rsidP="00321945">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FA0404" w:rsidRPr="002D3162">
        <w:rPr>
          <w:rFonts w:asciiTheme="minorBidi" w:hAnsiTheme="minorBidi" w:cstheme="minorBidi"/>
          <w:sz w:val="22"/>
          <w:szCs w:val="22"/>
          <w:lang w:val="lt-LT"/>
        </w:rPr>
        <w:t xml:space="preserve">. </w:t>
      </w:r>
      <w:r w:rsidR="00AC2B38" w:rsidRPr="002D3162">
        <w:rPr>
          <w:rFonts w:asciiTheme="minorBidi" w:hAnsiTheme="minorBidi" w:cstheme="minorBidi"/>
          <w:sz w:val="22"/>
          <w:szCs w:val="22"/>
          <w:lang w:val="lt-LT"/>
        </w:rPr>
        <w:t>SUTARTIES SĄVOKOS IR  SUTARTIES AIŠKINIMAS</w:t>
      </w:r>
    </w:p>
    <w:p w14:paraId="68A9E08A" w14:textId="6CFF378A" w:rsidR="007041B7" w:rsidRPr="002D3162" w:rsidRDefault="007041B7" w:rsidP="007041B7">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1.1. </w:t>
      </w:r>
      <w:r w:rsidRPr="002D3162">
        <w:rPr>
          <w:rFonts w:asciiTheme="minorBidi" w:hAnsiTheme="minorBidi" w:cstheme="minorBidi"/>
          <w:b/>
          <w:bCs/>
          <w:sz w:val="22"/>
          <w:szCs w:val="22"/>
          <w:lang w:val="lt-LT"/>
        </w:rPr>
        <w:t>Europos elektroninių sąskaitų faktūrų standartas</w:t>
      </w:r>
      <w:r w:rsidRPr="002D3162">
        <w:rPr>
          <w:rFonts w:asciiTheme="minorBidi" w:hAnsiTheme="minorBidi" w:cstheme="minorBidi"/>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7A120803" w14:textId="66A63D20" w:rsidR="00FA0404" w:rsidRPr="002D3162" w:rsidRDefault="00FA0404" w:rsidP="00321945">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041B7"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 </w:t>
      </w:r>
      <w:r w:rsidRPr="002D3162">
        <w:rPr>
          <w:rFonts w:asciiTheme="minorBidi" w:hAnsiTheme="minorBidi" w:cstheme="minorBidi"/>
          <w:b/>
          <w:sz w:val="22"/>
          <w:szCs w:val="22"/>
          <w:lang w:val="lt-LT"/>
        </w:rPr>
        <w:t>Informacinė sistema „E. sąskaita“</w:t>
      </w:r>
      <w:r w:rsidRPr="002D3162">
        <w:rPr>
          <w:rFonts w:asciiTheme="minorBidi" w:hAnsiTheme="minorBidi" w:cstheme="minorBidi"/>
          <w:sz w:val="22"/>
          <w:szCs w:val="22"/>
          <w:lang w:val="lt-LT"/>
        </w:rPr>
        <w:t xml:space="preserve"> – valstybės informacinė sistema, skirta informacinių technologijų priemonėmis parengti, pateikti ir išsaugoti </w:t>
      </w:r>
      <w:r w:rsidR="00BE5BA4"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 xml:space="preserve">ąskaitas už įsigyjamas prekes, paslaugas ir darbus, taip pat gauti informaciją apie pateiktų </w:t>
      </w:r>
      <w:r w:rsidR="00C02C3C"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 xml:space="preserve">ąskaitų apmokėjimą (elektroninės paslaugos „E. sąskaita“ svetainė pasiekiama adresu </w:t>
      </w:r>
      <w:r w:rsidR="008105D6">
        <w:fldChar w:fldCharType="begin"/>
      </w:r>
      <w:r w:rsidR="008105D6" w:rsidRPr="003110C1">
        <w:rPr>
          <w:lang w:val="lt-LT"/>
          <w:rPrChange w:id="0" w:author="Rūta Pugžlienė" w:date="2021-10-18T10:11:00Z">
            <w:rPr/>
          </w:rPrChange>
        </w:rPr>
        <w:instrText xml:space="preserve"> HYPERLINK "http://www.esaskaita.eu" </w:instrText>
      </w:r>
      <w:r w:rsidR="008105D6">
        <w:fldChar w:fldCharType="separate"/>
      </w:r>
      <w:r w:rsidRPr="002D3162">
        <w:rPr>
          <w:rStyle w:val="Hyperlink"/>
          <w:rFonts w:asciiTheme="minorBidi" w:hAnsiTheme="minorBidi" w:cstheme="minorBidi"/>
          <w:sz w:val="22"/>
          <w:szCs w:val="22"/>
          <w:lang w:val="lt-LT"/>
        </w:rPr>
        <w:t>www.esaskaita.eu</w:t>
      </w:r>
      <w:r w:rsidR="008105D6">
        <w:rPr>
          <w:rStyle w:val="Hyperlink"/>
          <w:rFonts w:asciiTheme="minorBidi" w:hAnsiTheme="minorBidi" w:cstheme="minorBidi"/>
          <w:sz w:val="22"/>
          <w:szCs w:val="22"/>
          <w:lang w:val="lt-LT"/>
        </w:rPr>
        <w:fldChar w:fldCharType="end"/>
      </w:r>
      <w:r w:rsidRPr="002D3162">
        <w:rPr>
          <w:rFonts w:asciiTheme="minorBidi" w:hAnsiTheme="minorBidi" w:cstheme="minorBidi"/>
          <w:sz w:val="22"/>
          <w:szCs w:val="22"/>
          <w:lang w:val="lt-LT"/>
        </w:rPr>
        <w:t>).</w:t>
      </w:r>
    </w:p>
    <w:p w14:paraId="0F259219" w14:textId="2BECBB3C" w:rsidR="00FA0404" w:rsidRPr="002D3162" w:rsidRDefault="00591F8A"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FC5A96" w:rsidRPr="002D3162">
        <w:rPr>
          <w:rFonts w:asciiTheme="minorBidi" w:hAnsiTheme="minorBidi" w:cstheme="minorBidi"/>
          <w:sz w:val="22"/>
          <w:szCs w:val="22"/>
          <w:lang w:val="lt-LT"/>
        </w:rPr>
        <w:t>3</w:t>
      </w:r>
      <w:r w:rsidRPr="002D3162">
        <w:rPr>
          <w:rFonts w:asciiTheme="minorBidi" w:hAnsiTheme="minorBidi" w:cstheme="minorBidi"/>
          <w:sz w:val="22"/>
          <w:szCs w:val="22"/>
          <w:lang w:val="lt-LT"/>
        </w:rPr>
        <w:t xml:space="preserve">. </w:t>
      </w:r>
      <w:r w:rsidR="00FA0404" w:rsidRPr="002D3162">
        <w:rPr>
          <w:rFonts w:asciiTheme="minorBidi" w:hAnsiTheme="minorBidi" w:cstheme="minorBidi"/>
          <w:b/>
          <w:sz w:val="22"/>
          <w:szCs w:val="22"/>
          <w:lang w:val="lt-LT"/>
        </w:rPr>
        <w:t>Nurodymas</w:t>
      </w:r>
      <w:r w:rsidR="00FA0404" w:rsidRPr="002D3162">
        <w:rPr>
          <w:rFonts w:asciiTheme="minorBidi" w:hAnsiTheme="minorBidi" w:cstheme="minorBidi"/>
          <w:sz w:val="22"/>
          <w:szCs w:val="22"/>
          <w:lang w:val="lt-LT"/>
        </w:rPr>
        <w:t xml:space="preserve"> – bet koks raštiškas arba žodinis (kuris vėliau turi būti patvirtintas raštiškai) nurodymas, kurį dėl Sutarties vykdymo Paslaugos teikėjui duoda Užsakovas arba jo atstovas. </w:t>
      </w:r>
    </w:p>
    <w:p w14:paraId="027AD696" w14:textId="782B6A0A" w:rsidR="008E4EFC" w:rsidRPr="002D3162" w:rsidRDefault="00FA0404" w:rsidP="00163446">
      <w:pPr>
        <w:ind w:firstLine="360"/>
        <w:jc w:val="both"/>
        <w:rPr>
          <w:rFonts w:asciiTheme="minorBidi" w:hAnsiTheme="minorBidi" w:cstheme="minorBidi"/>
          <w:bCs/>
          <w:sz w:val="22"/>
          <w:szCs w:val="22"/>
          <w:lang w:val="lt-LT"/>
        </w:rPr>
      </w:pPr>
      <w:r w:rsidRPr="002D3162">
        <w:rPr>
          <w:rFonts w:asciiTheme="minorBidi" w:hAnsiTheme="minorBidi" w:cstheme="minorBidi"/>
          <w:sz w:val="22"/>
          <w:szCs w:val="22"/>
          <w:lang w:val="lt-LT"/>
        </w:rPr>
        <w:t>1.</w:t>
      </w:r>
      <w:r w:rsidR="00FC5A96" w:rsidRPr="002D3162">
        <w:rPr>
          <w:rFonts w:asciiTheme="minorBidi" w:hAnsiTheme="minorBidi" w:cstheme="minorBidi"/>
          <w:sz w:val="22"/>
          <w:szCs w:val="22"/>
          <w:lang w:val="lt-LT"/>
        </w:rPr>
        <w:t>4</w:t>
      </w:r>
      <w:r w:rsidRPr="002D3162">
        <w:rPr>
          <w:rFonts w:asciiTheme="minorBidi" w:hAnsiTheme="minorBidi" w:cstheme="minorBidi"/>
          <w:sz w:val="22"/>
          <w:szCs w:val="22"/>
          <w:lang w:val="lt-LT"/>
        </w:rPr>
        <w:t xml:space="preserve">. </w:t>
      </w:r>
      <w:r w:rsidRPr="002D3162">
        <w:rPr>
          <w:rFonts w:asciiTheme="minorBidi" w:hAnsiTheme="minorBidi" w:cstheme="minorBidi"/>
          <w:b/>
          <w:sz w:val="22"/>
          <w:szCs w:val="22"/>
          <w:lang w:val="lt-LT"/>
        </w:rPr>
        <w:t>Paslaugos</w:t>
      </w:r>
      <w:r w:rsidRPr="002D3162">
        <w:rPr>
          <w:rFonts w:asciiTheme="minorBidi" w:hAnsiTheme="minorBidi" w:cstheme="minorBidi"/>
          <w:sz w:val="22"/>
          <w:szCs w:val="22"/>
          <w:lang w:val="lt-LT"/>
        </w:rPr>
        <w:t xml:space="preserve"> – Paslaugos apibrėžtos Sutarties </w:t>
      </w:r>
      <w:r w:rsidR="00DF2034"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pecialiosiose sąlygose</w:t>
      </w:r>
      <w:r w:rsidR="00B633A6"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jos prieduose ir kitos paslaugos</w:t>
      </w:r>
      <w:r w:rsidR="00566215" w:rsidRPr="002D3162">
        <w:rPr>
          <w:rFonts w:asciiTheme="minorBidi" w:hAnsiTheme="minorBidi" w:cstheme="minorBidi"/>
          <w:sz w:val="22"/>
          <w:szCs w:val="22"/>
          <w:lang w:val="lt-LT"/>
        </w:rPr>
        <w:t>, kurias Paslaugų</w:t>
      </w:r>
      <w:r w:rsidRPr="002D3162">
        <w:rPr>
          <w:rFonts w:asciiTheme="minorBidi" w:hAnsiTheme="minorBidi" w:cstheme="minorBidi"/>
          <w:sz w:val="22"/>
          <w:szCs w:val="22"/>
          <w:lang w:val="lt-LT"/>
        </w:rPr>
        <w:t xml:space="preserve"> teikėjas įsiparei</w:t>
      </w:r>
      <w:r w:rsidR="00566215" w:rsidRPr="002D3162">
        <w:rPr>
          <w:rFonts w:asciiTheme="minorBidi" w:hAnsiTheme="minorBidi" w:cstheme="minorBidi"/>
          <w:sz w:val="22"/>
          <w:szCs w:val="22"/>
          <w:lang w:val="lt-LT"/>
        </w:rPr>
        <w:t>goja teikti Užsakovui pagal šią Sutartį</w:t>
      </w:r>
      <w:r w:rsidRPr="002D3162">
        <w:rPr>
          <w:rFonts w:asciiTheme="minorBidi" w:hAnsiTheme="minorBidi" w:cstheme="minorBidi"/>
          <w:sz w:val="22"/>
          <w:szCs w:val="22"/>
          <w:lang w:val="lt-LT"/>
        </w:rPr>
        <w:t xml:space="preserve">, </w:t>
      </w:r>
      <w:r w:rsidR="00566215" w:rsidRPr="002D3162">
        <w:rPr>
          <w:rFonts w:asciiTheme="minorBidi" w:hAnsiTheme="minorBidi" w:cstheme="minorBidi"/>
          <w:sz w:val="22"/>
          <w:szCs w:val="22"/>
          <w:lang w:val="lt-LT"/>
        </w:rPr>
        <w:t>ir galiojančių</w:t>
      </w:r>
      <w:r w:rsidRPr="002D3162">
        <w:rPr>
          <w:rFonts w:asciiTheme="minorBidi" w:hAnsiTheme="minorBidi" w:cstheme="minorBidi"/>
          <w:sz w:val="22"/>
          <w:szCs w:val="22"/>
          <w:lang w:val="lt-LT"/>
        </w:rPr>
        <w:t xml:space="preserve"> teisės aktų reikalavimus.</w:t>
      </w:r>
      <w:r w:rsidR="000B5B1F" w:rsidRPr="002D3162">
        <w:rPr>
          <w:rFonts w:asciiTheme="minorBidi" w:hAnsiTheme="minorBidi" w:cstheme="minorBidi"/>
          <w:bCs/>
          <w:sz w:val="22"/>
          <w:szCs w:val="22"/>
          <w:lang w:val="lt-LT"/>
        </w:rPr>
        <w:t xml:space="preserve"> Sutartyje vartojama sąvoka „Paslaugos“ apima visas su Paslaugų suteikimu susijusias veiklas, kurios nurodytos Paslaugų pirkimo sąlygose, jų paaiškinimuose </w:t>
      </w:r>
      <w:r w:rsidR="0018518B" w:rsidRPr="002D3162">
        <w:rPr>
          <w:rFonts w:asciiTheme="minorBidi" w:hAnsiTheme="minorBidi" w:cstheme="minorBidi"/>
          <w:sz w:val="22"/>
          <w:szCs w:val="22"/>
          <w:lang w:val="lt-LT"/>
        </w:rPr>
        <w:t xml:space="preserve">ir / ar </w:t>
      </w:r>
      <w:r w:rsidR="000B5B1F" w:rsidRPr="002D3162">
        <w:rPr>
          <w:rFonts w:asciiTheme="minorBidi" w:hAnsiTheme="minorBidi" w:cstheme="minorBidi"/>
          <w:bCs/>
          <w:sz w:val="22"/>
          <w:szCs w:val="22"/>
          <w:lang w:val="lt-LT"/>
        </w:rPr>
        <w:t xml:space="preserve">patikslinimuose (jei tokių buvo). </w:t>
      </w:r>
    </w:p>
    <w:p w14:paraId="71F7D89C" w14:textId="441E70C3" w:rsidR="00FA0404" w:rsidRPr="002D3162" w:rsidRDefault="00FA0404" w:rsidP="00163446">
      <w:pPr>
        <w:ind w:firstLine="360"/>
        <w:jc w:val="both"/>
        <w:rPr>
          <w:rFonts w:asciiTheme="minorBidi" w:hAnsiTheme="minorBidi" w:cstheme="minorBidi"/>
          <w:sz w:val="22"/>
          <w:szCs w:val="22"/>
          <w:lang w:val="lt-LT"/>
        </w:rPr>
      </w:pPr>
      <w:r w:rsidRPr="002D3162">
        <w:rPr>
          <w:rFonts w:asciiTheme="minorBidi" w:hAnsiTheme="minorBidi" w:cstheme="minorBidi"/>
          <w:bCs/>
          <w:sz w:val="22"/>
          <w:szCs w:val="22"/>
          <w:lang w:val="lt-LT"/>
        </w:rPr>
        <w:t>1.</w:t>
      </w:r>
      <w:r w:rsidR="00FC5A96" w:rsidRPr="002D3162">
        <w:rPr>
          <w:rFonts w:asciiTheme="minorBidi" w:hAnsiTheme="minorBidi" w:cstheme="minorBidi"/>
          <w:bCs/>
          <w:sz w:val="22"/>
          <w:szCs w:val="22"/>
          <w:lang w:val="lt-LT"/>
        </w:rPr>
        <w:t>5</w:t>
      </w:r>
      <w:r w:rsidRPr="002D3162">
        <w:rPr>
          <w:rFonts w:asciiTheme="minorBidi" w:hAnsiTheme="minorBidi" w:cstheme="minorBidi"/>
          <w:bCs/>
          <w:sz w:val="22"/>
          <w:szCs w:val="22"/>
          <w:lang w:val="lt-LT"/>
        </w:rPr>
        <w:t xml:space="preserve">. </w:t>
      </w:r>
      <w:r w:rsidRPr="002D3162">
        <w:rPr>
          <w:rFonts w:asciiTheme="minorBidi" w:hAnsiTheme="minorBidi" w:cstheme="minorBidi"/>
          <w:b/>
          <w:bCs/>
          <w:sz w:val="22"/>
          <w:szCs w:val="22"/>
          <w:lang w:val="lt-LT"/>
        </w:rPr>
        <w:t>P</w:t>
      </w:r>
      <w:r w:rsidR="00782846" w:rsidRPr="002D3162">
        <w:rPr>
          <w:rFonts w:asciiTheme="minorBidi" w:hAnsiTheme="minorBidi" w:cstheme="minorBidi"/>
          <w:b/>
          <w:bCs/>
          <w:sz w:val="22"/>
          <w:szCs w:val="22"/>
          <w:lang w:val="lt-LT"/>
        </w:rPr>
        <w:t>aslaugų</w:t>
      </w:r>
      <w:r w:rsidRPr="002D3162">
        <w:rPr>
          <w:rFonts w:asciiTheme="minorBidi" w:hAnsiTheme="minorBidi" w:cstheme="minorBidi"/>
          <w:b/>
          <w:bCs/>
          <w:sz w:val="22"/>
          <w:szCs w:val="22"/>
          <w:lang w:val="lt-LT"/>
        </w:rPr>
        <w:t xml:space="preserve"> teikėjas</w:t>
      </w:r>
      <w:r w:rsidRPr="002D3162">
        <w:rPr>
          <w:rFonts w:asciiTheme="minorBidi" w:hAnsiTheme="minorBidi" w:cstheme="minorBidi"/>
          <w:bCs/>
          <w:sz w:val="22"/>
          <w:szCs w:val="22"/>
          <w:lang w:val="lt-LT"/>
        </w:rPr>
        <w:t xml:space="preserve"> – </w:t>
      </w:r>
      <w:r w:rsidR="00353F64" w:rsidRPr="002D3162">
        <w:rPr>
          <w:rFonts w:asciiTheme="minorBidi" w:hAnsiTheme="minorBidi" w:cstheme="minorBidi"/>
          <w:sz w:val="22"/>
          <w:szCs w:val="22"/>
          <w:lang w:val="lt-LT"/>
        </w:rPr>
        <w:t>ūkio subjektas</w:t>
      </w:r>
      <w:r w:rsidRPr="002D3162">
        <w:rPr>
          <w:rFonts w:asciiTheme="minorBidi" w:hAnsiTheme="minorBidi" w:cstheme="minorBidi"/>
          <w:sz w:val="22"/>
          <w:szCs w:val="22"/>
          <w:lang w:val="lt-LT"/>
        </w:rPr>
        <w:t>, teikianti</w:t>
      </w:r>
      <w:r w:rsidR="00353F64"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 xml:space="preserve"> Sutartyje numatytas Paslaugas</w:t>
      </w:r>
      <w:r w:rsidR="00353F64" w:rsidRPr="002D3162">
        <w:rPr>
          <w:rFonts w:asciiTheme="minorBidi" w:hAnsiTheme="minorBidi" w:cstheme="minorBidi"/>
          <w:sz w:val="22"/>
          <w:szCs w:val="22"/>
          <w:lang w:val="lt-LT"/>
        </w:rPr>
        <w:t xml:space="preserve">, toliau dar vadinama </w:t>
      </w:r>
      <w:r w:rsidR="00C94B30" w:rsidRPr="002D3162">
        <w:rPr>
          <w:rFonts w:asciiTheme="minorBidi" w:hAnsiTheme="minorBidi" w:cstheme="minorBidi"/>
          <w:bCs/>
          <w:sz w:val="22"/>
          <w:szCs w:val="22"/>
          <w:lang w:val="lt-LT"/>
        </w:rPr>
        <w:t>–</w:t>
      </w:r>
      <w:r w:rsidR="00353F64" w:rsidRPr="002D3162">
        <w:rPr>
          <w:rFonts w:asciiTheme="minorBidi" w:hAnsiTheme="minorBidi" w:cstheme="minorBidi"/>
          <w:sz w:val="22"/>
          <w:szCs w:val="22"/>
          <w:lang w:val="lt-LT"/>
        </w:rPr>
        <w:t xml:space="preserve"> </w:t>
      </w:r>
      <w:r w:rsidR="00353F64" w:rsidRPr="002D3162">
        <w:rPr>
          <w:rFonts w:asciiTheme="minorBidi" w:hAnsiTheme="minorBidi" w:cstheme="minorBidi"/>
          <w:b/>
          <w:sz w:val="22"/>
          <w:szCs w:val="22"/>
          <w:lang w:val="lt-LT"/>
        </w:rPr>
        <w:t>Šalis</w:t>
      </w:r>
      <w:r w:rsidRPr="002D3162">
        <w:rPr>
          <w:rFonts w:asciiTheme="minorBidi" w:hAnsiTheme="minorBidi" w:cstheme="minorBidi"/>
          <w:sz w:val="22"/>
          <w:szCs w:val="22"/>
          <w:lang w:val="lt-LT"/>
        </w:rPr>
        <w:t xml:space="preserve">.  </w:t>
      </w:r>
    </w:p>
    <w:p w14:paraId="1BF27BEE" w14:textId="68025E52" w:rsidR="00FC5A96" w:rsidRPr="002D3162" w:rsidRDefault="00FC5A96" w:rsidP="00FC5A9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1.6. </w:t>
      </w:r>
      <w:r w:rsidRPr="002D3162">
        <w:rPr>
          <w:rFonts w:asciiTheme="minorBidi" w:hAnsiTheme="minorBidi" w:cstheme="minorBidi"/>
          <w:b/>
          <w:bCs/>
          <w:sz w:val="22"/>
          <w:szCs w:val="22"/>
          <w:lang w:val="lt-LT"/>
        </w:rPr>
        <w:t>Pirkimas</w:t>
      </w:r>
      <w:r w:rsidRPr="002D3162">
        <w:rPr>
          <w:rFonts w:asciiTheme="minorBidi" w:hAnsiTheme="minorBidi" w:cstheme="minorBidi"/>
          <w:sz w:val="22"/>
          <w:szCs w:val="22"/>
          <w:lang w:val="lt-LT"/>
        </w:rPr>
        <w:t xml:space="preserve"> – Užsakovo atliekamas paslaugų įsigijimas su pasirinktu (pasirinktais) tiekėju (tiekėjais) sudarant pirkimo–pardavimo sutartį (toliau – </w:t>
      </w:r>
      <w:r w:rsidRPr="002D3162">
        <w:rPr>
          <w:rFonts w:asciiTheme="minorBidi" w:hAnsiTheme="minorBidi" w:cstheme="minorBidi"/>
          <w:b/>
          <w:sz w:val="22"/>
          <w:szCs w:val="22"/>
          <w:lang w:val="lt-LT"/>
        </w:rPr>
        <w:t>Sutartis</w:t>
      </w:r>
      <w:r w:rsidRPr="002D3162">
        <w:rPr>
          <w:rFonts w:asciiTheme="minorBidi" w:hAnsiTheme="minorBidi" w:cstheme="minorBidi"/>
          <w:sz w:val="22"/>
          <w:szCs w:val="22"/>
          <w:lang w:val="lt-LT"/>
        </w:rPr>
        <w:t>).</w:t>
      </w:r>
    </w:p>
    <w:p w14:paraId="43DC4BC0" w14:textId="7AA46CE0" w:rsidR="00693FC8" w:rsidRPr="002D3162" w:rsidRDefault="00693FC8" w:rsidP="00693FC8">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1.7.</w:t>
      </w:r>
      <w:r w:rsidRPr="002D3162">
        <w:rPr>
          <w:rFonts w:asciiTheme="minorBidi" w:hAnsiTheme="minorBidi" w:cstheme="minorBidi"/>
          <w:b/>
          <w:sz w:val="22"/>
          <w:szCs w:val="22"/>
          <w:lang w:val="lt-LT"/>
        </w:rPr>
        <w:t xml:space="preserve"> </w:t>
      </w:r>
      <w:bookmarkStart w:id="1" w:name="_Hlk11307668"/>
      <w:r w:rsidRPr="002D3162">
        <w:rPr>
          <w:rFonts w:asciiTheme="minorBidi" w:hAnsiTheme="minorBidi" w:cstheme="minorBidi"/>
          <w:b/>
          <w:sz w:val="22"/>
          <w:szCs w:val="22"/>
          <w:lang w:val="lt-LT"/>
        </w:rPr>
        <w:t>Sąskaita</w:t>
      </w:r>
      <w:r w:rsidRPr="002D3162">
        <w:rPr>
          <w:rFonts w:asciiTheme="minorBidi" w:hAnsiTheme="minorBidi" w:cstheme="minorBidi"/>
          <w:sz w:val="22"/>
          <w:szCs w:val="22"/>
          <w:lang w:val="lt-LT"/>
        </w:rPr>
        <w:t xml:space="preserve"> – pridėtinės vertės mokesčio (toliau – </w:t>
      </w:r>
      <w:r w:rsidRPr="002D3162">
        <w:rPr>
          <w:rFonts w:asciiTheme="minorBidi" w:hAnsiTheme="minorBidi" w:cstheme="minorBidi"/>
          <w:b/>
          <w:sz w:val="22"/>
          <w:szCs w:val="22"/>
          <w:lang w:val="lt-LT"/>
        </w:rPr>
        <w:t>PVM</w:t>
      </w:r>
      <w:r w:rsidRPr="002D3162">
        <w:rPr>
          <w:rFonts w:asciiTheme="minorBidi" w:hAnsiTheme="minorBidi" w:cstheme="minorBidi"/>
          <w:sz w:val="22"/>
          <w:szCs w:val="22"/>
          <w:lang w:val="lt-LT"/>
        </w:rPr>
        <w:t>) sąskaita faktūra, sąskaita faktūra, kreditiniai ir debetiniai dokumentai.</w:t>
      </w:r>
      <w:bookmarkEnd w:id="1"/>
    </w:p>
    <w:p w14:paraId="4C3DBA14" w14:textId="5422F55F" w:rsidR="00FA0404" w:rsidRPr="000027F8" w:rsidRDefault="00FA0404" w:rsidP="00163446">
      <w:pPr>
        <w:ind w:firstLine="360"/>
        <w:rPr>
          <w:rFonts w:asciiTheme="minorBidi" w:hAnsiTheme="minorBidi" w:cstheme="minorBidi"/>
          <w:sz w:val="22"/>
          <w:szCs w:val="22"/>
          <w:lang w:val="lt-LT"/>
        </w:rPr>
      </w:pPr>
      <w:r w:rsidRPr="000027F8">
        <w:rPr>
          <w:rFonts w:asciiTheme="minorBidi" w:hAnsiTheme="minorBidi" w:cstheme="minorBidi"/>
          <w:bCs/>
          <w:sz w:val="22"/>
          <w:szCs w:val="22"/>
          <w:lang w:val="lt-LT"/>
        </w:rPr>
        <w:t>1.</w:t>
      </w:r>
      <w:r w:rsidR="00693FC8" w:rsidRPr="000027F8">
        <w:rPr>
          <w:rFonts w:asciiTheme="minorBidi" w:hAnsiTheme="minorBidi" w:cstheme="minorBidi"/>
          <w:bCs/>
          <w:sz w:val="22"/>
          <w:szCs w:val="22"/>
          <w:lang w:val="lt-LT"/>
        </w:rPr>
        <w:t>8</w:t>
      </w:r>
      <w:r w:rsidRPr="000027F8">
        <w:rPr>
          <w:rFonts w:asciiTheme="minorBidi" w:hAnsiTheme="minorBidi" w:cstheme="minorBidi"/>
          <w:bCs/>
          <w:sz w:val="22"/>
          <w:szCs w:val="22"/>
          <w:lang w:val="lt-LT"/>
        </w:rPr>
        <w:t xml:space="preserve">. </w:t>
      </w:r>
      <w:r w:rsidRPr="000027F8">
        <w:rPr>
          <w:rFonts w:asciiTheme="minorBidi" w:hAnsiTheme="minorBidi" w:cstheme="minorBidi"/>
          <w:b/>
          <w:bCs/>
          <w:sz w:val="22"/>
          <w:szCs w:val="22"/>
          <w:lang w:val="lt-LT"/>
        </w:rPr>
        <w:t>Sutartis</w:t>
      </w:r>
      <w:r w:rsidRPr="000027F8">
        <w:rPr>
          <w:rFonts w:asciiTheme="minorBidi" w:hAnsiTheme="minorBidi" w:cstheme="minorBidi"/>
          <w:bCs/>
          <w:sz w:val="22"/>
          <w:szCs w:val="22"/>
          <w:lang w:val="lt-LT"/>
        </w:rPr>
        <w:t xml:space="preserve"> </w:t>
      </w:r>
      <w:r w:rsidR="00C94B30" w:rsidRPr="000027F8">
        <w:rPr>
          <w:rFonts w:asciiTheme="minorBidi" w:hAnsiTheme="minorBidi" w:cstheme="minorBidi"/>
          <w:bCs/>
          <w:sz w:val="22"/>
          <w:szCs w:val="22"/>
          <w:lang w:val="lt-LT"/>
        </w:rPr>
        <w:t>–</w:t>
      </w:r>
      <w:r w:rsidRPr="000027F8">
        <w:rPr>
          <w:rFonts w:asciiTheme="minorBidi" w:hAnsiTheme="minorBidi" w:cstheme="minorBidi"/>
          <w:bCs/>
          <w:sz w:val="22"/>
          <w:szCs w:val="22"/>
          <w:lang w:val="lt-LT"/>
        </w:rPr>
        <w:t xml:space="preserve"> </w:t>
      </w:r>
      <w:r w:rsidR="00DF2034" w:rsidRPr="000027F8">
        <w:rPr>
          <w:rFonts w:asciiTheme="minorBidi" w:hAnsiTheme="minorBidi" w:cstheme="minorBidi"/>
          <w:sz w:val="22"/>
          <w:szCs w:val="22"/>
          <w:lang w:val="lt-LT"/>
        </w:rPr>
        <w:t xml:space="preserve">Sutarties Specialiosios sąlygos, </w:t>
      </w:r>
      <w:r w:rsidRPr="000027F8">
        <w:rPr>
          <w:rFonts w:asciiTheme="minorBidi" w:hAnsiTheme="minorBidi" w:cstheme="minorBidi"/>
          <w:sz w:val="22"/>
          <w:szCs w:val="22"/>
          <w:lang w:val="lt-LT"/>
        </w:rPr>
        <w:t>Bendrosios sąlygos ir visi jų priedai.</w:t>
      </w:r>
    </w:p>
    <w:p w14:paraId="77187032" w14:textId="5E499D85" w:rsidR="00FA0404" w:rsidRPr="000027F8" w:rsidRDefault="00FA0404" w:rsidP="00163446">
      <w:pPr>
        <w:ind w:firstLine="360"/>
        <w:jc w:val="both"/>
        <w:rPr>
          <w:rFonts w:asciiTheme="minorBidi" w:hAnsiTheme="minorBidi" w:cstheme="minorBidi"/>
          <w:sz w:val="22"/>
          <w:szCs w:val="22"/>
          <w:lang w:val="lt-LT"/>
        </w:rPr>
      </w:pPr>
      <w:r w:rsidRPr="000027F8">
        <w:rPr>
          <w:rFonts w:asciiTheme="minorBidi" w:hAnsiTheme="minorBidi" w:cstheme="minorBidi"/>
          <w:sz w:val="22"/>
          <w:szCs w:val="22"/>
          <w:lang w:val="lt-LT"/>
        </w:rPr>
        <w:t>1.</w:t>
      </w:r>
      <w:r w:rsidR="00BE5BA4" w:rsidRPr="000027F8">
        <w:rPr>
          <w:rFonts w:asciiTheme="minorBidi" w:hAnsiTheme="minorBidi" w:cstheme="minorBidi"/>
          <w:sz w:val="22"/>
          <w:szCs w:val="22"/>
          <w:lang w:val="lt-LT"/>
        </w:rPr>
        <w:t>9</w:t>
      </w:r>
      <w:r w:rsidRPr="000027F8">
        <w:rPr>
          <w:rFonts w:asciiTheme="minorBidi" w:hAnsiTheme="minorBidi" w:cstheme="minorBidi"/>
          <w:sz w:val="22"/>
          <w:szCs w:val="22"/>
          <w:lang w:val="lt-LT"/>
        </w:rPr>
        <w:t xml:space="preserve">. </w:t>
      </w:r>
      <w:r w:rsidRPr="000027F8">
        <w:rPr>
          <w:rFonts w:asciiTheme="minorBidi" w:hAnsiTheme="minorBidi" w:cstheme="minorBidi"/>
          <w:b/>
          <w:sz w:val="22"/>
          <w:szCs w:val="22"/>
          <w:lang w:val="lt-LT"/>
        </w:rPr>
        <w:t>Užsakovas</w:t>
      </w:r>
      <w:r w:rsidRPr="000027F8">
        <w:rPr>
          <w:rFonts w:asciiTheme="minorBidi" w:hAnsiTheme="minorBidi" w:cstheme="minorBidi"/>
          <w:sz w:val="22"/>
          <w:szCs w:val="22"/>
          <w:lang w:val="lt-LT"/>
        </w:rPr>
        <w:t xml:space="preserve"> – akcinė bendrovė „Lietuvos geležinkeliai“, toliau dar vadinama – </w:t>
      </w:r>
      <w:r w:rsidRPr="000027F8">
        <w:rPr>
          <w:rFonts w:asciiTheme="minorBidi" w:hAnsiTheme="minorBidi" w:cstheme="minorBidi"/>
          <w:b/>
          <w:sz w:val="22"/>
          <w:szCs w:val="22"/>
          <w:lang w:val="lt-LT"/>
        </w:rPr>
        <w:t>Šalis</w:t>
      </w:r>
      <w:r w:rsidRPr="000027F8">
        <w:rPr>
          <w:rFonts w:asciiTheme="minorBidi" w:hAnsiTheme="minorBidi" w:cstheme="minorBidi"/>
          <w:sz w:val="22"/>
          <w:szCs w:val="22"/>
          <w:lang w:val="lt-LT"/>
        </w:rPr>
        <w:t>.</w:t>
      </w:r>
    </w:p>
    <w:p w14:paraId="19ECB4CA" w14:textId="56E802A2" w:rsidR="00566215" w:rsidRPr="002D3162" w:rsidRDefault="00566215"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BE5BA4" w:rsidRPr="002D3162">
        <w:rPr>
          <w:rFonts w:asciiTheme="minorBidi" w:hAnsiTheme="minorBidi" w:cstheme="minorBidi"/>
          <w:sz w:val="22"/>
          <w:szCs w:val="22"/>
          <w:lang w:val="lt-LT"/>
        </w:rPr>
        <w:t>10</w:t>
      </w:r>
      <w:r w:rsidRPr="002D3162">
        <w:rPr>
          <w:rFonts w:asciiTheme="minorBidi" w:hAnsiTheme="minorBidi" w:cstheme="minorBidi"/>
          <w:sz w:val="22"/>
          <w:szCs w:val="22"/>
          <w:lang w:val="lt-LT"/>
        </w:rPr>
        <w:t>. Sutartyje, kur reikalauja kontekstas, žodžiai, pateikti vienaskaita, gali turėti ir daugiskaitos prasmę ir atvirkščiai.</w:t>
      </w:r>
    </w:p>
    <w:p w14:paraId="28E078BC" w14:textId="00E768DF" w:rsidR="00566215" w:rsidRPr="002D3162" w:rsidRDefault="00566215"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0613DE" w:rsidRPr="002D3162">
        <w:rPr>
          <w:rFonts w:asciiTheme="minorBidi" w:hAnsiTheme="minorBidi" w:cstheme="minorBidi"/>
          <w:sz w:val="22"/>
          <w:szCs w:val="22"/>
          <w:lang w:val="lt-LT"/>
        </w:rPr>
        <w:t>1</w:t>
      </w:r>
      <w:r w:rsidR="00BE5BA4" w:rsidRPr="002D3162">
        <w:rPr>
          <w:rFonts w:asciiTheme="minorBidi" w:hAnsiTheme="minorBidi" w:cstheme="minorBidi"/>
          <w:sz w:val="22"/>
          <w:szCs w:val="22"/>
          <w:lang w:val="lt-LT"/>
        </w:rPr>
        <w:t>1</w:t>
      </w:r>
      <w:r w:rsidRPr="002D3162">
        <w:rPr>
          <w:rFonts w:asciiTheme="minorBidi" w:hAnsiTheme="minorBidi" w:cstheme="minorBidi"/>
          <w:sz w:val="22"/>
          <w:szCs w:val="22"/>
          <w:lang w:val="lt-LT"/>
        </w:rPr>
        <w:t xml:space="preserve">. </w:t>
      </w:r>
      <w:r w:rsidR="00002BFB" w:rsidRPr="002D3162">
        <w:rPr>
          <w:rFonts w:asciiTheme="minorBidi" w:hAnsiTheme="minorBidi" w:cstheme="minorBidi"/>
          <w:sz w:val="22"/>
          <w:szCs w:val="22"/>
          <w:lang w:val="lt-LT"/>
        </w:rPr>
        <w:t xml:space="preserve">Kai tam tikra skaičiaus reikšmė skiriasi nuo nurodyto skaičiaus žodinės reikšmės, vadovaujamasi žodine skaičiaus reikšme. </w:t>
      </w:r>
      <w:r w:rsidRPr="002D3162">
        <w:rPr>
          <w:rFonts w:asciiTheme="minorBidi" w:hAnsiTheme="minorBidi" w:cstheme="minorBidi"/>
          <w:sz w:val="22"/>
          <w:szCs w:val="22"/>
          <w:lang w:val="lt-LT"/>
        </w:rPr>
        <w:t>Jei mokėjimo valiutos pavadinimo trumpinys neatitinka mokėjimo valiutos pilno pavadinimo žodžiais, teisingu laikomas valiutos pilnas pavadinimas žodžiais.</w:t>
      </w:r>
    </w:p>
    <w:p w14:paraId="4684857C" w14:textId="75DBFCF7" w:rsidR="00566215" w:rsidRPr="002D3162" w:rsidRDefault="00566215"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1.1</w:t>
      </w:r>
      <w:r w:rsidR="00BE5BA4"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 Jeigu Sutarties </w:t>
      </w:r>
      <w:r w:rsidR="00825487"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 xml:space="preserve">pecialiosiose sąlygose </w:t>
      </w:r>
      <w:r w:rsidR="0018518B" w:rsidRPr="002D3162">
        <w:rPr>
          <w:rFonts w:asciiTheme="minorBidi" w:hAnsiTheme="minorBidi" w:cstheme="minorBidi"/>
          <w:sz w:val="22"/>
          <w:szCs w:val="22"/>
          <w:lang w:val="lt-LT"/>
        </w:rPr>
        <w:t xml:space="preserve">ir / ar </w:t>
      </w:r>
      <w:r w:rsidR="00762215" w:rsidRPr="002D3162">
        <w:rPr>
          <w:rFonts w:asciiTheme="minorBidi" w:hAnsiTheme="minorBidi" w:cstheme="minorBidi"/>
          <w:sz w:val="22"/>
          <w:szCs w:val="22"/>
          <w:lang w:val="lt-LT"/>
        </w:rPr>
        <w:t>jos prieduose</w:t>
      </w:r>
      <w:r w:rsidRPr="002D3162">
        <w:rPr>
          <w:rFonts w:asciiTheme="minorBidi" w:hAnsiTheme="minorBidi" w:cstheme="minorBidi"/>
          <w:sz w:val="22"/>
          <w:szCs w:val="22"/>
          <w:lang w:val="lt-LT"/>
        </w:rPr>
        <w:t xml:space="preserve">  nenustatyta kitaip, Sutarties trukmė ir kiti terminai yra skaičiuojami kalendorinėmis dienomis.</w:t>
      </w:r>
    </w:p>
    <w:p w14:paraId="6501C0EF" w14:textId="77777777" w:rsidR="0015568E" w:rsidRPr="002D3162" w:rsidRDefault="0015568E" w:rsidP="00163446">
      <w:pPr>
        <w:ind w:firstLine="360"/>
        <w:rPr>
          <w:rFonts w:asciiTheme="minorBidi" w:hAnsiTheme="minorBidi" w:cstheme="minorBidi"/>
          <w:sz w:val="22"/>
          <w:szCs w:val="22"/>
          <w:lang w:val="lt-LT" w:eastAsia="lt-LT"/>
        </w:rPr>
      </w:pPr>
    </w:p>
    <w:p w14:paraId="0F537754" w14:textId="77777777" w:rsidR="00772464"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2. ŠALIŲ PAREIŠKIMAI IR GARANTIJOS</w:t>
      </w:r>
    </w:p>
    <w:p w14:paraId="10159794"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.1. Kiekviena iš Šalių pareiškia ir garantuoja kitai Šaliai, kad:</w:t>
      </w:r>
    </w:p>
    <w:p w14:paraId="2764B5E0" w14:textId="77777777" w:rsidR="00772464" w:rsidRPr="002D3162" w:rsidRDefault="00FA040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.1.1. Sutartį sudarė turėdamos tikslą realizuoti jos nuostatas bei galėdamos realiai įvykdyti Sutartyje nurodytus įsipareigojimus;</w:t>
      </w:r>
    </w:p>
    <w:p w14:paraId="5DA21330" w14:textId="77777777" w:rsidR="00772464" w:rsidRPr="002D3162" w:rsidRDefault="00FA0404" w:rsidP="00321945">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.1.2. Sutartį sudarė nepažeisdamos ir neturėdamos tikslo pažeisti Lietuvos Respublikos  teisės aktų bei jų veiklą reglamentuojančių dokumentų bei sutartinių įsipareigojimų;</w:t>
      </w:r>
    </w:p>
    <w:p w14:paraId="2DC6F6D9" w14:textId="6E3C87D8"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44F8B793"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.2. </w:t>
      </w:r>
      <w:r w:rsidR="008F1E37" w:rsidRPr="002D3162">
        <w:rPr>
          <w:rFonts w:asciiTheme="minorBidi" w:hAnsiTheme="minorBidi" w:cstheme="minorBidi"/>
          <w:sz w:val="22"/>
          <w:szCs w:val="22"/>
          <w:lang w:val="lt-LT"/>
        </w:rPr>
        <w:t xml:space="preserve">Paslaugų teikėjas </w:t>
      </w:r>
      <w:r w:rsidR="00772464" w:rsidRPr="002D3162">
        <w:rPr>
          <w:rFonts w:asciiTheme="minorBidi" w:hAnsiTheme="minorBidi" w:cstheme="minorBidi"/>
          <w:sz w:val="22"/>
          <w:szCs w:val="22"/>
          <w:lang w:val="lt-LT"/>
        </w:rPr>
        <w:t>pareiškia ir garantuoja, kad:</w:t>
      </w:r>
    </w:p>
    <w:p w14:paraId="14A76CF4" w14:textId="5B7DDB76"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.2.1. pilnai susipažino su visa informacija, susijusia su Sutarties dalyku bei kita jo reikalavimu </w:t>
      </w:r>
      <w:r w:rsidR="008F1E37" w:rsidRPr="002D3162">
        <w:rPr>
          <w:rFonts w:asciiTheme="minorBidi" w:hAnsiTheme="minorBidi" w:cstheme="minorBidi"/>
          <w:sz w:val="22"/>
          <w:szCs w:val="22"/>
          <w:lang w:val="lt-LT"/>
        </w:rPr>
        <w:t xml:space="preserve">Užsakovo </w:t>
      </w:r>
      <w:r w:rsidR="00772464" w:rsidRPr="002D3162">
        <w:rPr>
          <w:rFonts w:asciiTheme="minorBidi" w:hAnsiTheme="minorBidi" w:cstheme="minorBidi"/>
          <w:sz w:val="22"/>
          <w:szCs w:val="22"/>
          <w:lang w:val="lt-LT"/>
        </w:rPr>
        <w:t xml:space="preserve">pateikta dokumentacija, reikalinga Sutarties pagrindu prisiimamiems įsipareigojimams įvykdyti bei </w:t>
      </w:r>
      <w:r w:rsidR="008F1E37" w:rsidRPr="002D3162">
        <w:rPr>
          <w:rFonts w:asciiTheme="minorBidi" w:hAnsiTheme="minorBidi" w:cstheme="minorBidi"/>
          <w:sz w:val="22"/>
          <w:szCs w:val="22"/>
          <w:lang w:val="lt-LT"/>
        </w:rPr>
        <w:t>Paslaugoms suteikti</w:t>
      </w:r>
      <w:r w:rsidR="00772464" w:rsidRPr="002D3162">
        <w:rPr>
          <w:rFonts w:asciiTheme="minorBidi" w:hAnsiTheme="minorBidi" w:cstheme="minorBidi"/>
          <w:sz w:val="22"/>
          <w:szCs w:val="22"/>
          <w:lang w:val="lt-LT"/>
        </w:rPr>
        <w:t xml:space="preserve">, ir ši dokumentacija bei joje pateikta informacija yra visiškai ir pilnai pakankama tam, kad </w:t>
      </w:r>
      <w:r w:rsidR="003E2A7C" w:rsidRPr="002D3162">
        <w:rPr>
          <w:rFonts w:asciiTheme="minorBidi" w:hAnsiTheme="minorBidi" w:cstheme="minorBidi"/>
          <w:sz w:val="22"/>
          <w:szCs w:val="22"/>
          <w:lang w:val="lt-LT"/>
        </w:rPr>
        <w:t xml:space="preserve">Paslaugų teikėjas </w:t>
      </w:r>
      <w:r w:rsidR="00772464" w:rsidRPr="002D3162">
        <w:rPr>
          <w:rFonts w:asciiTheme="minorBidi" w:hAnsiTheme="minorBidi" w:cstheme="minorBidi"/>
          <w:sz w:val="22"/>
          <w:szCs w:val="22"/>
          <w:lang w:val="lt-LT"/>
        </w:rPr>
        <w:t>galėtų užtikrinti tinkamą ir visišką visų Sutartimi prisiimamų įsipareigojimų vykdymą ir jų kokybę;</w:t>
      </w:r>
    </w:p>
    <w:p w14:paraId="760B8B5A"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lastRenderedPageBreak/>
        <w:t>2</w:t>
      </w:r>
      <w:r w:rsidR="00772464" w:rsidRPr="002D3162">
        <w:rPr>
          <w:rFonts w:asciiTheme="minorBidi" w:hAnsiTheme="minorBidi" w:cstheme="minorBidi"/>
          <w:sz w:val="22"/>
          <w:szCs w:val="22"/>
          <w:lang w:val="lt-LT"/>
        </w:rPr>
        <w:t xml:space="preserve">.2.2. turi visas licencijas, leidimus, atestatus, kvalifikacinius pažymėjimus, taip pat visą kitą reikiamą kvalifikaciją ir kompetenciją </w:t>
      </w:r>
      <w:r w:rsidR="008F1E37" w:rsidRPr="002D3162">
        <w:rPr>
          <w:rFonts w:asciiTheme="minorBidi" w:hAnsiTheme="minorBidi" w:cstheme="minorBidi"/>
          <w:sz w:val="22"/>
          <w:szCs w:val="22"/>
          <w:lang w:val="lt-LT"/>
        </w:rPr>
        <w:t>Paslaugoms suteikti</w:t>
      </w:r>
      <w:r w:rsidR="00772464" w:rsidRPr="002D3162">
        <w:rPr>
          <w:rFonts w:asciiTheme="minorBidi" w:hAnsiTheme="minorBidi" w:cstheme="minorBidi"/>
          <w:sz w:val="22"/>
          <w:szCs w:val="22"/>
          <w:lang w:val="lt-LT"/>
        </w:rPr>
        <w:t xml:space="preserve"> ir įsipareigojimams, numatytiems šioje Sutartyje, vykdyti;</w:t>
      </w:r>
    </w:p>
    <w:p w14:paraId="33EDFD2C"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.2.3. turi visas technines, intelektualines, fizines bei bet kokias kitas galimybes ir savybes, reikalingas ir leidžiančias jam deramai vykdyti Sutarties sąlygas;</w:t>
      </w:r>
    </w:p>
    <w:p w14:paraId="4C165607"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0FEF2A9B" w14:textId="77777777" w:rsidR="0030331F" w:rsidRPr="002D3162" w:rsidRDefault="0030331F" w:rsidP="00163446">
      <w:pPr>
        <w:widowControl w:val="0"/>
        <w:ind w:firstLine="360"/>
        <w:jc w:val="both"/>
        <w:rPr>
          <w:rFonts w:asciiTheme="minorBidi" w:hAnsiTheme="minorBidi" w:cstheme="minorBidi"/>
          <w:spacing w:val="-6"/>
          <w:sz w:val="22"/>
          <w:szCs w:val="22"/>
          <w:lang w:val="lt-LT"/>
        </w:rPr>
      </w:pPr>
      <w:r w:rsidRPr="002D3162">
        <w:rPr>
          <w:rFonts w:asciiTheme="minorBidi" w:hAnsiTheme="minorBidi" w:cstheme="minorBidi"/>
          <w:sz w:val="22"/>
          <w:szCs w:val="22"/>
          <w:lang w:val="lt-LT"/>
        </w:rPr>
        <w:t>2.2.5. Paslaugų teikėjo</w:t>
      </w:r>
      <w:r w:rsidRPr="002D3162">
        <w:rPr>
          <w:rFonts w:asciiTheme="minorBidi" w:hAnsiTheme="minorBidi" w:cstheme="minorBidi"/>
          <w:spacing w:val="-6"/>
          <w:sz w:val="22"/>
          <w:szCs w:val="22"/>
          <w:lang w:val="lt-LT"/>
        </w:rPr>
        <w:t xml:space="preserve"> šalies mokesčiai už parduodamas Paslaugas yra tinkamai sumokėti.</w:t>
      </w:r>
    </w:p>
    <w:p w14:paraId="65422A8A"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.3. Pasikeitus aplinkybėms, nurodytoms Sutarties </w:t>
      </w:r>
      <w:r w:rsidR="00554DCB" w:rsidRPr="002D3162">
        <w:rPr>
          <w:rFonts w:asciiTheme="minorBidi" w:hAnsiTheme="minorBidi" w:cstheme="minorBidi"/>
          <w:sz w:val="22"/>
          <w:szCs w:val="22"/>
          <w:lang w:val="lt-LT"/>
        </w:rPr>
        <w:t>B</w:t>
      </w:r>
      <w:r w:rsidR="00772464" w:rsidRPr="002D3162">
        <w:rPr>
          <w:rFonts w:asciiTheme="minorBidi" w:hAnsiTheme="minorBidi" w:cstheme="minorBidi"/>
          <w:sz w:val="22"/>
          <w:szCs w:val="22"/>
          <w:lang w:val="lt-LT"/>
        </w:rPr>
        <w:t xml:space="preserve">endrųjų sąlygų </w:t>
      </w:r>
      <w:r w:rsidR="00782846"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.1.3, </w:t>
      </w:r>
      <w:r w:rsidR="00782846"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.2.2, </w:t>
      </w:r>
      <w:r w:rsidR="00782846"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.2.4</w:t>
      </w:r>
      <w:r w:rsidR="0026697D" w:rsidRPr="002D3162">
        <w:rPr>
          <w:rFonts w:asciiTheme="minorBidi" w:hAnsiTheme="minorBidi" w:cstheme="minorBidi"/>
          <w:sz w:val="22"/>
          <w:szCs w:val="22"/>
          <w:lang w:val="lt-LT"/>
        </w:rPr>
        <w:t>, 2.2.5</w:t>
      </w:r>
      <w:r w:rsidR="00772464" w:rsidRPr="002D3162">
        <w:rPr>
          <w:rFonts w:asciiTheme="minorBidi" w:hAnsiTheme="minorBidi" w:cstheme="minorBidi"/>
          <w:sz w:val="22"/>
          <w:szCs w:val="22"/>
          <w:lang w:val="lt-LT"/>
        </w:rPr>
        <w:t xml:space="preserve"> punktuose, </w:t>
      </w:r>
      <w:r w:rsidR="0059406F" w:rsidRPr="002D3162">
        <w:rPr>
          <w:rFonts w:asciiTheme="minorBidi" w:hAnsiTheme="minorBidi" w:cstheme="minorBidi"/>
          <w:sz w:val="22"/>
          <w:szCs w:val="22"/>
          <w:lang w:val="lt-LT"/>
        </w:rPr>
        <w:t>Š</w:t>
      </w:r>
      <w:r w:rsidR="00772464" w:rsidRPr="002D3162">
        <w:rPr>
          <w:rFonts w:asciiTheme="minorBidi" w:hAnsiTheme="minorBidi" w:cstheme="minorBidi"/>
          <w:sz w:val="22"/>
          <w:szCs w:val="22"/>
          <w:lang w:val="lt-LT"/>
        </w:rPr>
        <w:t xml:space="preserve">alis įsipareigoja </w:t>
      </w:r>
      <w:r w:rsidR="0059406F" w:rsidRPr="002D3162">
        <w:rPr>
          <w:rFonts w:asciiTheme="minorBidi" w:hAnsiTheme="minorBidi" w:cstheme="minorBidi"/>
          <w:sz w:val="22"/>
          <w:szCs w:val="22"/>
          <w:lang w:val="lt-LT"/>
        </w:rPr>
        <w:t>apie tai raštu informuoti kitą Š</w:t>
      </w:r>
      <w:r w:rsidR="00772464" w:rsidRPr="002D3162">
        <w:rPr>
          <w:rFonts w:asciiTheme="minorBidi" w:hAnsiTheme="minorBidi" w:cstheme="minorBidi"/>
          <w:sz w:val="22"/>
          <w:szCs w:val="22"/>
          <w:lang w:val="lt-LT"/>
        </w:rPr>
        <w:t xml:space="preserve">alį ne vėliau kaip per 3 (tris) </w:t>
      </w:r>
      <w:r w:rsidR="00554DCB" w:rsidRPr="002D3162">
        <w:rPr>
          <w:rFonts w:asciiTheme="minorBidi" w:hAnsiTheme="minorBidi" w:cstheme="minorBidi"/>
          <w:sz w:val="22"/>
          <w:szCs w:val="22"/>
          <w:lang w:val="lt-LT"/>
        </w:rPr>
        <w:t>kalendorines</w:t>
      </w:r>
      <w:r w:rsidR="00772464" w:rsidRPr="002D3162">
        <w:rPr>
          <w:rFonts w:asciiTheme="minorBidi" w:hAnsiTheme="minorBidi" w:cstheme="minorBidi"/>
          <w:sz w:val="22"/>
          <w:szCs w:val="22"/>
          <w:lang w:val="lt-LT"/>
        </w:rPr>
        <w:t xml:space="preserve"> dienas.</w:t>
      </w:r>
    </w:p>
    <w:p w14:paraId="3666CCBF" w14:textId="77777777" w:rsidR="00772464" w:rsidRPr="002D3162" w:rsidRDefault="00FA040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.4. Šalys pareiškia ir garantuoja, kad kiekvienas Sutarties </w:t>
      </w:r>
      <w:r w:rsidR="00782846"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 xml:space="preserve">.1 – </w:t>
      </w:r>
      <w:r w:rsidR="00782846" w:rsidRPr="002D3162">
        <w:rPr>
          <w:rFonts w:asciiTheme="minorBidi" w:hAnsiTheme="minorBidi" w:cstheme="minorBidi"/>
          <w:sz w:val="22"/>
          <w:szCs w:val="22"/>
          <w:lang w:val="lt-LT"/>
        </w:rPr>
        <w:t>2</w:t>
      </w:r>
      <w:r w:rsidR="00772464" w:rsidRPr="002D3162">
        <w:rPr>
          <w:rFonts w:asciiTheme="minorBidi" w:hAnsiTheme="minorBidi" w:cstheme="minorBidi"/>
          <w:sz w:val="22"/>
          <w:szCs w:val="22"/>
          <w:lang w:val="lt-LT"/>
        </w:rPr>
        <w:t>.2 punktuose nurodytų pareiškimų Sutarties sudarymo dieną yra tikras ir teisingas.</w:t>
      </w:r>
    </w:p>
    <w:p w14:paraId="20C98259" w14:textId="77777777" w:rsidR="003F4DF8" w:rsidRPr="002D3162" w:rsidRDefault="003F4DF8" w:rsidP="00163446">
      <w:pPr>
        <w:pStyle w:val="BodyText2"/>
        <w:ind w:firstLine="360"/>
        <w:rPr>
          <w:rFonts w:asciiTheme="minorBidi" w:hAnsiTheme="minorBidi" w:cstheme="minorBidi"/>
          <w:sz w:val="22"/>
          <w:szCs w:val="22"/>
          <w:lang w:val="lt-LT"/>
        </w:rPr>
      </w:pPr>
    </w:p>
    <w:p w14:paraId="6D9A4454"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3. PASLAUGŲ TEIKĖJO TEISĖS IR PAREIGOS</w:t>
      </w:r>
    </w:p>
    <w:p w14:paraId="523C4CF7"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3.1. </w:t>
      </w:r>
      <w:r w:rsidR="00695630" w:rsidRPr="002D3162">
        <w:rPr>
          <w:rFonts w:asciiTheme="minorBidi" w:hAnsiTheme="minorBidi" w:cstheme="minorBidi"/>
          <w:sz w:val="22"/>
          <w:szCs w:val="22"/>
          <w:lang w:val="lt-LT"/>
        </w:rPr>
        <w:t xml:space="preserve">Paslaugų teikėjas </w:t>
      </w:r>
      <w:r w:rsidRPr="002D3162">
        <w:rPr>
          <w:rFonts w:asciiTheme="minorBidi" w:hAnsiTheme="minorBidi" w:cstheme="minorBidi"/>
          <w:sz w:val="22"/>
          <w:szCs w:val="22"/>
          <w:lang w:val="lt-LT"/>
        </w:rPr>
        <w:t>įsipareigoja:</w:t>
      </w:r>
    </w:p>
    <w:p w14:paraId="6E6182B5" w14:textId="77777777" w:rsidR="00192896" w:rsidRPr="002D3162" w:rsidRDefault="0019289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3.1.1. nuosekliai vykdyti Sutartimi prisiimtus įsipareigojimus, numatytus Sutartyje ir Techninėje specifikacijoje, įskaitant ir </w:t>
      </w:r>
      <w:r w:rsidR="00474398" w:rsidRPr="002D3162">
        <w:rPr>
          <w:rFonts w:asciiTheme="minorBidi" w:hAnsiTheme="minorBidi" w:cstheme="minorBidi"/>
          <w:sz w:val="22"/>
          <w:szCs w:val="22"/>
          <w:lang w:val="lt-LT"/>
        </w:rPr>
        <w:t xml:space="preserve">Paslaugų </w:t>
      </w:r>
      <w:r w:rsidR="0059406F" w:rsidRPr="002D3162">
        <w:rPr>
          <w:rFonts w:asciiTheme="minorBidi" w:hAnsiTheme="minorBidi" w:cstheme="minorBidi"/>
          <w:sz w:val="22"/>
          <w:szCs w:val="22"/>
          <w:lang w:val="lt-LT"/>
        </w:rPr>
        <w:t>trūkumų</w:t>
      </w:r>
      <w:r w:rsidRPr="002D3162">
        <w:rPr>
          <w:rFonts w:asciiTheme="minorBidi" w:hAnsiTheme="minorBidi" w:cstheme="minorBidi"/>
          <w:sz w:val="22"/>
          <w:szCs w:val="22"/>
          <w:lang w:val="lt-LT"/>
        </w:rPr>
        <w:t xml:space="preserve"> šalinimą. </w:t>
      </w:r>
      <w:r w:rsidR="00474398" w:rsidRPr="002D3162">
        <w:rPr>
          <w:rFonts w:asciiTheme="minorBidi" w:hAnsiTheme="minorBidi" w:cstheme="minorBidi"/>
          <w:sz w:val="22"/>
          <w:szCs w:val="22"/>
          <w:lang w:val="lt-LT"/>
        </w:rPr>
        <w:t>Paslaugų teikėjas</w:t>
      </w:r>
      <w:r w:rsidRPr="002D3162">
        <w:rPr>
          <w:rFonts w:asciiTheme="minorBidi" w:hAnsiTheme="minorBidi" w:cstheme="minorBidi"/>
          <w:sz w:val="22"/>
          <w:szCs w:val="22"/>
          <w:lang w:val="lt-LT"/>
        </w:rPr>
        <w:t xml:space="preserve"> pasirūpina visa būtina įranga, darbų sauga ir darbo jėga, reikalinga Sutarties vykdymui;</w:t>
      </w:r>
    </w:p>
    <w:p w14:paraId="2DE057EF" w14:textId="79561C56"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3.1.2. </w:t>
      </w:r>
      <w:r w:rsidR="00474398" w:rsidRPr="002D3162">
        <w:rPr>
          <w:rFonts w:asciiTheme="minorBidi" w:hAnsiTheme="minorBidi" w:cstheme="minorBidi"/>
          <w:sz w:val="22"/>
          <w:szCs w:val="22"/>
          <w:lang w:val="lt-LT"/>
        </w:rPr>
        <w:t>suteikti Paslaugas</w:t>
      </w:r>
      <w:r w:rsidRPr="002D3162">
        <w:rPr>
          <w:rFonts w:asciiTheme="minorBidi" w:hAnsiTheme="minorBidi" w:cstheme="minorBidi"/>
          <w:sz w:val="22"/>
          <w:szCs w:val="22"/>
          <w:lang w:val="lt-LT"/>
        </w:rPr>
        <w:t xml:space="preserve">, atitinkančias </w:t>
      </w:r>
      <w:r w:rsidR="00904A34" w:rsidRPr="002D3162">
        <w:rPr>
          <w:rFonts w:asciiTheme="minorBidi" w:hAnsiTheme="minorBidi" w:cstheme="minorBidi"/>
          <w:sz w:val="22"/>
          <w:szCs w:val="22"/>
          <w:lang w:val="lt-LT"/>
        </w:rPr>
        <w:t>Sutartyje</w:t>
      </w:r>
      <w:r w:rsidR="00A001B2" w:rsidRPr="002D3162">
        <w:rPr>
          <w:rFonts w:asciiTheme="minorBidi" w:hAnsiTheme="minorBidi" w:cstheme="minorBidi"/>
          <w:sz w:val="22"/>
          <w:szCs w:val="22"/>
          <w:lang w:val="lt-LT"/>
        </w:rPr>
        <w:t xml:space="preserve"> ir jos prieduose</w:t>
      </w:r>
      <w:r w:rsidR="00CD2B77" w:rsidRPr="002D3162">
        <w:rPr>
          <w:rFonts w:asciiTheme="minorBidi" w:hAnsiTheme="minorBidi" w:cstheme="minorBidi"/>
          <w:sz w:val="22"/>
          <w:szCs w:val="22"/>
          <w:lang w:val="lt-LT"/>
        </w:rPr>
        <w:t xml:space="preserve"> nurodytus</w:t>
      </w:r>
      <w:r w:rsidRPr="002D3162">
        <w:rPr>
          <w:rFonts w:asciiTheme="minorBidi" w:hAnsiTheme="minorBidi" w:cstheme="minorBidi"/>
          <w:sz w:val="22"/>
          <w:szCs w:val="22"/>
          <w:lang w:val="lt-LT"/>
        </w:rPr>
        <w:t xml:space="preserve"> reikalavim</w:t>
      </w:r>
      <w:r w:rsidR="00CD2B77" w:rsidRPr="002D3162">
        <w:rPr>
          <w:rFonts w:asciiTheme="minorBidi" w:hAnsiTheme="minorBidi" w:cstheme="minorBidi"/>
          <w:sz w:val="22"/>
          <w:szCs w:val="22"/>
          <w:lang w:val="lt-LT"/>
        </w:rPr>
        <w:t>u</w:t>
      </w:r>
      <w:r w:rsidRPr="002D3162">
        <w:rPr>
          <w:rFonts w:asciiTheme="minorBidi" w:hAnsiTheme="minorBidi" w:cstheme="minorBidi"/>
          <w:sz w:val="22"/>
          <w:szCs w:val="22"/>
          <w:lang w:val="lt-LT"/>
        </w:rPr>
        <w:t>s;</w:t>
      </w:r>
    </w:p>
    <w:p w14:paraId="129A412C" w14:textId="06592C2A"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3.1.3. laikytis visų Lietuvos Respublikoje galiojančių įstatymų ir kitų teisės aktų nuostatų ir užtikrinti, kad </w:t>
      </w:r>
      <w:r w:rsidR="00474398" w:rsidRPr="002D3162">
        <w:rPr>
          <w:rFonts w:asciiTheme="minorBidi" w:hAnsiTheme="minorBidi" w:cstheme="minorBidi"/>
          <w:sz w:val="22"/>
          <w:szCs w:val="22"/>
          <w:lang w:val="lt-LT"/>
        </w:rPr>
        <w:t>Paslaugų teikėjo</w:t>
      </w:r>
      <w:r w:rsidRPr="002D3162">
        <w:rPr>
          <w:rFonts w:asciiTheme="minorBidi" w:hAnsiTheme="minorBidi" w:cstheme="minorBidi"/>
          <w:sz w:val="22"/>
          <w:szCs w:val="22"/>
          <w:lang w:val="lt-LT"/>
        </w:rPr>
        <w:t xml:space="preserve"> </w:t>
      </w:r>
      <w:r w:rsidR="00F80B2C" w:rsidRPr="002D3162">
        <w:rPr>
          <w:rFonts w:asciiTheme="minorBidi" w:hAnsiTheme="minorBidi" w:cstheme="minorBidi"/>
          <w:sz w:val="22"/>
          <w:szCs w:val="22"/>
          <w:lang w:val="lt-LT"/>
        </w:rPr>
        <w:t>ar subteikėjo</w:t>
      </w:r>
      <w:r w:rsidR="003E2A7C" w:rsidRPr="002D3162">
        <w:rPr>
          <w:rFonts w:asciiTheme="minorBidi" w:hAnsiTheme="minorBidi" w:cstheme="minorBidi"/>
          <w:sz w:val="22"/>
          <w:szCs w:val="22"/>
          <w:lang w:val="lt-LT"/>
        </w:rPr>
        <w:t xml:space="preserve"> </w:t>
      </w:r>
      <w:r w:rsidR="003E2A7C" w:rsidRPr="002D3162">
        <w:rPr>
          <w:rFonts w:asciiTheme="minorBidi" w:hAnsiTheme="minorBidi" w:cstheme="minorBidi"/>
          <w:i/>
          <w:sz w:val="22"/>
          <w:szCs w:val="22"/>
          <w:lang w:val="lt-LT"/>
        </w:rPr>
        <w:t>(jei taikoma)</w:t>
      </w:r>
      <w:r w:rsidR="003E2A7C"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darbuotojai</w:t>
      </w:r>
      <w:r w:rsidR="003E2A7C"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 xml:space="preserve">jų laikytųsi. </w:t>
      </w:r>
      <w:r w:rsidR="00474398" w:rsidRPr="002D3162">
        <w:rPr>
          <w:rFonts w:asciiTheme="minorBidi" w:hAnsiTheme="minorBidi" w:cstheme="minorBidi"/>
          <w:sz w:val="22"/>
          <w:szCs w:val="22"/>
          <w:lang w:val="lt-LT"/>
        </w:rPr>
        <w:t>Paslaugų teikėjas</w:t>
      </w:r>
      <w:r w:rsidRPr="002D3162">
        <w:rPr>
          <w:rFonts w:asciiTheme="minorBidi" w:hAnsiTheme="minorBidi" w:cstheme="minorBidi"/>
          <w:sz w:val="22"/>
          <w:szCs w:val="22"/>
          <w:lang w:val="lt-LT"/>
        </w:rPr>
        <w:t xml:space="preserve"> garantuoja </w:t>
      </w:r>
      <w:r w:rsidR="00474398" w:rsidRPr="002D3162">
        <w:rPr>
          <w:rFonts w:asciiTheme="minorBidi" w:hAnsiTheme="minorBidi" w:cstheme="minorBidi"/>
          <w:sz w:val="22"/>
          <w:szCs w:val="22"/>
          <w:lang w:val="lt-LT"/>
        </w:rPr>
        <w:t xml:space="preserve">Užsakovui </w:t>
      </w:r>
      <w:r w:rsidR="00122895" w:rsidRPr="002D3162">
        <w:rPr>
          <w:rFonts w:asciiTheme="minorBidi" w:hAnsiTheme="minorBidi" w:cstheme="minorBidi"/>
          <w:sz w:val="22"/>
          <w:szCs w:val="22"/>
          <w:lang w:val="lt-LT"/>
        </w:rPr>
        <w:t xml:space="preserve">ir / </w:t>
      </w:r>
      <w:r w:rsidRPr="002D3162">
        <w:rPr>
          <w:rFonts w:asciiTheme="minorBidi" w:hAnsiTheme="minorBidi" w:cstheme="minorBidi"/>
          <w:sz w:val="22"/>
          <w:szCs w:val="22"/>
          <w:lang w:val="lt-LT"/>
        </w:rPr>
        <w:t xml:space="preserve">ar trečiajai šaliai nuostolių atlyginimą, jei </w:t>
      </w:r>
      <w:r w:rsidR="00474398" w:rsidRPr="002D3162">
        <w:rPr>
          <w:rFonts w:asciiTheme="minorBidi" w:hAnsiTheme="minorBidi" w:cstheme="minorBidi"/>
          <w:sz w:val="22"/>
          <w:szCs w:val="22"/>
          <w:lang w:val="lt-LT"/>
        </w:rPr>
        <w:t>Paslaugų teikėjo</w:t>
      </w:r>
      <w:r w:rsidR="00122895"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 xml:space="preserve">ar </w:t>
      </w:r>
      <w:r w:rsidR="00C778EF" w:rsidRPr="002D3162">
        <w:rPr>
          <w:rFonts w:asciiTheme="minorBidi" w:hAnsiTheme="minorBidi" w:cstheme="minorBidi"/>
          <w:sz w:val="22"/>
          <w:szCs w:val="22"/>
          <w:lang w:val="lt-LT"/>
        </w:rPr>
        <w:t xml:space="preserve">subteikėjo </w:t>
      </w:r>
      <w:r w:rsidR="00C778EF" w:rsidRPr="002D3162">
        <w:rPr>
          <w:rFonts w:asciiTheme="minorBidi" w:hAnsiTheme="minorBidi" w:cstheme="minorBidi"/>
          <w:i/>
          <w:sz w:val="22"/>
          <w:szCs w:val="22"/>
          <w:lang w:val="lt-LT"/>
        </w:rPr>
        <w:t>(jei taikoma</w:t>
      </w:r>
      <w:r w:rsidR="00C778EF" w:rsidRPr="002D3162">
        <w:rPr>
          <w:rFonts w:asciiTheme="minorBidi" w:hAnsiTheme="minorBidi" w:cstheme="minorBidi"/>
          <w:sz w:val="22"/>
          <w:szCs w:val="22"/>
          <w:lang w:val="lt-LT"/>
        </w:rPr>
        <w:t>)</w:t>
      </w:r>
      <w:r w:rsidRPr="002D3162">
        <w:rPr>
          <w:rFonts w:asciiTheme="minorBidi" w:hAnsiTheme="minorBidi" w:cstheme="minorBidi"/>
          <w:sz w:val="22"/>
          <w:szCs w:val="22"/>
          <w:lang w:val="lt-LT"/>
        </w:rPr>
        <w:t xml:space="preserve"> darbuotojai nesilaikytų įstatymų, teisės aktų reikalavimų ir dėl to būtų pateikti kokie nors reikalavimai ar pradėti procesiniai veiksmai;</w:t>
      </w:r>
    </w:p>
    <w:p w14:paraId="42C2E430" w14:textId="1493C4FB" w:rsidR="0030331F"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3.1.</w:t>
      </w:r>
      <w:r w:rsidR="003F4DF8" w:rsidRPr="002D3162">
        <w:rPr>
          <w:rFonts w:asciiTheme="minorBidi" w:hAnsiTheme="minorBidi" w:cstheme="minorBidi"/>
          <w:sz w:val="22"/>
          <w:szCs w:val="22"/>
          <w:lang w:val="lt-LT"/>
        </w:rPr>
        <w:t>4</w:t>
      </w:r>
      <w:r w:rsidRPr="002D3162">
        <w:rPr>
          <w:rFonts w:asciiTheme="minorBidi" w:hAnsiTheme="minorBidi" w:cstheme="minorBidi"/>
          <w:sz w:val="22"/>
          <w:szCs w:val="22"/>
          <w:lang w:val="lt-LT"/>
        </w:rPr>
        <w:t xml:space="preserve">. užtikrinti iš </w:t>
      </w:r>
      <w:r w:rsidR="00474398" w:rsidRPr="002D3162">
        <w:rPr>
          <w:rFonts w:asciiTheme="minorBidi" w:hAnsiTheme="minorBidi" w:cstheme="minorBidi"/>
          <w:sz w:val="22"/>
          <w:szCs w:val="22"/>
          <w:lang w:val="lt-LT"/>
        </w:rPr>
        <w:t xml:space="preserve">Užsakovo </w:t>
      </w:r>
      <w:r w:rsidRPr="002D3162">
        <w:rPr>
          <w:rFonts w:asciiTheme="minorBidi" w:hAnsiTheme="minorBidi" w:cstheme="minorBidi"/>
          <w:sz w:val="22"/>
          <w:szCs w:val="22"/>
          <w:lang w:val="lt-LT"/>
        </w:rPr>
        <w:t xml:space="preserve">Sutarties vykdymo metu gautos ir su Sutarties vykdymu susijusios informacijos konfidencialumą ir apsaugą. </w:t>
      </w:r>
    </w:p>
    <w:p w14:paraId="49B8EFE9" w14:textId="77777777" w:rsidR="00A42678"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3.1.</w:t>
      </w:r>
      <w:r w:rsidR="003F4DF8" w:rsidRPr="002D3162">
        <w:rPr>
          <w:rFonts w:asciiTheme="minorBidi" w:hAnsiTheme="minorBidi" w:cstheme="minorBidi"/>
          <w:sz w:val="22"/>
          <w:szCs w:val="22"/>
          <w:lang w:val="lt-LT"/>
        </w:rPr>
        <w:t>5</w:t>
      </w:r>
      <w:r w:rsidRPr="002D3162">
        <w:rPr>
          <w:rFonts w:asciiTheme="minorBidi" w:hAnsiTheme="minorBidi" w:cstheme="minorBidi"/>
          <w:sz w:val="22"/>
          <w:szCs w:val="22"/>
          <w:lang w:val="lt-LT"/>
        </w:rPr>
        <w:t xml:space="preserve">. </w:t>
      </w:r>
      <w:r w:rsidR="00A42678" w:rsidRPr="002D3162">
        <w:rPr>
          <w:rFonts w:asciiTheme="minorBidi" w:hAnsiTheme="minorBidi" w:cstheme="minorBidi"/>
          <w:spacing w:val="-6"/>
          <w:sz w:val="22"/>
          <w:szCs w:val="22"/>
          <w:lang w:val="lt-LT"/>
        </w:rPr>
        <w:t xml:space="preserve">per </w:t>
      </w:r>
      <w:r w:rsidR="00B0184A" w:rsidRPr="002D3162">
        <w:rPr>
          <w:rFonts w:asciiTheme="minorBidi" w:hAnsiTheme="minorBidi" w:cstheme="minorBidi"/>
          <w:spacing w:val="-6"/>
          <w:sz w:val="22"/>
          <w:szCs w:val="22"/>
          <w:lang w:val="lt-LT"/>
        </w:rPr>
        <w:t xml:space="preserve">Užsakovo </w:t>
      </w:r>
      <w:r w:rsidR="00A42678" w:rsidRPr="002D3162">
        <w:rPr>
          <w:rFonts w:asciiTheme="minorBidi" w:hAnsiTheme="minorBidi" w:cstheme="minorBidi"/>
          <w:spacing w:val="-6"/>
          <w:sz w:val="22"/>
          <w:szCs w:val="22"/>
          <w:lang w:val="lt-LT"/>
        </w:rPr>
        <w:t>nustatytą te</w:t>
      </w:r>
      <w:r w:rsidR="00FF5472" w:rsidRPr="002D3162">
        <w:rPr>
          <w:rFonts w:asciiTheme="minorBidi" w:hAnsiTheme="minorBidi" w:cstheme="minorBidi"/>
          <w:spacing w:val="-6"/>
          <w:sz w:val="22"/>
          <w:szCs w:val="22"/>
          <w:lang w:val="lt-LT"/>
        </w:rPr>
        <w:t>r</w:t>
      </w:r>
      <w:r w:rsidR="00A42678" w:rsidRPr="002D3162">
        <w:rPr>
          <w:rFonts w:asciiTheme="minorBidi" w:hAnsiTheme="minorBidi" w:cstheme="minorBidi"/>
          <w:spacing w:val="-6"/>
          <w:sz w:val="22"/>
          <w:szCs w:val="22"/>
          <w:lang w:val="lt-LT"/>
        </w:rPr>
        <w:t xml:space="preserve">miną savo lėšomis atlyginti </w:t>
      </w:r>
      <w:r w:rsidR="00B0184A" w:rsidRPr="002D3162">
        <w:rPr>
          <w:rFonts w:asciiTheme="minorBidi" w:hAnsiTheme="minorBidi" w:cstheme="minorBidi"/>
          <w:spacing w:val="-6"/>
          <w:sz w:val="22"/>
          <w:szCs w:val="22"/>
          <w:lang w:val="lt-LT"/>
        </w:rPr>
        <w:t xml:space="preserve">Užsakovui </w:t>
      </w:r>
      <w:r w:rsidR="00A42678" w:rsidRPr="002D3162">
        <w:rPr>
          <w:rFonts w:asciiTheme="minorBidi" w:hAnsiTheme="minorBidi" w:cstheme="minorBidi"/>
          <w:spacing w:val="-6"/>
          <w:sz w:val="22"/>
          <w:szCs w:val="22"/>
          <w:lang w:val="lt-LT"/>
        </w:rPr>
        <w:t xml:space="preserve">visus nuostolius ar žalą, </w:t>
      </w:r>
      <w:r w:rsidR="00A42678" w:rsidRPr="002D3162">
        <w:rPr>
          <w:rFonts w:asciiTheme="minorBidi" w:hAnsiTheme="minorBidi" w:cstheme="minorBidi"/>
          <w:spacing w:val="-5"/>
          <w:sz w:val="22"/>
          <w:szCs w:val="22"/>
          <w:lang w:val="lt-LT"/>
        </w:rPr>
        <w:t xml:space="preserve">susidariusius dėl </w:t>
      </w:r>
      <w:r w:rsidR="00B0184A" w:rsidRPr="002D3162">
        <w:rPr>
          <w:rFonts w:asciiTheme="minorBidi" w:hAnsiTheme="minorBidi" w:cstheme="minorBidi"/>
          <w:sz w:val="22"/>
          <w:szCs w:val="22"/>
          <w:lang w:val="lt-LT"/>
        </w:rPr>
        <w:t>Paslaugų teikėjo</w:t>
      </w:r>
      <w:r w:rsidR="00A42678" w:rsidRPr="002D3162">
        <w:rPr>
          <w:rFonts w:asciiTheme="minorBidi" w:hAnsiTheme="minorBidi" w:cstheme="minorBidi"/>
          <w:spacing w:val="-5"/>
          <w:sz w:val="22"/>
          <w:szCs w:val="22"/>
          <w:lang w:val="lt-LT"/>
        </w:rPr>
        <w:t xml:space="preserve"> netinkamo Sutarties įvykdymo arba nevykdymo</w:t>
      </w:r>
      <w:r w:rsidRPr="002D3162">
        <w:rPr>
          <w:rFonts w:asciiTheme="minorBidi" w:hAnsiTheme="minorBidi" w:cstheme="minorBidi"/>
          <w:sz w:val="22"/>
          <w:szCs w:val="22"/>
          <w:lang w:val="lt-LT"/>
        </w:rPr>
        <w:t>;</w:t>
      </w:r>
    </w:p>
    <w:p w14:paraId="56D89BC1" w14:textId="77777777" w:rsidR="00DB5761" w:rsidRPr="002D3162" w:rsidRDefault="00A42678"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3.1.</w:t>
      </w:r>
      <w:r w:rsidR="003F4DF8" w:rsidRPr="002D3162">
        <w:rPr>
          <w:rFonts w:asciiTheme="minorBidi" w:hAnsiTheme="minorBidi" w:cstheme="minorBidi"/>
          <w:sz w:val="22"/>
          <w:szCs w:val="22"/>
          <w:lang w:val="lt-LT"/>
        </w:rPr>
        <w:t>6</w:t>
      </w:r>
      <w:r w:rsidRPr="002D3162">
        <w:rPr>
          <w:rFonts w:asciiTheme="minorBidi" w:hAnsiTheme="minorBidi" w:cstheme="minorBidi"/>
          <w:sz w:val="22"/>
          <w:szCs w:val="22"/>
          <w:lang w:val="lt-LT"/>
        </w:rPr>
        <w:t xml:space="preserve">. nutraukus Sutartį dėl </w:t>
      </w:r>
      <w:r w:rsidR="00B0184A" w:rsidRPr="002D3162">
        <w:rPr>
          <w:rFonts w:asciiTheme="minorBidi" w:hAnsiTheme="minorBidi" w:cstheme="minorBidi"/>
          <w:sz w:val="22"/>
          <w:szCs w:val="22"/>
          <w:lang w:val="lt-LT"/>
        </w:rPr>
        <w:t>Paslaugų teikėjo</w:t>
      </w:r>
      <w:r w:rsidRPr="002D3162">
        <w:rPr>
          <w:rFonts w:asciiTheme="minorBidi" w:hAnsiTheme="minorBidi" w:cstheme="minorBidi"/>
          <w:sz w:val="22"/>
          <w:szCs w:val="22"/>
          <w:lang w:val="lt-LT"/>
        </w:rPr>
        <w:t xml:space="preserve"> kaltės, atlyginti </w:t>
      </w:r>
      <w:r w:rsidR="00B0184A" w:rsidRPr="002D3162">
        <w:rPr>
          <w:rFonts w:asciiTheme="minorBidi" w:hAnsiTheme="minorBidi" w:cstheme="minorBidi"/>
          <w:sz w:val="22"/>
          <w:szCs w:val="22"/>
          <w:lang w:val="lt-LT"/>
        </w:rPr>
        <w:t xml:space="preserve">Užsakovui </w:t>
      </w:r>
      <w:r w:rsidRPr="002D3162">
        <w:rPr>
          <w:rFonts w:asciiTheme="minorBidi" w:hAnsiTheme="minorBidi" w:cstheme="minorBidi"/>
          <w:sz w:val="22"/>
          <w:szCs w:val="22"/>
          <w:lang w:val="lt-LT"/>
        </w:rPr>
        <w:t xml:space="preserve">visus jo patirtus nuostolius, įskaitant, bet neapsiribojant kainų skirtumą, susidarantį </w:t>
      </w:r>
      <w:r w:rsidR="00B0184A" w:rsidRPr="002D3162">
        <w:rPr>
          <w:rFonts w:asciiTheme="minorBidi" w:hAnsiTheme="minorBidi" w:cstheme="minorBidi"/>
          <w:sz w:val="22"/>
          <w:szCs w:val="22"/>
          <w:lang w:val="lt-LT"/>
        </w:rPr>
        <w:t xml:space="preserve">Užsakovui </w:t>
      </w:r>
      <w:r w:rsidRPr="002D3162">
        <w:rPr>
          <w:rFonts w:asciiTheme="minorBidi" w:hAnsiTheme="minorBidi" w:cstheme="minorBidi"/>
          <w:sz w:val="22"/>
          <w:szCs w:val="22"/>
          <w:lang w:val="lt-LT"/>
        </w:rPr>
        <w:t xml:space="preserve">įsigyjant trūkstamas </w:t>
      </w:r>
      <w:r w:rsidR="00B0184A" w:rsidRPr="002D3162">
        <w:rPr>
          <w:rFonts w:asciiTheme="minorBidi" w:hAnsiTheme="minorBidi" w:cstheme="minorBidi"/>
          <w:sz w:val="22"/>
          <w:szCs w:val="22"/>
          <w:lang w:val="lt-LT"/>
        </w:rPr>
        <w:t xml:space="preserve">Paslaugas </w:t>
      </w:r>
      <w:r w:rsidRPr="002D3162">
        <w:rPr>
          <w:rFonts w:asciiTheme="minorBidi" w:hAnsiTheme="minorBidi" w:cstheme="minorBidi"/>
          <w:sz w:val="22"/>
          <w:szCs w:val="22"/>
          <w:lang w:val="lt-LT"/>
        </w:rPr>
        <w:t>iš trečiųjų asmenų;</w:t>
      </w:r>
    </w:p>
    <w:p w14:paraId="4EDC1A59" w14:textId="77777777" w:rsidR="00DB5761" w:rsidRPr="002D3162" w:rsidRDefault="00DB5761" w:rsidP="00163446">
      <w:pPr>
        <w:pStyle w:val="BodyText2"/>
        <w:ind w:firstLine="360"/>
        <w:rPr>
          <w:rFonts w:asciiTheme="minorBidi" w:hAnsiTheme="minorBidi" w:cstheme="minorBidi"/>
          <w:color w:val="000000"/>
          <w:sz w:val="22"/>
          <w:szCs w:val="22"/>
          <w:lang w:val="lt-LT"/>
        </w:rPr>
      </w:pPr>
      <w:r w:rsidRPr="002D3162">
        <w:rPr>
          <w:rFonts w:asciiTheme="minorBidi" w:hAnsiTheme="minorBidi" w:cstheme="minorBidi"/>
          <w:sz w:val="22"/>
          <w:szCs w:val="22"/>
          <w:lang w:val="lt-LT"/>
        </w:rPr>
        <w:t xml:space="preserve">3.1.7. </w:t>
      </w:r>
      <w:r w:rsidRPr="002D3162">
        <w:rPr>
          <w:rFonts w:asciiTheme="minorBidi" w:hAnsiTheme="minorBidi" w:cstheme="minorBidi"/>
          <w:color w:val="000000"/>
          <w:sz w:val="22"/>
          <w:szCs w:val="22"/>
          <w:lang w:val="lt-LT"/>
        </w:rPr>
        <w:t>nenaudoti Užsakovo ženklų ar pavadinimo jokioje reklamoje, leidiniuose ar kitur be išankstinio raštiško Užsakovo sutikimo;</w:t>
      </w:r>
    </w:p>
    <w:p w14:paraId="6CEB9D00" w14:textId="463427C0" w:rsidR="00925B01" w:rsidRPr="002D3162" w:rsidRDefault="00925B01" w:rsidP="00163446">
      <w:pPr>
        <w:tabs>
          <w:tab w:val="left" w:pos="990"/>
        </w:tabs>
        <w:ind w:firstLine="360"/>
        <w:jc w:val="both"/>
        <w:rPr>
          <w:rFonts w:asciiTheme="minorBidi" w:hAnsiTheme="minorBidi" w:cstheme="minorBidi"/>
          <w:color w:val="000000"/>
          <w:sz w:val="22"/>
          <w:szCs w:val="22"/>
          <w:lang w:val="lt-LT"/>
        </w:rPr>
      </w:pPr>
      <w:r w:rsidRPr="002D3162">
        <w:rPr>
          <w:rFonts w:asciiTheme="minorBidi" w:hAnsiTheme="minorBidi" w:cstheme="minorBidi"/>
          <w:color w:val="000000"/>
          <w:sz w:val="22"/>
          <w:szCs w:val="22"/>
          <w:lang w:val="lt-LT"/>
        </w:rPr>
        <w:t xml:space="preserve">3.1.8. užtikrinti, kad Sutarties sudarymo momentu ir visą jos galiojimo laikotarpį Paslaugų teikėjo </w:t>
      </w:r>
      <w:r w:rsidR="0011105D" w:rsidRPr="002D3162">
        <w:rPr>
          <w:rFonts w:asciiTheme="minorBidi" w:hAnsiTheme="minorBidi" w:cstheme="minorBidi"/>
          <w:color w:val="000000"/>
          <w:sz w:val="22"/>
          <w:szCs w:val="22"/>
          <w:lang w:val="lt-LT"/>
        </w:rPr>
        <w:t xml:space="preserve">ar subteikėjo </w:t>
      </w:r>
      <w:r w:rsidR="0011105D" w:rsidRPr="002D3162">
        <w:rPr>
          <w:rFonts w:asciiTheme="minorBidi" w:hAnsiTheme="minorBidi" w:cstheme="minorBidi"/>
          <w:i/>
          <w:color w:val="000000"/>
          <w:sz w:val="22"/>
          <w:szCs w:val="22"/>
          <w:lang w:val="lt-LT"/>
        </w:rPr>
        <w:t>(jei taikoma)</w:t>
      </w:r>
      <w:r w:rsidR="0011105D" w:rsidRPr="002D3162">
        <w:rPr>
          <w:rFonts w:asciiTheme="minorBidi" w:hAnsiTheme="minorBidi" w:cstheme="minorBidi"/>
          <w:color w:val="000000"/>
          <w:sz w:val="22"/>
          <w:szCs w:val="22"/>
          <w:lang w:val="lt-LT"/>
        </w:rPr>
        <w:t xml:space="preserve"> </w:t>
      </w:r>
      <w:r w:rsidRPr="002D3162">
        <w:rPr>
          <w:rFonts w:asciiTheme="minorBidi" w:hAnsiTheme="minorBidi" w:cstheme="minorBidi"/>
          <w:color w:val="000000"/>
          <w:sz w:val="22"/>
          <w:szCs w:val="22"/>
          <w:lang w:val="lt-LT"/>
        </w:rPr>
        <w:t>darbuotojai turėtų reikiamą kvalifikaciją ir patirtį, reikalingus norint teikti Paslaugas;</w:t>
      </w:r>
    </w:p>
    <w:p w14:paraId="25F2EC95" w14:textId="5078AA6C" w:rsidR="00925B01" w:rsidRPr="002D3162" w:rsidRDefault="00925B01" w:rsidP="00163446">
      <w:pPr>
        <w:ind w:firstLine="360"/>
        <w:jc w:val="both"/>
        <w:rPr>
          <w:rFonts w:asciiTheme="minorBidi" w:hAnsiTheme="minorBidi" w:cstheme="minorBidi"/>
          <w:color w:val="000000"/>
          <w:sz w:val="22"/>
          <w:szCs w:val="22"/>
          <w:lang w:val="lt-LT"/>
        </w:rPr>
      </w:pPr>
      <w:r w:rsidRPr="002D3162">
        <w:rPr>
          <w:rFonts w:asciiTheme="minorBidi" w:hAnsiTheme="minorBidi" w:cstheme="minorBidi"/>
          <w:color w:val="000000"/>
          <w:sz w:val="22"/>
          <w:szCs w:val="22"/>
          <w:lang w:val="lt-LT"/>
        </w:rPr>
        <w:t>3.1.9. Užsakovui raštu paprašius grąžinti visus iš Užsakovo gautus Sutarčiai vykdyti reikalingus dokumentus;</w:t>
      </w:r>
    </w:p>
    <w:p w14:paraId="736AD309" w14:textId="0A6F8530" w:rsidR="00DB0438" w:rsidRPr="002D3162" w:rsidRDefault="009E4349" w:rsidP="009E4349">
      <w:pPr>
        <w:pStyle w:val="BodyText2"/>
        <w:rPr>
          <w:rFonts w:asciiTheme="minorBidi" w:hAnsiTheme="minorBidi" w:cstheme="minorBidi"/>
          <w:sz w:val="22"/>
          <w:szCs w:val="22"/>
          <w:lang w:val="lt-LT"/>
        </w:rPr>
      </w:pPr>
      <w:r w:rsidRPr="002D3162">
        <w:rPr>
          <w:rFonts w:asciiTheme="minorBidi" w:hAnsiTheme="minorBidi" w:cstheme="minorBidi"/>
          <w:sz w:val="22"/>
          <w:szCs w:val="22"/>
          <w:lang w:val="lt-LT"/>
        </w:rPr>
        <w:t xml:space="preserve"> </w:t>
      </w:r>
      <w:r w:rsidR="00DB0438" w:rsidRPr="002D3162">
        <w:rPr>
          <w:rFonts w:asciiTheme="minorBidi" w:hAnsiTheme="minorBidi" w:cstheme="minorBidi"/>
          <w:sz w:val="22"/>
          <w:szCs w:val="22"/>
          <w:lang w:val="lt-LT"/>
        </w:rPr>
        <w:t>3.1.10. Paslaugų teikėjas Užsakovui įsipareigoja, kad Sutartį vykdys tik tokią teisę turintys asmenys.</w:t>
      </w:r>
    </w:p>
    <w:p w14:paraId="7B5FC60C" w14:textId="6201154E" w:rsidR="002F0F30" w:rsidRPr="002D3162" w:rsidRDefault="002F0F30" w:rsidP="00163446">
      <w:pPr>
        <w:ind w:firstLine="360"/>
        <w:jc w:val="both"/>
        <w:rPr>
          <w:rFonts w:asciiTheme="minorBidi" w:hAnsiTheme="minorBidi" w:cstheme="minorBidi"/>
          <w:color w:val="000000"/>
          <w:sz w:val="22"/>
          <w:szCs w:val="22"/>
          <w:lang w:val="lt-LT"/>
        </w:rPr>
      </w:pPr>
      <w:r w:rsidRPr="002D3162">
        <w:rPr>
          <w:rFonts w:asciiTheme="minorBidi" w:hAnsiTheme="minorBidi" w:cstheme="minorBidi"/>
          <w:color w:val="000000"/>
          <w:sz w:val="22"/>
          <w:szCs w:val="22"/>
          <w:lang w:val="lt-LT"/>
        </w:rPr>
        <w:t>3.1.1</w:t>
      </w:r>
      <w:r w:rsidR="00DB0438" w:rsidRPr="002D3162">
        <w:rPr>
          <w:rFonts w:asciiTheme="minorBidi" w:hAnsiTheme="minorBidi" w:cstheme="minorBidi"/>
          <w:color w:val="000000"/>
          <w:sz w:val="22"/>
          <w:szCs w:val="22"/>
          <w:lang w:val="lt-LT"/>
        </w:rPr>
        <w:t>1</w:t>
      </w:r>
      <w:r w:rsidRPr="002D3162">
        <w:rPr>
          <w:rFonts w:asciiTheme="minorBidi" w:hAnsiTheme="minorBidi" w:cstheme="minorBidi"/>
          <w:color w:val="000000"/>
          <w:sz w:val="22"/>
          <w:szCs w:val="22"/>
          <w:lang w:val="lt-LT"/>
        </w:rPr>
        <w:t xml:space="preserve">. </w:t>
      </w:r>
      <w:r w:rsidRPr="002D3162">
        <w:rPr>
          <w:rFonts w:asciiTheme="minorBidi" w:hAnsiTheme="minorBidi" w:cstheme="minorBidi"/>
          <w:sz w:val="22"/>
          <w:szCs w:val="22"/>
          <w:lang w:val="lt-LT"/>
        </w:rPr>
        <w:t>operatyviai bei savo sąskaita pašalinti visus pastebėtus teikiamų Paslaugų trūkumus ir netikslumus ir savo kompetencijos ribose išspręsti visus su tuo susijusius klausimus bei problemas;</w:t>
      </w:r>
    </w:p>
    <w:p w14:paraId="7455A3F6" w14:textId="22345932" w:rsidR="002A78A5" w:rsidRPr="002D3162" w:rsidRDefault="000F74E6" w:rsidP="002A78A5">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3.1.1</w:t>
      </w:r>
      <w:r w:rsidR="00366DA5"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 </w:t>
      </w:r>
      <w:r w:rsidR="002A78A5" w:rsidRPr="002D3162">
        <w:rPr>
          <w:rFonts w:asciiTheme="minorBidi" w:hAnsiTheme="minorBidi" w:cstheme="minorBidi"/>
          <w:sz w:val="22"/>
          <w:szCs w:val="22"/>
          <w:lang w:val="lt-LT"/>
        </w:rPr>
        <w:t xml:space="preserve">užtikrinti, kad Sutarties vykdymo metu Paslaugų teikėjo ir jo subtiekėjų tiekiamos Paslaugos nekels grėsmės nacionaliniam saugumui (taikoma, kai Sutarties objektas, susijęs su  nacionaliniu saugumu); </w:t>
      </w:r>
    </w:p>
    <w:p w14:paraId="0DF010D7" w14:textId="703442D5" w:rsidR="002A78A5" w:rsidRPr="002D3162" w:rsidRDefault="002A78A5" w:rsidP="002A78A5">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3.1.13. nedelsiant informuoti Užsakovą apie Sutarties galiojimo metu atsiradusias aplinkybes, dėl kurių Sutartis gali neatitikti nacionalinio saugumo interesų (taikoma, kai Sutarties objektas, susijęs su  nacionaliniu saugumu);</w:t>
      </w:r>
    </w:p>
    <w:p w14:paraId="243DAF66" w14:textId="51E73FC7" w:rsidR="008D1FA6" w:rsidRPr="002D3162" w:rsidRDefault="002A78A5"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3.1.14. </w:t>
      </w:r>
      <w:r w:rsidR="008D1FA6" w:rsidRPr="002D3162">
        <w:rPr>
          <w:rFonts w:asciiTheme="minorBidi" w:hAnsiTheme="minorBidi" w:cstheme="minorBidi"/>
          <w:sz w:val="22"/>
          <w:szCs w:val="22"/>
          <w:lang w:val="lt-LT"/>
        </w:rPr>
        <w:t>tinkamai vykdyti kitus įsipareigojimus, numatytus Sutartyje</w:t>
      </w:r>
      <w:r w:rsidR="007B4CD0" w:rsidRPr="002D3162">
        <w:rPr>
          <w:rFonts w:asciiTheme="minorBidi" w:hAnsiTheme="minorBidi" w:cstheme="minorBidi"/>
          <w:sz w:val="22"/>
          <w:szCs w:val="22"/>
          <w:lang w:val="lt-LT"/>
        </w:rPr>
        <w:t>,</w:t>
      </w:r>
      <w:r w:rsidR="00A001B2" w:rsidRPr="002D3162">
        <w:rPr>
          <w:rFonts w:asciiTheme="minorBidi" w:hAnsiTheme="minorBidi" w:cstheme="minorBidi"/>
          <w:sz w:val="22"/>
          <w:szCs w:val="22"/>
          <w:lang w:val="lt-LT"/>
        </w:rPr>
        <w:t xml:space="preserve"> jos prieduose</w:t>
      </w:r>
      <w:r w:rsidR="008D1FA6" w:rsidRPr="002D3162">
        <w:rPr>
          <w:rFonts w:asciiTheme="minorBidi" w:hAnsiTheme="minorBidi" w:cstheme="minorBidi"/>
          <w:sz w:val="22"/>
          <w:szCs w:val="22"/>
          <w:lang w:val="lt-LT"/>
        </w:rPr>
        <w:t xml:space="preserve"> ir galiojančiuose Liet</w:t>
      </w:r>
      <w:r w:rsidR="00F05105" w:rsidRPr="002D3162">
        <w:rPr>
          <w:rFonts w:asciiTheme="minorBidi" w:hAnsiTheme="minorBidi" w:cstheme="minorBidi"/>
          <w:sz w:val="22"/>
          <w:szCs w:val="22"/>
          <w:lang w:val="lt-LT"/>
        </w:rPr>
        <w:t>uvos Respublikos teisės aktuose.</w:t>
      </w:r>
    </w:p>
    <w:p w14:paraId="6D7EAB67" w14:textId="50EB676D" w:rsidR="008D1FA6" w:rsidRPr="002D3162" w:rsidRDefault="008D1FA6" w:rsidP="00163446">
      <w:pPr>
        <w:pStyle w:val="BodyText2"/>
        <w:tabs>
          <w:tab w:val="left" w:pos="720"/>
        </w:tabs>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3.2. </w:t>
      </w:r>
      <w:r w:rsidR="007B4CD0" w:rsidRPr="002D3162">
        <w:rPr>
          <w:rFonts w:asciiTheme="minorBidi" w:hAnsiTheme="minorBidi" w:cstheme="minorBidi"/>
          <w:sz w:val="22"/>
          <w:szCs w:val="22"/>
          <w:lang w:val="lt-LT"/>
        </w:rPr>
        <w:t>Paslaugų teikėjas</w:t>
      </w:r>
      <w:r w:rsidRPr="002D3162">
        <w:rPr>
          <w:rFonts w:asciiTheme="minorBidi" w:hAnsiTheme="minorBidi" w:cstheme="minorBidi"/>
          <w:sz w:val="22"/>
          <w:szCs w:val="22"/>
          <w:lang w:val="lt-LT"/>
        </w:rPr>
        <w:t xml:space="preserve"> turi teisę gauti </w:t>
      </w:r>
      <w:r w:rsidR="00EE3821" w:rsidRPr="002D3162">
        <w:rPr>
          <w:rFonts w:asciiTheme="minorBidi" w:hAnsiTheme="minorBidi" w:cstheme="minorBidi"/>
          <w:sz w:val="22"/>
          <w:szCs w:val="22"/>
          <w:lang w:val="lt-LT"/>
        </w:rPr>
        <w:t>apmokėjimą už Paslaugas</w:t>
      </w:r>
      <w:r w:rsidRPr="002D3162">
        <w:rPr>
          <w:rFonts w:asciiTheme="minorBidi" w:hAnsiTheme="minorBidi" w:cstheme="minorBidi"/>
          <w:sz w:val="22"/>
          <w:szCs w:val="22"/>
          <w:lang w:val="lt-LT"/>
        </w:rPr>
        <w:t xml:space="preserve"> su sąlyga, kad jis tinkamai vykdo šią Sutartį.</w:t>
      </w:r>
    </w:p>
    <w:p w14:paraId="2F8275F8"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lastRenderedPageBreak/>
        <w:t xml:space="preserve">3.3. </w:t>
      </w:r>
      <w:r w:rsidR="007B4CD0" w:rsidRPr="002D3162">
        <w:rPr>
          <w:rFonts w:asciiTheme="minorBidi" w:hAnsiTheme="minorBidi" w:cstheme="minorBidi"/>
          <w:sz w:val="22"/>
          <w:szCs w:val="22"/>
          <w:lang w:val="lt-LT"/>
        </w:rPr>
        <w:t>Paslaugų teikėjas</w:t>
      </w:r>
      <w:r w:rsidR="00AE381C"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turi kitas teises, numatytas Sutartyje ir Lietuvos Respublikos galiojančiuose teisės aktuose.</w:t>
      </w:r>
    </w:p>
    <w:p w14:paraId="63ACFDC6" w14:textId="77777777" w:rsidR="00290B4A" w:rsidRPr="002D3162" w:rsidRDefault="00290B4A" w:rsidP="00163446">
      <w:pPr>
        <w:widowControl w:val="0"/>
        <w:ind w:firstLine="360"/>
        <w:jc w:val="both"/>
        <w:rPr>
          <w:rFonts w:asciiTheme="minorBidi" w:hAnsiTheme="minorBidi" w:cstheme="minorBidi"/>
          <w:sz w:val="22"/>
          <w:szCs w:val="22"/>
          <w:lang w:val="lt-LT"/>
        </w:rPr>
      </w:pPr>
    </w:p>
    <w:p w14:paraId="796B0B76" w14:textId="77777777" w:rsidR="00F045D7" w:rsidRPr="002D3162" w:rsidRDefault="00F045D7" w:rsidP="00163446">
      <w:pPr>
        <w:widowControl w:val="0"/>
        <w:ind w:firstLine="360"/>
        <w:jc w:val="both"/>
        <w:rPr>
          <w:rFonts w:asciiTheme="minorBidi" w:hAnsiTheme="minorBidi" w:cstheme="minorBidi"/>
          <w:sz w:val="22"/>
          <w:szCs w:val="22"/>
          <w:lang w:val="lt-LT"/>
        </w:rPr>
      </w:pPr>
    </w:p>
    <w:p w14:paraId="7E908F82"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4. UŽSAKOVO TEISĖS IR PAREIGOS</w:t>
      </w:r>
    </w:p>
    <w:p w14:paraId="0ADE74BA"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4.1. </w:t>
      </w:r>
      <w:r w:rsidR="0024026C" w:rsidRPr="002D3162">
        <w:rPr>
          <w:rFonts w:asciiTheme="minorBidi" w:hAnsiTheme="minorBidi" w:cstheme="minorBidi"/>
          <w:sz w:val="22"/>
          <w:szCs w:val="22"/>
          <w:lang w:val="lt-LT"/>
        </w:rPr>
        <w:t>Užsakovas</w:t>
      </w:r>
      <w:r w:rsidRPr="002D3162">
        <w:rPr>
          <w:rFonts w:asciiTheme="minorBidi" w:hAnsiTheme="minorBidi" w:cstheme="minorBidi"/>
          <w:sz w:val="22"/>
          <w:szCs w:val="22"/>
          <w:lang w:val="lt-LT"/>
        </w:rPr>
        <w:t xml:space="preserve"> įsipareigoja:</w:t>
      </w:r>
    </w:p>
    <w:p w14:paraId="1330B8D9"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4.1.1. priimti Šalių sutartu laiku </w:t>
      </w:r>
      <w:r w:rsidR="0024026C" w:rsidRPr="002D3162">
        <w:rPr>
          <w:rFonts w:asciiTheme="minorBidi" w:hAnsiTheme="minorBidi" w:cstheme="minorBidi"/>
          <w:sz w:val="22"/>
          <w:szCs w:val="22"/>
          <w:lang w:val="lt-LT"/>
        </w:rPr>
        <w:t>suteiktas Paslaugas</w:t>
      </w:r>
      <w:r w:rsidRPr="002D3162">
        <w:rPr>
          <w:rFonts w:asciiTheme="minorBidi" w:hAnsiTheme="minorBidi" w:cstheme="minorBidi"/>
          <w:sz w:val="22"/>
          <w:szCs w:val="22"/>
          <w:lang w:val="lt-LT"/>
        </w:rPr>
        <w:t>, jeigu jos atitinka šios Sutarties reikalavimus;</w:t>
      </w:r>
    </w:p>
    <w:p w14:paraId="4F3015ED"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4.1.2. </w:t>
      </w:r>
      <w:r w:rsidR="00EE3821" w:rsidRPr="002D3162">
        <w:rPr>
          <w:rFonts w:asciiTheme="minorBidi" w:hAnsiTheme="minorBidi" w:cstheme="minorBidi"/>
          <w:sz w:val="22"/>
          <w:szCs w:val="22"/>
          <w:lang w:val="lt-LT"/>
        </w:rPr>
        <w:t xml:space="preserve">jeigu tai įmanoma pagal Paslaugų pobūdį, </w:t>
      </w:r>
      <w:r w:rsidRPr="002D3162">
        <w:rPr>
          <w:rFonts w:asciiTheme="minorBidi" w:hAnsiTheme="minorBidi" w:cstheme="minorBidi"/>
          <w:sz w:val="22"/>
          <w:szCs w:val="22"/>
          <w:lang w:val="lt-LT"/>
        </w:rPr>
        <w:t xml:space="preserve">priėmimo metu patikrinti </w:t>
      </w:r>
      <w:r w:rsidR="0024026C" w:rsidRPr="002D3162">
        <w:rPr>
          <w:rFonts w:asciiTheme="minorBidi" w:hAnsiTheme="minorBidi" w:cstheme="minorBidi"/>
          <w:sz w:val="22"/>
          <w:szCs w:val="22"/>
          <w:lang w:val="lt-LT"/>
        </w:rPr>
        <w:t>suteiktas Paslaugas</w:t>
      </w:r>
      <w:r w:rsidRPr="002D3162">
        <w:rPr>
          <w:rFonts w:asciiTheme="minorBidi" w:hAnsiTheme="minorBidi" w:cstheme="minorBidi"/>
          <w:sz w:val="22"/>
          <w:szCs w:val="22"/>
          <w:lang w:val="lt-LT"/>
        </w:rPr>
        <w:t xml:space="preserve"> bei </w:t>
      </w:r>
      <w:r w:rsidR="00FE5230" w:rsidRPr="002D3162">
        <w:rPr>
          <w:rFonts w:asciiTheme="minorBidi" w:hAnsiTheme="minorBidi" w:cstheme="minorBidi"/>
          <w:sz w:val="22"/>
          <w:szCs w:val="22"/>
          <w:lang w:val="lt-LT"/>
        </w:rPr>
        <w:t xml:space="preserve">įforminti patikrinimo </w:t>
      </w:r>
      <w:r w:rsidR="00654E92" w:rsidRPr="002D3162">
        <w:rPr>
          <w:rFonts w:asciiTheme="minorBidi" w:hAnsiTheme="minorBidi" w:cstheme="minorBidi"/>
          <w:sz w:val="22"/>
          <w:szCs w:val="22"/>
          <w:lang w:val="lt-LT"/>
        </w:rPr>
        <w:t>rezulta</w:t>
      </w:r>
      <w:r w:rsidRPr="002D3162">
        <w:rPr>
          <w:rFonts w:asciiTheme="minorBidi" w:hAnsiTheme="minorBidi" w:cstheme="minorBidi"/>
          <w:sz w:val="22"/>
          <w:szCs w:val="22"/>
          <w:lang w:val="lt-LT"/>
        </w:rPr>
        <w:t>tus;</w:t>
      </w:r>
    </w:p>
    <w:p w14:paraId="02C60EAD" w14:textId="6103659D"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4.1.3. sumokėti Sutarties kainą Sutarties </w:t>
      </w:r>
      <w:r w:rsidR="000C2889"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pecialiosiose sąlygose</w:t>
      </w:r>
      <w:r w:rsidR="006A60DB" w:rsidRPr="002D3162">
        <w:rPr>
          <w:rFonts w:asciiTheme="minorBidi" w:hAnsiTheme="minorBidi" w:cstheme="minorBidi"/>
          <w:sz w:val="22"/>
          <w:szCs w:val="22"/>
          <w:lang w:val="lt-LT"/>
        </w:rPr>
        <w:t xml:space="preserve"> jos prieduose</w:t>
      </w:r>
      <w:r w:rsidRPr="002D3162">
        <w:rPr>
          <w:rFonts w:asciiTheme="minorBidi" w:hAnsiTheme="minorBidi" w:cstheme="minorBidi"/>
          <w:sz w:val="22"/>
          <w:szCs w:val="22"/>
          <w:lang w:val="lt-LT"/>
        </w:rPr>
        <w:t xml:space="preserve"> nustatyta tvarka ir terminais;</w:t>
      </w:r>
    </w:p>
    <w:p w14:paraId="032DB3B4" w14:textId="6B45B201"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4.1.4. suteikti </w:t>
      </w:r>
      <w:r w:rsidR="00517C0F" w:rsidRPr="002D3162">
        <w:rPr>
          <w:rFonts w:asciiTheme="minorBidi" w:hAnsiTheme="minorBidi" w:cstheme="minorBidi"/>
          <w:sz w:val="22"/>
          <w:szCs w:val="22"/>
          <w:lang w:val="lt-LT"/>
        </w:rPr>
        <w:t xml:space="preserve">Paslaugų teikėjui turimą </w:t>
      </w:r>
      <w:r w:rsidRPr="002D3162">
        <w:rPr>
          <w:rFonts w:asciiTheme="minorBidi" w:hAnsiTheme="minorBidi" w:cstheme="minorBidi"/>
          <w:sz w:val="22"/>
          <w:szCs w:val="22"/>
          <w:lang w:val="lt-LT"/>
        </w:rPr>
        <w:t xml:space="preserve">informaciją </w:t>
      </w:r>
      <w:r w:rsidR="0018518B" w:rsidRPr="002D3162">
        <w:rPr>
          <w:rFonts w:asciiTheme="minorBidi" w:hAnsiTheme="minorBidi" w:cstheme="minorBidi"/>
          <w:sz w:val="22"/>
          <w:szCs w:val="22"/>
          <w:lang w:val="lt-LT"/>
        </w:rPr>
        <w:t xml:space="preserve">ir / ar </w:t>
      </w:r>
      <w:r w:rsidRPr="002D3162">
        <w:rPr>
          <w:rFonts w:asciiTheme="minorBidi" w:hAnsiTheme="minorBidi" w:cstheme="minorBidi"/>
          <w:sz w:val="22"/>
          <w:szCs w:val="22"/>
          <w:lang w:val="lt-LT"/>
        </w:rPr>
        <w:t>dokumentus, būtinus Sutarčiai vykdyti</w:t>
      </w:r>
      <w:r w:rsidR="001F08AE" w:rsidRPr="002D3162">
        <w:rPr>
          <w:rFonts w:asciiTheme="minorBidi" w:hAnsiTheme="minorBidi" w:cstheme="minorBidi"/>
          <w:sz w:val="22"/>
          <w:szCs w:val="22"/>
          <w:lang w:val="lt-LT"/>
        </w:rPr>
        <w:t xml:space="preserve"> </w:t>
      </w:r>
      <w:r w:rsidR="001F08AE" w:rsidRPr="002D3162">
        <w:rPr>
          <w:rFonts w:asciiTheme="minorBidi" w:hAnsiTheme="minorBidi" w:cstheme="minorBidi"/>
          <w:i/>
          <w:sz w:val="22"/>
          <w:szCs w:val="22"/>
          <w:lang w:val="lt-LT"/>
        </w:rPr>
        <w:t>(jei taikoma)</w:t>
      </w:r>
      <w:r w:rsidRPr="002D3162">
        <w:rPr>
          <w:rFonts w:asciiTheme="minorBidi" w:hAnsiTheme="minorBidi" w:cstheme="minorBidi"/>
          <w:sz w:val="22"/>
          <w:szCs w:val="22"/>
          <w:lang w:val="lt-LT"/>
        </w:rPr>
        <w:t>;</w:t>
      </w:r>
    </w:p>
    <w:p w14:paraId="0B53C45B"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4.1.5. tinkamai vykdyti kitus įsipareigojimus, numatytus Sutartyje</w:t>
      </w:r>
      <w:r w:rsidR="003C5BA2" w:rsidRPr="002D3162">
        <w:rPr>
          <w:rFonts w:asciiTheme="minorBidi" w:hAnsiTheme="minorBidi" w:cstheme="minorBidi"/>
          <w:sz w:val="22"/>
          <w:szCs w:val="22"/>
          <w:lang w:val="lt-LT"/>
        </w:rPr>
        <w:t xml:space="preserve"> ir jos prieduose</w:t>
      </w:r>
      <w:r w:rsidRPr="002D3162">
        <w:rPr>
          <w:rFonts w:asciiTheme="minorBidi" w:hAnsiTheme="minorBidi" w:cstheme="minorBidi"/>
          <w:sz w:val="22"/>
          <w:szCs w:val="22"/>
          <w:lang w:val="lt-LT"/>
        </w:rPr>
        <w:t>.</w:t>
      </w:r>
    </w:p>
    <w:p w14:paraId="27A097DE" w14:textId="77777777" w:rsidR="008E5744" w:rsidRPr="002D3162" w:rsidRDefault="007F60FB" w:rsidP="00163446">
      <w:pPr>
        <w:widowControl w:val="0"/>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4.2</w:t>
      </w:r>
      <w:r w:rsidR="008E5744" w:rsidRPr="002D3162">
        <w:rPr>
          <w:rFonts w:asciiTheme="minorBidi" w:hAnsiTheme="minorBidi" w:cstheme="minorBidi"/>
          <w:sz w:val="22"/>
          <w:szCs w:val="22"/>
          <w:lang w:val="lt-LT"/>
        </w:rPr>
        <w:t xml:space="preserve">. </w:t>
      </w:r>
      <w:r w:rsidR="0024026C" w:rsidRPr="002D3162">
        <w:rPr>
          <w:rFonts w:asciiTheme="minorBidi" w:hAnsiTheme="minorBidi" w:cstheme="minorBidi"/>
          <w:sz w:val="22"/>
          <w:szCs w:val="22"/>
          <w:lang w:val="lt-LT"/>
        </w:rPr>
        <w:t xml:space="preserve">Užsakovas </w:t>
      </w:r>
      <w:r w:rsidR="008E5744" w:rsidRPr="002D3162">
        <w:rPr>
          <w:rFonts w:asciiTheme="minorBidi" w:hAnsiTheme="minorBidi" w:cstheme="minorBidi"/>
          <w:sz w:val="22"/>
          <w:szCs w:val="22"/>
          <w:lang w:val="lt-LT"/>
        </w:rPr>
        <w:t xml:space="preserve">turi teisę </w:t>
      </w:r>
      <w:r w:rsidR="00D55E6D" w:rsidRPr="002D3162">
        <w:rPr>
          <w:rFonts w:asciiTheme="minorBidi" w:hAnsiTheme="minorBidi" w:cstheme="minorBidi"/>
          <w:sz w:val="22"/>
          <w:szCs w:val="22"/>
          <w:lang w:val="lt-LT"/>
        </w:rPr>
        <w:t xml:space="preserve">vienašališkai </w:t>
      </w:r>
      <w:r w:rsidR="008E5744" w:rsidRPr="002D3162">
        <w:rPr>
          <w:rFonts w:asciiTheme="minorBidi" w:hAnsiTheme="minorBidi" w:cstheme="minorBidi"/>
          <w:sz w:val="22"/>
          <w:szCs w:val="22"/>
          <w:lang w:val="lt-LT"/>
        </w:rPr>
        <w:t xml:space="preserve">įskaityti priskaičiuotas netesybas iš </w:t>
      </w:r>
      <w:r w:rsidR="0024026C" w:rsidRPr="002D3162">
        <w:rPr>
          <w:rFonts w:asciiTheme="minorBidi" w:hAnsiTheme="minorBidi" w:cstheme="minorBidi"/>
          <w:sz w:val="22"/>
          <w:szCs w:val="22"/>
          <w:lang w:val="lt-LT"/>
        </w:rPr>
        <w:t xml:space="preserve">Paslaugų teikėjui </w:t>
      </w:r>
      <w:r w:rsidR="008E5744" w:rsidRPr="002D3162">
        <w:rPr>
          <w:rFonts w:asciiTheme="minorBidi" w:hAnsiTheme="minorBidi" w:cstheme="minorBidi"/>
          <w:sz w:val="22"/>
          <w:szCs w:val="22"/>
          <w:lang w:val="lt-LT"/>
        </w:rPr>
        <w:t>mokėtinų sumų.</w:t>
      </w:r>
    </w:p>
    <w:p w14:paraId="56EEF66F" w14:textId="5268233B" w:rsidR="006A60DB" w:rsidRPr="002D3162" w:rsidRDefault="006A60DB" w:rsidP="00163446">
      <w:pPr>
        <w:pStyle w:val="List2"/>
        <w:tabs>
          <w:tab w:val="left" w:pos="360"/>
        </w:tabs>
        <w:ind w:left="0"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2870DF56" w14:textId="7CADD78D" w:rsidR="00095161" w:rsidRPr="002D3162" w:rsidRDefault="00095161"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4.4. Užsakovas turi teisę neapmokėti </w:t>
      </w:r>
      <w:bookmarkStart w:id="2" w:name="_Hlk11309232"/>
      <w:r w:rsidR="000613DE" w:rsidRPr="002D3162">
        <w:rPr>
          <w:rFonts w:asciiTheme="minorBidi" w:hAnsiTheme="minorBidi" w:cstheme="minorBidi"/>
          <w:sz w:val="22"/>
          <w:szCs w:val="22"/>
          <w:lang w:val="lt-LT"/>
        </w:rPr>
        <w:t xml:space="preserve">Europos elektroninių sąskaitų faktūrų standarto neatitinkančių </w:t>
      </w:r>
      <w:bookmarkEnd w:id="2"/>
      <w:r w:rsidR="006D4B7E"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ąskaitų, jeigu Paslaugų teikėjas jas pateikia ne informacinės sistemos „</w:t>
      </w:r>
      <w:r w:rsidR="002D3162" w:rsidRPr="002D3162">
        <w:rPr>
          <w:rFonts w:asciiTheme="minorBidi" w:hAnsiTheme="minorBidi" w:cstheme="minorBidi"/>
          <w:sz w:val="22"/>
          <w:szCs w:val="22"/>
          <w:lang w:val="lt-LT"/>
        </w:rPr>
        <w:t>E. Sąskaita</w:t>
      </w:r>
      <w:r w:rsidRPr="002D3162">
        <w:rPr>
          <w:rFonts w:asciiTheme="minorBidi" w:hAnsiTheme="minorBidi" w:cstheme="minorBidi"/>
          <w:sz w:val="22"/>
          <w:szCs w:val="22"/>
          <w:lang w:val="lt-LT"/>
        </w:rPr>
        <w:t>“ priemonėmis.</w:t>
      </w:r>
    </w:p>
    <w:p w14:paraId="459BF374" w14:textId="767FA5DA" w:rsidR="003C66BE" w:rsidRPr="002D3162" w:rsidRDefault="007F60FB"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4.</w:t>
      </w:r>
      <w:r w:rsidR="00095161" w:rsidRPr="002D3162">
        <w:rPr>
          <w:rFonts w:asciiTheme="minorBidi" w:hAnsiTheme="minorBidi" w:cstheme="minorBidi"/>
          <w:sz w:val="22"/>
          <w:szCs w:val="22"/>
          <w:lang w:val="lt-LT"/>
        </w:rPr>
        <w:t>5</w:t>
      </w:r>
      <w:r w:rsidRPr="002D3162">
        <w:rPr>
          <w:rFonts w:asciiTheme="minorBidi" w:hAnsiTheme="minorBidi" w:cstheme="minorBidi"/>
          <w:sz w:val="22"/>
          <w:szCs w:val="22"/>
          <w:lang w:val="lt-LT"/>
        </w:rPr>
        <w:t xml:space="preserve">. </w:t>
      </w:r>
      <w:r w:rsidR="003C66BE" w:rsidRPr="002D3162">
        <w:rPr>
          <w:rFonts w:asciiTheme="minorBidi" w:hAnsiTheme="minorBidi" w:cstheme="minorBidi"/>
          <w:sz w:val="22"/>
          <w:szCs w:val="22"/>
          <w:lang w:val="lt-LT"/>
        </w:rPr>
        <w:t>Užsakovas turi teisę atsisakyti leisti Paslaugų 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0D34A602" w14:textId="47CFF194" w:rsidR="007F60FB" w:rsidRPr="002D3162" w:rsidRDefault="003C66BE"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4.6. </w:t>
      </w:r>
      <w:r w:rsidR="0024026C" w:rsidRPr="002D3162">
        <w:rPr>
          <w:rFonts w:asciiTheme="minorBidi" w:hAnsiTheme="minorBidi" w:cstheme="minorBidi"/>
          <w:sz w:val="22"/>
          <w:szCs w:val="22"/>
          <w:lang w:val="lt-LT"/>
        </w:rPr>
        <w:t xml:space="preserve">Užsakovas </w:t>
      </w:r>
      <w:r w:rsidR="00F05105" w:rsidRPr="002D3162">
        <w:rPr>
          <w:rFonts w:asciiTheme="minorBidi" w:hAnsiTheme="minorBidi" w:cstheme="minorBidi"/>
          <w:sz w:val="22"/>
          <w:szCs w:val="22"/>
          <w:lang w:val="lt-LT"/>
        </w:rPr>
        <w:t>turi kitas teises, numatytas Sutartyje ir Lietuvos Respublikos galiojančiuose teisės aktuose.</w:t>
      </w:r>
    </w:p>
    <w:p w14:paraId="37D1644F" w14:textId="77777777" w:rsidR="003F4DF8" w:rsidRPr="002D3162" w:rsidRDefault="003F4DF8" w:rsidP="00163446">
      <w:pPr>
        <w:pStyle w:val="BodyText2"/>
        <w:ind w:firstLine="360"/>
        <w:rPr>
          <w:rFonts w:asciiTheme="minorBidi" w:hAnsiTheme="minorBidi" w:cstheme="minorBidi"/>
          <w:sz w:val="22"/>
          <w:szCs w:val="22"/>
          <w:lang w:val="lt-LT"/>
        </w:rPr>
      </w:pPr>
    </w:p>
    <w:p w14:paraId="7701EC69" w14:textId="5CE15151"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5. SUTARTIES KAINA (KAINODAROS TAISYKLĖS)</w:t>
      </w:r>
      <w:r w:rsidR="0018518B" w:rsidRPr="002D3162">
        <w:rPr>
          <w:rFonts w:asciiTheme="minorBidi" w:hAnsiTheme="minorBidi" w:cstheme="minorBidi"/>
          <w:sz w:val="22"/>
          <w:szCs w:val="22"/>
          <w:lang w:val="lt-LT"/>
        </w:rPr>
        <w:t xml:space="preserve"> </w:t>
      </w:r>
      <w:r w:rsidR="00B83785" w:rsidRPr="002D3162">
        <w:rPr>
          <w:rFonts w:asciiTheme="minorBidi" w:hAnsiTheme="minorBidi" w:cstheme="minorBidi"/>
          <w:sz w:val="22"/>
          <w:szCs w:val="22"/>
          <w:lang w:val="lt-LT"/>
        </w:rPr>
        <w:t>/</w:t>
      </w:r>
      <w:r w:rsidR="0018518B" w:rsidRPr="002D3162">
        <w:rPr>
          <w:rFonts w:asciiTheme="minorBidi" w:hAnsiTheme="minorBidi" w:cstheme="minorBidi"/>
          <w:sz w:val="22"/>
          <w:szCs w:val="22"/>
          <w:lang w:val="lt-LT"/>
        </w:rPr>
        <w:t xml:space="preserve"> </w:t>
      </w:r>
      <w:r w:rsidR="00B83785" w:rsidRPr="002D3162">
        <w:rPr>
          <w:rFonts w:asciiTheme="minorBidi" w:hAnsiTheme="minorBidi" w:cstheme="minorBidi"/>
          <w:sz w:val="22"/>
          <w:szCs w:val="22"/>
          <w:lang w:val="lt-LT"/>
        </w:rPr>
        <w:t>MOKĖJIMO SĄLYGOS</w:t>
      </w:r>
    </w:p>
    <w:p w14:paraId="1FD75D73" w14:textId="6128D970" w:rsidR="00DE3B95" w:rsidRPr="002D3162" w:rsidRDefault="008D1FA6" w:rsidP="00163446">
      <w:pPr>
        <w:shd w:val="clear" w:color="auto" w:fill="FFFFFF"/>
        <w:tabs>
          <w:tab w:val="left" w:pos="259"/>
          <w:tab w:val="left" w:pos="360"/>
        </w:tabs>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5.1. Sutarties kaina</w:t>
      </w:r>
      <w:r w:rsidR="0018518B" w:rsidRPr="002D3162">
        <w:rPr>
          <w:rFonts w:asciiTheme="minorBidi" w:hAnsiTheme="minorBidi" w:cstheme="minorBidi"/>
          <w:sz w:val="22"/>
          <w:szCs w:val="22"/>
          <w:lang w:val="lt-LT"/>
        </w:rPr>
        <w:t xml:space="preserve"> </w:t>
      </w:r>
      <w:r w:rsidR="00590E34" w:rsidRPr="002D3162">
        <w:rPr>
          <w:rFonts w:asciiTheme="minorBidi" w:hAnsiTheme="minorBidi" w:cstheme="minorBidi"/>
          <w:sz w:val="22"/>
          <w:szCs w:val="22"/>
          <w:lang w:val="lt-LT"/>
        </w:rPr>
        <w:t>/</w:t>
      </w:r>
      <w:r w:rsidR="0018518B" w:rsidRPr="002D3162">
        <w:rPr>
          <w:rFonts w:asciiTheme="minorBidi" w:hAnsiTheme="minorBidi" w:cstheme="minorBidi"/>
          <w:sz w:val="22"/>
          <w:szCs w:val="22"/>
          <w:lang w:val="lt-LT"/>
        </w:rPr>
        <w:t xml:space="preserve"> </w:t>
      </w:r>
      <w:r w:rsidR="00590E34" w:rsidRPr="002D3162">
        <w:rPr>
          <w:rFonts w:asciiTheme="minorBidi" w:hAnsiTheme="minorBidi" w:cstheme="minorBidi"/>
          <w:sz w:val="22"/>
          <w:szCs w:val="22"/>
          <w:lang w:val="lt-LT"/>
        </w:rPr>
        <w:t xml:space="preserve">kainodaros </w:t>
      </w:r>
      <w:r w:rsidR="00517C0F" w:rsidRPr="002D3162">
        <w:rPr>
          <w:rFonts w:asciiTheme="minorBidi" w:hAnsiTheme="minorBidi" w:cstheme="minorBidi"/>
          <w:sz w:val="22"/>
          <w:szCs w:val="22"/>
          <w:lang w:val="lt-LT"/>
        </w:rPr>
        <w:t>taisyklės</w:t>
      </w:r>
      <w:r w:rsidRPr="002D3162">
        <w:rPr>
          <w:rFonts w:asciiTheme="minorBidi" w:hAnsiTheme="minorBidi" w:cstheme="minorBidi"/>
          <w:sz w:val="22"/>
          <w:szCs w:val="22"/>
          <w:lang w:val="lt-LT"/>
        </w:rPr>
        <w:t xml:space="preserve"> nustatyt</w:t>
      </w:r>
      <w:r w:rsidR="00E816B3" w:rsidRPr="002D3162">
        <w:rPr>
          <w:rFonts w:asciiTheme="minorBidi" w:hAnsiTheme="minorBidi" w:cstheme="minorBidi"/>
          <w:sz w:val="22"/>
          <w:szCs w:val="22"/>
          <w:lang w:val="lt-LT"/>
        </w:rPr>
        <w:t>a</w:t>
      </w:r>
      <w:r w:rsidR="00590E34" w:rsidRPr="002D3162">
        <w:rPr>
          <w:rFonts w:asciiTheme="minorBidi" w:hAnsiTheme="minorBidi" w:cstheme="minorBidi"/>
          <w:sz w:val="22"/>
          <w:szCs w:val="22"/>
          <w:lang w:val="lt-LT"/>
        </w:rPr>
        <w:t>/</w:t>
      </w:r>
      <w:r w:rsidR="00517C0F" w:rsidRPr="002D3162">
        <w:rPr>
          <w:rFonts w:asciiTheme="minorBidi" w:hAnsiTheme="minorBidi" w:cstheme="minorBidi"/>
          <w:sz w:val="22"/>
          <w:szCs w:val="22"/>
          <w:lang w:val="lt-LT"/>
        </w:rPr>
        <w:t>o</w:t>
      </w:r>
      <w:r w:rsidR="00590E34"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 xml:space="preserve"> Sutarties </w:t>
      </w:r>
      <w:r w:rsidR="00290B4A"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pecialiosiose sąlygose.</w:t>
      </w:r>
    </w:p>
    <w:p w14:paraId="2428CE6F" w14:textId="357F9B1E" w:rsidR="00B9648C" w:rsidRPr="002D3162" w:rsidRDefault="000B591F" w:rsidP="00163446">
      <w:pPr>
        <w:shd w:val="clear" w:color="auto" w:fill="FFFFFF"/>
        <w:ind w:right="23"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5.2. </w:t>
      </w:r>
      <w:r w:rsidR="00B9648C" w:rsidRPr="002D3162">
        <w:rPr>
          <w:rFonts w:asciiTheme="minorBidi" w:eastAsia="Calibri" w:hAnsiTheme="minorBidi" w:cstheme="minorBidi"/>
          <w:sz w:val="22"/>
          <w:szCs w:val="22"/>
          <w:lang w:val="lt-LT" w:eastAsia="x-none"/>
        </w:rPr>
        <w:t>Į</w:t>
      </w:r>
      <w:r w:rsidR="00B9648C" w:rsidRPr="002D3162">
        <w:rPr>
          <w:rFonts w:asciiTheme="minorBidi" w:eastAsia="Calibri" w:hAnsiTheme="minorBidi" w:cstheme="minorBidi"/>
          <w:i/>
          <w:iCs/>
          <w:sz w:val="22"/>
          <w:szCs w:val="22"/>
          <w:lang w:val="lt-LT" w:eastAsia="x-none"/>
        </w:rPr>
        <w:t xml:space="preserve"> </w:t>
      </w:r>
      <w:r w:rsidR="00B9648C" w:rsidRPr="002D3162">
        <w:rPr>
          <w:rFonts w:asciiTheme="minorBidi" w:eastAsia="Calibri" w:hAnsiTheme="minorBidi" w:cstheme="minorBidi"/>
          <w:sz w:val="22"/>
          <w:szCs w:val="22"/>
          <w:lang w:val="lt-LT" w:eastAsia="x-none"/>
        </w:rPr>
        <w:t xml:space="preserve">Sutarties kainą ar maksimalią Sutarties kainą / </w:t>
      </w:r>
      <w:r w:rsidR="0024026C" w:rsidRPr="002D3162">
        <w:rPr>
          <w:rFonts w:asciiTheme="minorBidi" w:eastAsia="Calibri" w:hAnsiTheme="minorBidi" w:cstheme="minorBidi"/>
          <w:sz w:val="22"/>
          <w:szCs w:val="22"/>
          <w:lang w:val="lt-LT" w:eastAsia="x-none"/>
        </w:rPr>
        <w:t>Paslaugų</w:t>
      </w:r>
      <w:r w:rsidR="00B9648C" w:rsidRPr="002D3162">
        <w:rPr>
          <w:rFonts w:asciiTheme="minorBidi" w:eastAsia="Calibri" w:hAnsiTheme="minorBidi" w:cstheme="minorBidi"/>
          <w:sz w:val="22"/>
          <w:szCs w:val="22"/>
          <w:lang w:val="lt-LT" w:eastAsia="x-none"/>
        </w:rPr>
        <w:t xml:space="preserve"> įkainius yra įskaičiuoti visi mokesčiai ir rinkliavos, taikomi </w:t>
      </w:r>
      <w:r w:rsidR="0024026C" w:rsidRPr="002D3162">
        <w:rPr>
          <w:rFonts w:asciiTheme="minorBidi" w:eastAsia="Calibri" w:hAnsiTheme="minorBidi" w:cstheme="minorBidi"/>
          <w:sz w:val="22"/>
          <w:szCs w:val="22"/>
          <w:lang w:val="lt-LT" w:eastAsia="x-none"/>
        </w:rPr>
        <w:t>Paslaugoms</w:t>
      </w:r>
      <w:r w:rsidR="00B9648C" w:rsidRPr="002D3162">
        <w:rPr>
          <w:rFonts w:asciiTheme="minorBidi" w:eastAsia="Calibri" w:hAnsiTheme="minorBidi" w:cstheme="minorBidi"/>
          <w:sz w:val="22"/>
          <w:szCs w:val="22"/>
          <w:lang w:val="lt-LT" w:eastAsia="x-none"/>
        </w:rPr>
        <w:t xml:space="preserve"> Lietuvoje</w:t>
      </w:r>
      <w:r w:rsidR="007B0FF4" w:rsidRPr="002D3162">
        <w:rPr>
          <w:rFonts w:asciiTheme="minorBidi" w:eastAsia="Calibri" w:hAnsiTheme="minorBidi" w:cstheme="minorBidi"/>
          <w:sz w:val="22"/>
          <w:szCs w:val="22"/>
          <w:lang w:val="lt-LT" w:eastAsia="x-none"/>
        </w:rPr>
        <w:t xml:space="preserve"> / kitoje valstybėje, </w:t>
      </w:r>
      <w:r w:rsidR="007B0FF4" w:rsidRPr="002D3162">
        <w:rPr>
          <w:rFonts w:asciiTheme="minorBidi" w:hAnsiTheme="minorBidi" w:cstheme="minorBidi"/>
          <w:sz w:val="22"/>
          <w:szCs w:val="22"/>
          <w:lang w:val="lt-LT"/>
        </w:rPr>
        <w:t>kurios gali atsirasti, vykdant šią Sutartį.</w:t>
      </w:r>
    </w:p>
    <w:p w14:paraId="4C844101" w14:textId="34332AAB" w:rsidR="00714EF1" w:rsidRPr="002D3162" w:rsidRDefault="00B9648C" w:rsidP="00163446">
      <w:pPr>
        <w:shd w:val="clear" w:color="auto" w:fill="FFFFFF"/>
        <w:tabs>
          <w:tab w:val="left" w:pos="259"/>
          <w:tab w:val="left" w:pos="360"/>
        </w:tabs>
        <w:ind w:firstLine="360"/>
        <w:jc w:val="both"/>
        <w:rPr>
          <w:rFonts w:asciiTheme="minorBidi" w:hAnsiTheme="minorBidi" w:cstheme="minorBidi"/>
          <w:sz w:val="22"/>
          <w:szCs w:val="22"/>
          <w:lang w:val="lt-LT"/>
        </w:rPr>
      </w:pPr>
      <w:r w:rsidRPr="002D3162">
        <w:rPr>
          <w:rFonts w:asciiTheme="minorBidi" w:eastAsia="Calibri" w:hAnsiTheme="minorBidi" w:cstheme="minorBidi"/>
          <w:sz w:val="22"/>
          <w:szCs w:val="22"/>
          <w:lang w:val="lt-LT"/>
        </w:rPr>
        <w:t xml:space="preserve">5.3. </w:t>
      </w:r>
      <w:r w:rsidR="00714EF1" w:rsidRPr="002D3162">
        <w:rPr>
          <w:rFonts w:asciiTheme="minorBidi" w:eastAsia="Calibri" w:hAnsiTheme="minorBidi" w:cstheme="minorBidi"/>
          <w:sz w:val="22"/>
          <w:szCs w:val="22"/>
          <w:lang w:val="lt-LT"/>
        </w:rPr>
        <w:t xml:space="preserve">Sutarties kaina / </w:t>
      </w:r>
      <w:r w:rsidR="0024026C" w:rsidRPr="002D3162">
        <w:rPr>
          <w:rFonts w:asciiTheme="minorBidi" w:eastAsia="Calibri" w:hAnsiTheme="minorBidi" w:cstheme="minorBidi"/>
          <w:sz w:val="22"/>
          <w:szCs w:val="22"/>
          <w:lang w:val="lt-LT"/>
        </w:rPr>
        <w:t>Paslaugų</w:t>
      </w:r>
      <w:r w:rsidR="00714EF1" w:rsidRPr="002D3162">
        <w:rPr>
          <w:rFonts w:asciiTheme="minorBidi" w:eastAsia="Calibri" w:hAnsiTheme="minorBidi" w:cstheme="minorBidi"/>
          <w:sz w:val="22"/>
          <w:szCs w:val="22"/>
          <w:lang w:val="lt-LT"/>
        </w:rPr>
        <w:t xml:space="preserve"> įkainiai, neįskaitant PVM, yra nustatyta(-i) </w:t>
      </w:r>
      <w:r w:rsidR="0024026C" w:rsidRPr="002D3162">
        <w:rPr>
          <w:rFonts w:asciiTheme="minorBidi" w:eastAsia="Calibri" w:hAnsiTheme="minorBidi" w:cstheme="minorBidi"/>
          <w:sz w:val="22"/>
          <w:szCs w:val="22"/>
          <w:lang w:val="lt-LT"/>
        </w:rPr>
        <w:t>Paslaugų teikėjo</w:t>
      </w:r>
      <w:r w:rsidR="00714EF1" w:rsidRPr="002D3162">
        <w:rPr>
          <w:rFonts w:asciiTheme="minorBidi" w:eastAsia="Calibri" w:hAnsiTheme="minorBidi" w:cstheme="minorBidi"/>
          <w:sz w:val="22"/>
          <w:szCs w:val="22"/>
          <w:lang w:val="lt-LT"/>
        </w:rPr>
        <w:t xml:space="preserve"> pasiūlyme yra galutinė(-iai) ir nesikeičia per visą Sutarties galiojimo laikotarpį. </w:t>
      </w:r>
      <w:r w:rsidR="00767FA0" w:rsidRPr="002D3162">
        <w:rPr>
          <w:rFonts w:asciiTheme="minorBidi" w:eastAsia="Calibri" w:hAnsiTheme="minorBidi" w:cstheme="minorBidi"/>
          <w:i/>
          <w:sz w:val="22"/>
          <w:szCs w:val="22"/>
          <w:lang w:val="lt-LT"/>
        </w:rPr>
        <w:t>(jei Sutarties S</w:t>
      </w:r>
      <w:r w:rsidR="00D3459F" w:rsidRPr="002D3162">
        <w:rPr>
          <w:rFonts w:asciiTheme="minorBidi" w:eastAsia="Calibri" w:hAnsiTheme="minorBidi" w:cstheme="minorBidi"/>
          <w:i/>
          <w:sz w:val="22"/>
          <w:szCs w:val="22"/>
          <w:lang w:val="lt-LT"/>
        </w:rPr>
        <w:t>pecialiosiose sąlygose ar jo</w:t>
      </w:r>
      <w:r w:rsidR="00767FA0" w:rsidRPr="002D3162">
        <w:rPr>
          <w:rFonts w:asciiTheme="minorBidi" w:eastAsia="Calibri" w:hAnsiTheme="minorBidi" w:cstheme="minorBidi"/>
          <w:i/>
          <w:sz w:val="22"/>
          <w:szCs w:val="22"/>
          <w:lang w:val="lt-LT"/>
        </w:rPr>
        <w:t>s</w:t>
      </w:r>
      <w:r w:rsidR="00D3459F" w:rsidRPr="002D3162">
        <w:rPr>
          <w:rFonts w:asciiTheme="minorBidi" w:eastAsia="Calibri" w:hAnsiTheme="minorBidi" w:cstheme="minorBidi"/>
          <w:i/>
          <w:sz w:val="22"/>
          <w:szCs w:val="22"/>
          <w:lang w:val="lt-LT"/>
        </w:rPr>
        <w:t xml:space="preserve"> prieduose </w:t>
      </w:r>
      <w:r w:rsidR="002D3162" w:rsidRPr="002D3162">
        <w:rPr>
          <w:rFonts w:asciiTheme="minorBidi" w:eastAsia="Calibri" w:hAnsiTheme="minorBidi" w:cstheme="minorBidi"/>
          <w:i/>
          <w:sz w:val="22"/>
          <w:szCs w:val="22"/>
          <w:lang w:val="lt-LT"/>
        </w:rPr>
        <w:t>nenumatyta</w:t>
      </w:r>
      <w:r w:rsidR="00D3459F" w:rsidRPr="002D3162">
        <w:rPr>
          <w:rFonts w:asciiTheme="minorBidi" w:eastAsia="Calibri" w:hAnsiTheme="minorBidi" w:cstheme="minorBidi"/>
          <w:i/>
          <w:sz w:val="22"/>
          <w:szCs w:val="22"/>
          <w:lang w:val="lt-LT"/>
        </w:rPr>
        <w:t xml:space="preserve"> kitaip)</w:t>
      </w:r>
      <w:r w:rsidR="0026697D" w:rsidRPr="002D3162">
        <w:rPr>
          <w:rFonts w:asciiTheme="minorBidi" w:eastAsia="Calibri" w:hAnsiTheme="minorBidi" w:cstheme="minorBidi"/>
          <w:i/>
          <w:sz w:val="22"/>
          <w:szCs w:val="22"/>
          <w:lang w:val="lt-LT"/>
        </w:rPr>
        <w:t xml:space="preserve">. </w:t>
      </w:r>
      <w:r w:rsidR="0024026C" w:rsidRPr="002D3162">
        <w:rPr>
          <w:rFonts w:asciiTheme="minorBidi" w:hAnsiTheme="minorBidi" w:cstheme="minorBidi"/>
          <w:sz w:val="22"/>
          <w:szCs w:val="22"/>
          <w:lang w:val="lt-LT"/>
        </w:rPr>
        <w:t>Paslaugų teikėjas</w:t>
      </w:r>
      <w:r w:rsidR="00714EF1" w:rsidRPr="002D3162">
        <w:rPr>
          <w:rFonts w:asciiTheme="minorBidi" w:hAnsiTheme="minorBidi" w:cstheme="minorBidi"/>
          <w:sz w:val="22"/>
          <w:szCs w:val="22"/>
          <w:lang w:val="lt-LT"/>
        </w:rPr>
        <w:t xml:space="preserve"> prisiima visą riziką dėl galimo Sutarties kainos / </w:t>
      </w:r>
      <w:r w:rsidR="0024026C" w:rsidRPr="002D3162">
        <w:rPr>
          <w:rFonts w:asciiTheme="minorBidi" w:hAnsiTheme="minorBidi" w:cstheme="minorBidi"/>
          <w:sz w:val="22"/>
          <w:szCs w:val="22"/>
          <w:lang w:val="lt-LT"/>
        </w:rPr>
        <w:t xml:space="preserve">Paslaugų </w:t>
      </w:r>
      <w:r w:rsidR="00714EF1" w:rsidRPr="002D3162">
        <w:rPr>
          <w:rFonts w:asciiTheme="minorBidi" w:hAnsiTheme="minorBidi" w:cstheme="minorBidi"/>
          <w:sz w:val="22"/>
          <w:szCs w:val="22"/>
          <w:lang w:val="lt-LT"/>
        </w:rPr>
        <w:t xml:space="preserve">įkainių padidėjimo. </w:t>
      </w:r>
    </w:p>
    <w:p w14:paraId="08BEA48D" w14:textId="522CC0C5" w:rsidR="00660487" w:rsidRPr="002D3162" w:rsidRDefault="000B591F" w:rsidP="00163446">
      <w:pPr>
        <w:tabs>
          <w:tab w:val="left" w:pos="1276"/>
        </w:tabs>
        <w:ind w:firstLine="360"/>
        <w:jc w:val="both"/>
        <w:outlineLvl w:val="2"/>
        <w:rPr>
          <w:rFonts w:asciiTheme="minorBidi" w:hAnsiTheme="minorBidi" w:cstheme="minorBidi"/>
          <w:sz w:val="22"/>
          <w:szCs w:val="22"/>
          <w:lang w:val="lt-LT"/>
        </w:rPr>
      </w:pPr>
      <w:r w:rsidRPr="002D3162">
        <w:rPr>
          <w:rFonts w:asciiTheme="minorBidi" w:hAnsiTheme="minorBidi" w:cstheme="minorBidi"/>
          <w:sz w:val="22"/>
          <w:szCs w:val="22"/>
          <w:lang w:val="lt-LT"/>
        </w:rPr>
        <w:t>5.</w:t>
      </w:r>
      <w:r w:rsidR="00B9648C" w:rsidRPr="002D3162">
        <w:rPr>
          <w:rFonts w:asciiTheme="minorBidi" w:hAnsiTheme="minorBidi" w:cstheme="minorBidi"/>
          <w:sz w:val="22"/>
          <w:szCs w:val="22"/>
          <w:lang w:val="lt-LT"/>
        </w:rPr>
        <w:t>4</w:t>
      </w:r>
      <w:r w:rsidR="00DE3B95" w:rsidRPr="002D3162">
        <w:rPr>
          <w:rFonts w:asciiTheme="minorBidi" w:hAnsiTheme="minorBidi" w:cstheme="minorBidi"/>
          <w:sz w:val="22"/>
          <w:szCs w:val="22"/>
          <w:lang w:val="lt-LT"/>
        </w:rPr>
        <w:t xml:space="preserve">. </w:t>
      </w:r>
      <w:r w:rsidR="00660487" w:rsidRPr="002D3162">
        <w:rPr>
          <w:rFonts w:asciiTheme="minorBidi" w:hAnsiTheme="minorBidi" w:cstheme="minorBidi"/>
          <w:sz w:val="22"/>
          <w:szCs w:val="22"/>
          <w:lang w:val="lt-LT"/>
        </w:rPr>
        <w:t xml:space="preserve">Šalys susitaria ir sutinka, kad Sutarties kaina ar maksimali Sutarties kaina / </w:t>
      </w:r>
      <w:r w:rsidR="0024026C" w:rsidRPr="002D3162">
        <w:rPr>
          <w:rFonts w:asciiTheme="minorBidi" w:hAnsiTheme="minorBidi" w:cstheme="minorBidi"/>
          <w:sz w:val="22"/>
          <w:szCs w:val="22"/>
          <w:lang w:val="lt-LT"/>
        </w:rPr>
        <w:t>Paslaugų</w:t>
      </w:r>
      <w:r w:rsidR="00660487" w:rsidRPr="002D3162">
        <w:rPr>
          <w:rFonts w:asciiTheme="minorBidi" w:hAnsiTheme="minorBidi" w:cstheme="minorBidi"/>
          <w:sz w:val="22"/>
          <w:szCs w:val="22"/>
          <w:lang w:val="lt-LT"/>
        </w:rPr>
        <w:t xml:space="preserve"> įkainiai (priklausomai nuo </w:t>
      </w:r>
      <w:r w:rsidR="007C17B9" w:rsidRPr="002D3162">
        <w:rPr>
          <w:rFonts w:asciiTheme="minorBidi" w:hAnsiTheme="minorBidi" w:cstheme="minorBidi"/>
          <w:sz w:val="22"/>
          <w:szCs w:val="22"/>
          <w:lang w:val="lt-LT"/>
        </w:rPr>
        <w:t xml:space="preserve">Specialiosiose Sutarties sąlygose </w:t>
      </w:r>
      <w:r w:rsidR="00660487" w:rsidRPr="002D3162">
        <w:rPr>
          <w:rFonts w:asciiTheme="minorBidi" w:hAnsiTheme="minorBidi" w:cstheme="minorBidi"/>
          <w:sz w:val="22"/>
          <w:szCs w:val="22"/>
          <w:lang w:val="lt-LT"/>
        </w:rPr>
        <w:t xml:space="preserve">pasirinktos kainodaros) </w:t>
      </w:r>
      <w:r w:rsidR="00355149" w:rsidRPr="002D3162">
        <w:rPr>
          <w:rFonts w:asciiTheme="minorBidi" w:hAnsiTheme="minorBidi" w:cstheme="minorBidi"/>
          <w:sz w:val="22"/>
          <w:szCs w:val="22"/>
          <w:lang w:val="lt-LT"/>
        </w:rPr>
        <w:t xml:space="preserve">be PVM </w:t>
      </w:r>
      <w:r w:rsidR="00660487" w:rsidRPr="002D3162">
        <w:rPr>
          <w:rFonts w:asciiTheme="minorBidi" w:hAnsiTheme="minorBidi" w:cstheme="minorBidi"/>
          <w:sz w:val="22"/>
          <w:szCs w:val="22"/>
          <w:lang w:val="lt-LT"/>
        </w:rPr>
        <w:t xml:space="preserve">negali būti keičiami dėl teisės aktų pasikeitimo, įskaitant dėl to pasikeitusius mokesčius, t.y. visą riziką dėl galimo Sutarties kainos ar maksimalios Sutarties kainos / </w:t>
      </w:r>
      <w:r w:rsidR="0024026C" w:rsidRPr="002D3162">
        <w:rPr>
          <w:rFonts w:asciiTheme="minorBidi" w:hAnsiTheme="minorBidi" w:cstheme="minorBidi"/>
          <w:sz w:val="22"/>
          <w:szCs w:val="22"/>
          <w:lang w:val="lt-LT"/>
        </w:rPr>
        <w:t>Paslaugų</w:t>
      </w:r>
      <w:r w:rsidR="00660487" w:rsidRPr="002D3162">
        <w:rPr>
          <w:rFonts w:asciiTheme="minorBidi" w:hAnsiTheme="minorBidi" w:cstheme="minorBidi"/>
          <w:sz w:val="22"/>
          <w:szCs w:val="22"/>
          <w:lang w:val="lt-LT"/>
        </w:rPr>
        <w:t xml:space="preserve"> įkainių padidėjimo prisiima </w:t>
      </w:r>
      <w:r w:rsidR="0024026C" w:rsidRPr="002D3162">
        <w:rPr>
          <w:rFonts w:asciiTheme="minorBidi" w:hAnsiTheme="minorBidi" w:cstheme="minorBidi"/>
          <w:sz w:val="22"/>
          <w:szCs w:val="22"/>
          <w:lang w:val="lt-LT"/>
        </w:rPr>
        <w:t>Paslaugų teikėjas</w:t>
      </w:r>
      <w:r w:rsidR="00660487" w:rsidRPr="002D3162">
        <w:rPr>
          <w:rFonts w:asciiTheme="minorBidi" w:hAnsiTheme="minorBidi" w:cstheme="minorBidi"/>
          <w:sz w:val="22"/>
          <w:szCs w:val="22"/>
          <w:lang w:val="lt-LT"/>
        </w:rPr>
        <w:t xml:space="preserve"> (išskyrus PVM tarifo pasikeitimą). PVM mokamas pagal privalomuosius teisės aktus. Sutarties galiojimo metu pasikeitus PVM taikymą reglamentuojantiems teisės aktams, Sutarties kaina ar maksimali Sutarties kaina / </w:t>
      </w:r>
      <w:r w:rsidR="0024026C" w:rsidRPr="002D3162">
        <w:rPr>
          <w:rFonts w:asciiTheme="minorBidi" w:hAnsiTheme="minorBidi" w:cstheme="minorBidi"/>
          <w:sz w:val="22"/>
          <w:szCs w:val="22"/>
          <w:lang w:val="lt-LT"/>
        </w:rPr>
        <w:t>Paslaugų</w:t>
      </w:r>
      <w:r w:rsidR="00660487" w:rsidRPr="002D3162">
        <w:rPr>
          <w:rFonts w:asciiTheme="minorBidi" w:hAnsiTheme="minorBidi" w:cstheme="minorBidi"/>
          <w:sz w:val="22"/>
          <w:szCs w:val="22"/>
          <w:lang w:val="lt-LT"/>
        </w:rPr>
        <w:t xml:space="preserve"> įkainiai be PVM dėl to nebus keičiami, t.</w:t>
      </w:r>
      <w:r w:rsidR="00C94B30" w:rsidRPr="002D3162">
        <w:rPr>
          <w:rFonts w:asciiTheme="minorBidi" w:hAnsiTheme="minorBidi" w:cstheme="minorBidi"/>
          <w:sz w:val="22"/>
          <w:szCs w:val="22"/>
          <w:lang w:val="lt-LT"/>
        </w:rPr>
        <w:t xml:space="preserve"> </w:t>
      </w:r>
      <w:r w:rsidR="00660487" w:rsidRPr="002D3162">
        <w:rPr>
          <w:rFonts w:asciiTheme="minorBidi" w:hAnsiTheme="minorBidi" w:cstheme="minorBidi"/>
          <w:sz w:val="22"/>
          <w:szCs w:val="22"/>
          <w:lang w:val="lt-LT"/>
        </w:rPr>
        <w:t xml:space="preserve">y. </w:t>
      </w:r>
      <w:r w:rsidR="0024026C" w:rsidRPr="002D3162">
        <w:rPr>
          <w:rFonts w:asciiTheme="minorBidi" w:hAnsiTheme="minorBidi" w:cstheme="minorBidi"/>
          <w:sz w:val="22"/>
          <w:szCs w:val="22"/>
          <w:lang w:val="lt-LT"/>
        </w:rPr>
        <w:t>Užsakovas</w:t>
      </w:r>
      <w:r w:rsidR="00660487" w:rsidRPr="002D3162">
        <w:rPr>
          <w:rFonts w:asciiTheme="minorBidi" w:hAnsiTheme="minorBidi" w:cstheme="minorBidi"/>
          <w:sz w:val="22"/>
          <w:szCs w:val="22"/>
          <w:lang w:val="lt-LT"/>
        </w:rPr>
        <w:t xml:space="preserve"> mokės </w:t>
      </w:r>
      <w:r w:rsidR="0024026C" w:rsidRPr="002D3162">
        <w:rPr>
          <w:rFonts w:asciiTheme="minorBidi" w:hAnsiTheme="minorBidi" w:cstheme="minorBidi"/>
          <w:sz w:val="22"/>
          <w:szCs w:val="22"/>
          <w:lang w:val="lt-LT"/>
        </w:rPr>
        <w:t>Paslaugų teikėjui</w:t>
      </w:r>
      <w:r w:rsidR="00660487" w:rsidRPr="002D3162">
        <w:rPr>
          <w:rFonts w:asciiTheme="minorBidi" w:hAnsiTheme="minorBidi" w:cstheme="minorBidi"/>
          <w:sz w:val="22"/>
          <w:szCs w:val="22"/>
          <w:lang w:val="lt-LT"/>
        </w:rPr>
        <w:t xml:space="preserve"> už tinkamai pagal Sutartį </w:t>
      </w:r>
      <w:r w:rsidR="0024026C" w:rsidRPr="002D3162">
        <w:rPr>
          <w:rFonts w:asciiTheme="minorBidi" w:hAnsiTheme="minorBidi" w:cstheme="minorBidi"/>
          <w:sz w:val="22"/>
          <w:szCs w:val="22"/>
          <w:lang w:val="lt-LT"/>
        </w:rPr>
        <w:t>suteiktas Paslaugas</w:t>
      </w:r>
      <w:r w:rsidR="00660487" w:rsidRPr="002D3162">
        <w:rPr>
          <w:rFonts w:asciiTheme="minorBidi" w:hAnsiTheme="minorBidi" w:cstheme="minorBidi"/>
          <w:sz w:val="22"/>
          <w:szCs w:val="22"/>
          <w:lang w:val="lt-LT"/>
        </w:rPr>
        <w:t xml:space="preserve"> Sutarties ar maksimalios Sutarties kainą / </w:t>
      </w:r>
      <w:r w:rsidR="0024026C" w:rsidRPr="002D3162">
        <w:rPr>
          <w:rFonts w:asciiTheme="minorBidi" w:hAnsiTheme="minorBidi" w:cstheme="minorBidi"/>
          <w:sz w:val="22"/>
          <w:szCs w:val="22"/>
          <w:lang w:val="lt-LT"/>
        </w:rPr>
        <w:t>Paslaugų</w:t>
      </w:r>
      <w:r w:rsidR="00660487" w:rsidRPr="002D3162">
        <w:rPr>
          <w:rFonts w:asciiTheme="minorBidi" w:hAnsiTheme="minorBidi" w:cstheme="minorBidi"/>
          <w:sz w:val="22"/>
          <w:szCs w:val="22"/>
          <w:lang w:val="lt-LT"/>
        </w:rPr>
        <w:t xml:space="preserve"> įkainius, kurie bus lygūs sumai, gautai prie Sutartyje nurodytos Sutarties kainos ar maksimalios Sutarties kainos / </w:t>
      </w:r>
      <w:r w:rsidR="0024026C" w:rsidRPr="002D3162">
        <w:rPr>
          <w:rFonts w:asciiTheme="minorBidi" w:hAnsiTheme="minorBidi" w:cstheme="minorBidi"/>
          <w:sz w:val="22"/>
          <w:szCs w:val="22"/>
          <w:lang w:val="lt-LT"/>
        </w:rPr>
        <w:t>Paslaugų</w:t>
      </w:r>
      <w:r w:rsidR="00660487" w:rsidRPr="002D3162">
        <w:rPr>
          <w:rFonts w:asciiTheme="minorBidi" w:hAnsiTheme="minorBidi" w:cstheme="minorBidi"/>
          <w:sz w:val="22"/>
          <w:szCs w:val="22"/>
          <w:lang w:val="lt-LT"/>
        </w:rPr>
        <w:t xml:space="preserve"> įkainių be PVM pridėjus PVM, apskaičiuotą pagal naujai patvirtintą mokesčio tarifą, nebent priimti teisės aktai numatytų kitaip. Perskaičiuota Sutarties kaina ar maksimali Sutarties kaina / </w:t>
      </w:r>
      <w:r w:rsidR="0024026C" w:rsidRPr="002D3162">
        <w:rPr>
          <w:rFonts w:asciiTheme="minorBidi" w:hAnsiTheme="minorBidi" w:cstheme="minorBidi"/>
          <w:sz w:val="22"/>
          <w:szCs w:val="22"/>
          <w:lang w:val="lt-LT"/>
        </w:rPr>
        <w:t xml:space="preserve">Paslaugų </w:t>
      </w:r>
      <w:r w:rsidR="00660487" w:rsidRPr="002D3162">
        <w:rPr>
          <w:rFonts w:asciiTheme="minorBidi" w:hAnsiTheme="minorBidi" w:cstheme="minorBidi"/>
          <w:sz w:val="22"/>
          <w:szCs w:val="22"/>
          <w:lang w:val="lt-LT"/>
        </w:rPr>
        <w:t>įkainiai įforminami Šalių pasirašytu susitarimu ir turi būti taikomi nuo naujo PVM įvedimo datos (nepriklausomai nuo to, kada pasirašytas susitarimas).</w:t>
      </w:r>
    </w:p>
    <w:p w14:paraId="35AD07A8" w14:textId="3C4AD125" w:rsidR="007B0FF4" w:rsidRPr="002D3162" w:rsidRDefault="00DE3B95" w:rsidP="00E161F1">
      <w:pPr>
        <w:ind w:firstLine="284"/>
        <w:jc w:val="both"/>
        <w:rPr>
          <w:rFonts w:asciiTheme="minorBidi" w:hAnsiTheme="minorBidi" w:cstheme="minorBidi"/>
          <w:sz w:val="22"/>
          <w:szCs w:val="22"/>
          <w:lang w:val="lt-LT"/>
        </w:rPr>
      </w:pPr>
      <w:r w:rsidRPr="002D3162">
        <w:rPr>
          <w:rFonts w:asciiTheme="minorBidi" w:hAnsiTheme="minorBidi" w:cstheme="minorBidi"/>
          <w:sz w:val="22"/>
          <w:szCs w:val="22"/>
          <w:lang w:val="lt-LT"/>
        </w:rPr>
        <w:t>5.</w:t>
      </w:r>
      <w:r w:rsidR="00851906" w:rsidRPr="002D3162">
        <w:rPr>
          <w:rFonts w:asciiTheme="minorBidi" w:hAnsiTheme="minorBidi" w:cstheme="minorBidi"/>
          <w:sz w:val="22"/>
          <w:szCs w:val="22"/>
          <w:lang w:val="lt-LT"/>
        </w:rPr>
        <w:t>5</w:t>
      </w:r>
      <w:r w:rsidRPr="002D3162">
        <w:rPr>
          <w:rFonts w:asciiTheme="minorBidi" w:hAnsiTheme="minorBidi" w:cstheme="minorBidi"/>
          <w:sz w:val="22"/>
          <w:szCs w:val="22"/>
          <w:lang w:val="lt-LT"/>
        </w:rPr>
        <w:t xml:space="preserve">. </w:t>
      </w:r>
      <w:bookmarkStart w:id="3" w:name="_Hlk11308338"/>
      <w:r w:rsidR="00A972DF" w:rsidRPr="002D3162">
        <w:rPr>
          <w:rFonts w:asciiTheme="minorBidi" w:hAnsiTheme="minorBidi" w:cstheme="minorBidi"/>
          <w:sz w:val="22"/>
          <w:szCs w:val="22"/>
          <w:lang w:val="lt-LT"/>
        </w:rPr>
        <w:t xml:space="preserve">Vykdant Sutartį, </w:t>
      </w:r>
      <w:r w:rsidR="008D11BA" w:rsidRPr="002D3162">
        <w:rPr>
          <w:rFonts w:asciiTheme="minorBidi" w:hAnsiTheme="minorBidi" w:cstheme="minorBidi"/>
          <w:sz w:val="22"/>
          <w:szCs w:val="22"/>
          <w:lang w:val="lt-LT"/>
        </w:rPr>
        <w:t>v</w:t>
      </w:r>
      <w:r w:rsidR="008D11BA" w:rsidRPr="002D3162">
        <w:rPr>
          <w:rFonts w:asciiTheme="minorBidi" w:hAnsiTheme="minorBidi" w:cstheme="minorBidi"/>
          <w:color w:val="000000"/>
          <w:sz w:val="22"/>
          <w:szCs w:val="22"/>
          <w:lang w:val="lt-LT"/>
        </w:rPr>
        <w:t xml:space="preserve">isos </w:t>
      </w:r>
      <w:r w:rsidR="00BE5BA4" w:rsidRPr="002D3162">
        <w:rPr>
          <w:rFonts w:asciiTheme="minorBidi" w:hAnsiTheme="minorBidi" w:cstheme="minorBidi"/>
          <w:color w:val="000000"/>
          <w:sz w:val="22"/>
          <w:szCs w:val="22"/>
          <w:lang w:val="lt-LT"/>
        </w:rPr>
        <w:t>S</w:t>
      </w:r>
      <w:r w:rsidR="008D11BA" w:rsidRPr="002D3162">
        <w:rPr>
          <w:rFonts w:asciiTheme="minorBidi" w:hAnsiTheme="minorBidi" w:cstheme="minorBidi"/>
          <w:color w:val="000000"/>
          <w:sz w:val="22"/>
          <w:szCs w:val="22"/>
          <w:lang w:val="lt-LT"/>
        </w:rPr>
        <w:t xml:space="preserve">ąskaitos </w:t>
      </w:r>
      <w:r w:rsidR="00A972DF" w:rsidRPr="002D3162">
        <w:rPr>
          <w:rFonts w:asciiTheme="minorBidi" w:hAnsiTheme="minorBidi" w:cstheme="minorBidi"/>
          <w:sz w:val="22"/>
          <w:szCs w:val="22"/>
          <w:lang w:val="lt-LT"/>
        </w:rPr>
        <w:t xml:space="preserve">teikiamos tik elektroniniu būdu. </w:t>
      </w:r>
      <w:bookmarkStart w:id="4" w:name="_Hlk11309843"/>
      <w:r w:rsidR="00847C96" w:rsidRPr="002D3162">
        <w:rPr>
          <w:rFonts w:asciiTheme="minorBidi" w:hAnsiTheme="minorBidi" w:cstheme="minorBidi"/>
          <w:sz w:val="22"/>
          <w:szCs w:val="22"/>
          <w:lang w:val="lt-LT"/>
        </w:rPr>
        <w:t xml:space="preserve">Avansines sąskaitas faktūras Paslaugų teikėjas gali pateikti už Sutarties vykdymą atsakingam asmeniui arba informacinės sistemos „E. sąskaita“ priemonėmis. </w:t>
      </w:r>
      <w:r w:rsidR="00A972DF" w:rsidRPr="002D3162">
        <w:rPr>
          <w:rFonts w:asciiTheme="minorBidi" w:hAnsiTheme="minorBidi" w:cstheme="minorBidi"/>
          <w:sz w:val="22"/>
          <w:szCs w:val="22"/>
          <w:lang w:val="lt-LT"/>
        </w:rPr>
        <w:t xml:space="preserve">Elektroninės </w:t>
      </w:r>
      <w:r w:rsidR="00BE5BA4" w:rsidRPr="002D3162">
        <w:rPr>
          <w:rFonts w:asciiTheme="minorBidi" w:hAnsiTheme="minorBidi" w:cstheme="minorBidi"/>
          <w:sz w:val="22"/>
          <w:szCs w:val="22"/>
          <w:lang w:val="lt-LT"/>
        </w:rPr>
        <w:t>S</w:t>
      </w:r>
      <w:r w:rsidR="00A972DF" w:rsidRPr="002D3162">
        <w:rPr>
          <w:rFonts w:asciiTheme="minorBidi" w:hAnsiTheme="minorBidi" w:cstheme="minorBidi"/>
          <w:sz w:val="22"/>
          <w:szCs w:val="22"/>
          <w:lang w:val="lt-LT"/>
        </w:rPr>
        <w:t xml:space="preserve">ąskaitos, atitinkančios Europos elektroninių sąskaitų faktūrų standartą, teikiamos </w:t>
      </w:r>
      <w:r w:rsidR="00546107" w:rsidRPr="002D3162">
        <w:rPr>
          <w:rFonts w:asciiTheme="minorBidi" w:hAnsiTheme="minorBidi" w:cstheme="minorBidi"/>
          <w:sz w:val="22"/>
          <w:szCs w:val="22"/>
          <w:lang w:val="lt-LT"/>
        </w:rPr>
        <w:t xml:space="preserve">Paslaugų </w:t>
      </w:r>
      <w:r w:rsidR="00A972DF" w:rsidRPr="002D3162">
        <w:rPr>
          <w:rFonts w:asciiTheme="minorBidi" w:hAnsiTheme="minorBidi" w:cstheme="minorBidi"/>
          <w:sz w:val="22"/>
          <w:szCs w:val="22"/>
          <w:lang w:val="lt-LT"/>
        </w:rPr>
        <w:t>te</w:t>
      </w:r>
      <w:r w:rsidR="00546107" w:rsidRPr="002D3162">
        <w:rPr>
          <w:rFonts w:asciiTheme="minorBidi" w:hAnsiTheme="minorBidi" w:cstheme="minorBidi"/>
          <w:sz w:val="22"/>
          <w:szCs w:val="22"/>
          <w:lang w:val="lt-LT"/>
        </w:rPr>
        <w:t>i</w:t>
      </w:r>
      <w:r w:rsidR="00A972DF" w:rsidRPr="002D3162">
        <w:rPr>
          <w:rFonts w:asciiTheme="minorBidi" w:hAnsiTheme="minorBidi" w:cstheme="minorBidi"/>
          <w:sz w:val="22"/>
          <w:szCs w:val="22"/>
          <w:lang w:val="lt-LT"/>
        </w:rPr>
        <w:t xml:space="preserve">kėjo pasirinktomis priemonėmis. Europos elektroninių sąskaitų faktūrų standarto neatitinkančios elektroninės </w:t>
      </w:r>
      <w:r w:rsidR="00BE5BA4" w:rsidRPr="002D3162">
        <w:rPr>
          <w:rFonts w:asciiTheme="minorBidi" w:hAnsiTheme="minorBidi" w:cstheme="minorBidi"/>
          <w:sz w:val="22"/>
          <w:szCs w:val="22"/>
          <w:lang w:val="lt-LT"/>
        </w:rPr>
        <w:t>S</w:t>
      </w:r>
      <w:r w:rsidR="00A972DF" w:rsidRPr="002D3162">
        <w:rPr>
          <w:rFonts w:asciiTheme="minorBidi" w:hAnsiTheme="minorBidi" w:cstheme="minorBidi"/>
          <w:sz w:val="22"/>
          <w:szCs w:val="22"/>
          <w:lang w:val="lt-LT"/>
        </w:rPr>
        <w:t xml:space="preserve">ąskaitos teikiamos tik naudojantis informacinės sistemos „E. </w:t>
      </w:r>
      <w:r w:rsidR="00A972DF" w:rsidRPr="002D3162">
        <w:rPr>
          <w:rFonts w:asciiTheme="minorBidi" w:hAnsiTheme="minorBidi" w:cstheme="minorBidi"/>
          <w:sz w:val="22"/>
          <w:szCs w:val="22"/>
          <w:lang w:val="lt-LT"/>
        </w:rPr>
        <w:lastRenderedPageBreak/>
        <w:t xml:space="preserve">sąskaita“ priemonėmis. </w:t>
      </w:r>
      <w:bookmarkEnd w:id="4"/>
      <w:r w:rsidR="007B0FF4" w:rsidRPr="002D3162">
        <w:rPr>
          <w:rFonts w:asciiTheme="minorBidi" w:hAnsiTheme="minorBidi" w:cstheme="minorBidi"/>
          <w:color w:val="000000"/>
          <w:sz w:val="22"/>
          <w:szCs w:val="22"/>
          <w:lang w:val="lt-LT"/>
        </w:rPr>
        <w:t xml:space="preserve">Kartu galima prisegti Paslaugų </w:t>
      </w:r>
      <w:r w:rsidR="00BD0ED9" w:rsidRPr="002D3162">
        <w:rPr>
          <w:rFonts w:asciiTheme="minorBidi" w:eastAsia="Calibri" w:hAnsiTheme="minorBidi" w:cstheme="minorBidi"/>
          <w:bCs/>
          <w:sz w:val="22"/>
          <w:szCs w:val="22"/>
          <w:lang w:val="lt-LT"/>
        </w:rPr>
        <w:t>perdavimo–priėmimo</w:t>
      </w:r>
      <w:r w:rsidR="007B0FF4" w:rsidRPr="002D3162">
        <w:rPr>
          <w:rFonts w:asciiTheme="minorBidi" w:hAnsiTheme="minorBidi" w:cstheme="minorBidi"/>
          <w:color w:val="000000"/>
          <w:sz w:val="22"/>
          <w:szCs w:val="22"/>
          <w:lang w:val="lt-LT"/>
        </w:rPr>
        <w:t xml:space="preserve"> aktus ar kitus papildomus dokumentus. </w:t>
      </w:r>
      <w:r w:rsidR="007B0FF4" w:rsidRPr="002D3162">
        <w:rPr>
          <w:rFonts w:asciiTheme="minorBidi" w:hAnsiTheme="minorBidi" w:cstheme="minorBidi"/>
          <w:sz w:val="22"/>
          <w:szCs w:val="22"/>
          <w:lang w:val="lt-LT"/>
        </w:rPr>
        <w:t>Abiem Šalims pasirašius</w:t>
      </w:r>
      <w:r w:rsidR="00BE5BA4" w:rsidRPr="002D3162">
        <w:rPr>
          <w:rFonts w:asciiTheme="minorBidi" w:hAnsiTheme="minorBidi" w:cstheme="minorBidi"/>
          <w:sz w:val="22"/>
          <w:szCs w:val="22"/>
          <w:lang w:val="lt-LT"/>
        </w:rPr>
        <w:t xml:space="preserve"> Paslaugų</w:t>
      </w:r>
      <w:r w:rsidR="007B0FF4" w:rsidRPr="002D3162">
        <w:rPr>
          <w:rFonts w:asciiTheme="minorBidi" w:hAnsiTheme="minorBidi" w:cstheme="minorBidi"/>
          <w:sz w:val="22"/>
          <w:szCs w:val="22"/>
          <w:lang w:val="lt-LT"/>
        </w:rPr>
        <w:t xml:space="preserve"> </w:t>
      </w:r>
      <w:r w:rsidR="00BD0ED9" w:rsidRPr="002D3162">
        <w:rPr>
          <w:rFonts w:asciiTheme="minorBidi" w:eastAsia="Calibri" w:hAnsiTheme="minorBidi" w:cstheme="minorBidi"/>
          <w:bCs/>
          <w:sz w:val="22"/>
          <w:szCs w:val="22"/>
          <w:lang w:val="lt-LT"/>
        </w:rPr>
        <w:t xml:space="preserve">perdavimo–priėmimo </w:t>
      </w:r>
      <w:r w:rsidR="007B0FF4" w:rsidRPr="002D3162">
        <w:rPr>
          <w:rFonts w:asciiTheme="minorBidi" w:hAnsiTheme="minorBidi" w:cstheme="minorBidi"/>
          <w:sz w:val="22"/>
          <w:szCs w:val="22"/>
          <w:lang w:val="lt-LT"/>
        </w:rPr>
        <w:t xml:space="preserve">aktą, </w:t>
      </w:r>
      <w:r w:rsidR="00546107" w:rsidRPr="002D3162">
        <w:rPr>
          <w:rFonts w:asciiTheme="minorBidi" w:hAnsiTheme="minorBidi" w:cstheme="minorBidi"/>
          <w:sz w:val="22"/>
          <w:szCs w:val="22"/>
          <w:lang w:val="lt-LT"/>
        </w:rPr>
        <w:t>Paslaugų teikėjas</w:t>
      </w:r>
      <w:r w:rsidR="007B0FF4" w:rsidRPr="002D3162">
        <w:rPr>
          <w:rFonts w:asciiTheme="minorBidi" w:hAnsiTheme="minorBidi" w:cstheme="minorBidi"/>
          <w:sz w:val="22"/>
          <w:szCs w:val="22"/>
          <w:lang w:val="lt-LT"/>
        </w:rPr>
        <w:t xml:space="preserve"> įsipareigoja ne vėliau kaip per 2 (dvi) kalendorines dienas pateikti </w:t>
      </w:r>
      <w:r w:rsidR="00BE5BA4" w:rsidRPr="002D3162">
        <w:rPr>
          <w:rFonts w:asciiTheme="minorBidi" w:hAnsiTheme="minorBidi" w:cstheme="minorBidi"/>
          <w:sz w:val="22"/>
          <w:szCs w:val="22"/>
          <w:lang w:val="lt-LT"/>
        </w:rPr>
        <w:t>S</w:t>
      </w:r>
      <w:r w:rsidR="007B0FF4" w:rsidRPr="002D3162">
        <w:rPr>
          <w:rFonts w:asciiTheme="minorBidi" w:hAnsiTheme="minorBidi" w:cstheme="minorBidi"/>
          <w:sz w:val="22"/>
          <w:szCs w:val="22"/>
          <w:lang w:val="lt-LT"/>
        </w:rPr>
        <w:t xml:space="preserve">ąskaitą. </w:t>
      </w:r>
      <w:bookmarkEnd w:id="3"/>
    </w:p>
    <w:p w14:paraId="7147C644" w14:textId="291B31DA" w:rsidR="00AB1E30" w:rsidRPr="002D3162" w:rsidRDefault="00756007" w:rsidP="00847C9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5.</w:t>
      </w:r>
      <w:r w:rsidR="00851906" w:rsidRPr="002D3162">
        <w:rPr>
          <w:rFonts w:asciiTheme="minorBidi" w:hAnsiTheme="minorBidi" w:cstheme="minorBidi"/>
          <w:sz w:val="22"/>
          <w:szCs w:val="22"/>
          <w:lang w:val="lt-LT"/>
        </w:rPr>
        <w:t>6</w:t>
      </w:r>
      <w:r w:rsidR="00B74D37" w:rsidRPr="002D3162">
        <w:rPr>
          <w:rFonts w:asciiTheme="minorBidi" w:hAnsiTheme="minorBidi" w:cstheme="minorBidi"/>
          <w:sz w:val="22"/>
          <w:szCs w:val="22"/>
          <w:lang w:val="lt-LT"/>
        </w:rPr>
        <w:t xml:space="preserve">. </w:t>
      </w:r>
      <w:r w:rsidR="007B0FF4" w:rsidRPr="002D3162">
        <w:rPr>
          <w:rFonts w:asciiTheme="minorBidi" w:hAnsiTheme="minorBidi" w:cstheme="minorBidi"/>
          <w:sz w:val="22"/>
          <w:szCs w:val="22"/>
          <w:lang w:val="lt-LT"/>
        </w:rPr>
        <w:t xml:space="preserve">Paslaugų teikėjo išrašoma </w:t>
      </w:r>
      <w:r w:rsidR="00BE5BA4" w:rsidRPr="002D3162">
        <w:rPr>
          <w:rFonts w:asciiTheme="minorBidi" w:hAnsiTheme="minorBidi" w:cstheme="minorBidi"/>
          <w:sz w:val="22"/>
          <w:szCs w:val="22"/>
          <w:lang w:val="lt-LT"/>
        </w:rPr>
        <w:t>S</w:t>
      </w:r>
      <w:r w:rsidR="007B0FF4" w:rsidRPr="002D3162">
        <w:rPr>
          <w:rFonts w:asciiTheme="minorBidi" w:hAnsiTheme="minorBidi" w:cstheme="minorBidi"/>
          <w:sz w:val="22"/>
          <w:szCs w:val="22"/>
          <w:lang w:val="lt-LT"/>
        </w:rPr>
        <w:t xml:space="preserve">ąskaita privalo atitikti įstatymų reikalavimus. Be to, Paslaugų teikėjo išrašomoje </w:t>
      </w:r>
      <w:r w:rsidR="00BE5BA4" w:rsidRPr="002D3162">
        <w:rPr>
          <w:rFonts w:asciiTheme="minorBidi" w:hAnsiTheme="minorBidi" w:cstheme="minorBidi"/>
          <w:sz w:val="22"/>
          <w:szCs w:val="22"/>
          <w:lang w:val="lt-LT"/>
        </w:rPr>
        <w:t>S</w:t>
      </w:r>
      <w:r w:rsidR="007B0FF4" w:rsidRPr="002D3162">
        <w:rPr>
          <w:rFonts w:asciiTheme="minorBidi" w:hAnsiTheme="minorBidi" w:cstheme="minorBidi"/>
          <w:sz w:val="22"/>
          <w:szCs w:val="22"/>
          <w:lang w:val="lt-LT"/>
        </w:rPr>
        <w:t xml:space="preserve">ąskaitoje papildomai privalo būti nurodytas Paslaugų teikėjo PVM mokėtojo kodas bei Sutarties numeris ir data, Šalių atsakingų asmenų kontaktai. </w:t>
      </w:r>
      <w:r w:rsidR="007B0FF4" w:rsidRPr="002D3162">
        <w:rPr>
          <w:rFonts w:asciiTheme="minorBidi" w:hAnsiTheme="minorBidi" w:cstheme="minorBidi"/>
          <w:color w:val="000000"/>
          <w:sz w:val="22"/>
          <w:szCs w:val="22"/>
          <w:lang w:val="lt-LT"/>
        </w:rPr>
        <w:t xml:space="preserve">Jei Paslaugų suteikimo data nesutampa su </w:t>
      </w:r>
      <w:r w:rsidR="00BE5BA4" w:rsidRPr="002D3162">
        <w:rPr>
          <w:rFonts w:asciiTheme="minorBidi" w:hAnsiTheme="minorBidi" w:cstheme="minorBidi"/>
          <w:color w:val="000000"/>
          <w:sz w:val="22"/>
          <w:szCs w:val="22"/>
          <w:lang w:val="lt-LT"/>
        </w:rPr>
        <w:t>S</w:t>
      </w:r>
      <w:r w:rsidR="007B0FF4" w:rsidRPr="002D3162">
        <w:rPr>
          <w:rFonts w:asciiTheme="minorBidi" w:hAnsiTheme="minorBidi" w:cstheme="minorBidi"/>
          <w:color w:val="000000"/>
          <w:sz w:val="22"/>
          <w:szCs w:val="22"/>
          <w:lang w:val="lt-LT"/>
        </w:rPr>
        <w:t>ąskaitos</w:t>
      </w:r>
      <w:r w:rsidR="00C94B30" w:rsidRPr="002D3162">
        <w:rPr>
          <w:rFonts w:asciiTheme="minorBidi" w:hAnsiTheme="minorBidi" w:cstheme="minorBidi"/>
          <w:color w:val="000000"/>
          <w:sz w:val="22"/>
          <w:szCs w:val="22"/>
          <w:lang w:val="lt-LT"/>
        </w:rPr>
        <w:t xml:space="preserve"> </w:t>
      </w:r>
      <w:r w:rsidR="007B0FF4" w:rsidRPr="002D3162">
        <w:rPr>
          <w:rFonts w:asciiTheme="minorBidi" w:hAnsiTheme="minorBidi" w:cstheme="minorBidi"/>
          <w:color w:val="000000"/>
          <w:sz w:val="22"/>
          <w:szCs w:val="22"/>
          <w:lang w:val="lt-LT"/>
        </w:rPr>
        <w:t xml:space="preserve"> išrašymo diena, išrašomoje </w:t>
      </w:r>
      <w:r w:rsidR="00BE5BA4" w:rsidRPr="002D3162">
        <w:rPr>
          <w:rFonts w:asciiTheme="minorBidi" w:hAnsiTheme="minorBidi" w:cstheme="minorBidi"/>
          <w:color w:val="000000"/>
          <w:sz w:val="22"/>
          <w:szCs w:val="22"/>
          <w:lang w:val="lt-LT"/>
        </w:rPr>
        <w:t>S</w:t>
      </w:r>
      <w:r w:rsidR="007B0FF4" w:rsidRPr="002D3162">
        <w:rPr>
          <w:rFonts w:asciiTheme="minorBidi" w:hAnsiTheme="minorBidi" w:cstheme="minorBidi"/>
          <w:color w:val="000000"/>
          <w:sz w:val="22"/>
          <w:szCs w:val="22"/>
          <w:lang w:val="lt-LT"/>
        </w:rPr>
        <w:t>ąskaitoje</w:t>
      </w:r>
      <w:r w:rsidR="00C94B30" w:rsidRPr="002D3162">
        <w:rPr>
          <w:rFonts w:asciiTheme="minorBidi" w:hAnsiTheme="minorBidi" w:cstheme="minorBidi"/>
          <w:color w:val="000000"/>
          <w:sz w:val="22"/>
          <w:szCs w:val="22"/>
          <w:lang w:val="lt-LT"/>
        </w:rPr>
        <w:t xml:space="preserve"> </w:t>
      </w:r>
      <w:r w:rsidR="007B0FF4" w:rsidRPr="002D3162">
        <w:rPr>
          <w:rFonts w:asciiTheme="minorBidi" w:hAnsiTheme="minorBidi" w:cstheme="minorBidi"/>
          <w:color w:val="000000"/>
          <w:sz w:val="22"/>
          <w:szCs w:val="22"/>
          <w:lang w:val="lt-LT"/>
        </w:rPr>
        <w:t>turi būti nurodoma atliktų Paslaugų perdavimo</w:t>
      </w:r>
      <w:r w:rsidR="00C94B30" w:rsidRPr="002D3162">
        <w:rPr>
          <w:rFonts w:asciiTheme="minorBidi" w:hAnsiTheme="minorBidi" w:cstheme="minorBidi"/>
          <w:color w:val="000000"/>
          <w:spacing w:val="-6"/>
          <w:sz w:val="22"/>
          <w:szCs w:val="22"/>
          <w:lang w:val="lt-LT"/>
        </w:rPr>
        <w:t>–</w:t>
      </w:r>
      <w:r w:rsidR="007B0FF4" w:rsidRPr="002D3162">
        <w:rPr>
          <w:rFonts w:asciiTheme="minorBidi" w:hAnsiTheme="minorBidi" w:cstheme="minorBidi"/>
          <w:color w:val="000000"/>
          <w:sz w:val="22"/>
          <w:szCs w:val="22"/>
          <w:lang w:val="lt-LT"/>
        </w:rPr>
        <w:t>priėmimo akto numeris ir data</w:t>
      </w:r>
      <w:r w:rsidR="00BE5BA4" w:rsidRPr="002D3162">
        <w:rPr>
          <w:rFonts w:asciiTheme="minorBidi" w:hAnsiTheme="minorBidi" w:cstheme="minorBidi"/>
          <w:color w:val="000000"/>
          <w:sz w:val="22"/>
          <w:szCs w:val="22"/>
          <w:lang w:val="lt-LT"/>
        </w:rPr>
        <w:t>,</w:t>
      </w:r>
      <w:r w:rsidR="004A72D6" w:rsidRPr="002D3162">
        <w:rPr>
          <w:rFonts w:asciiTheme="minorBidi" w:hAnsiTheme="minorBidi" w:cstheme="minorBidi"/>
          <w:color w:val="000000"/>
          <w:sz w:val="22"/>
          <w:szCs w:val="22"/>
          <w:lang w:val="lt-LT"/>
        </w:rPr>
        <w:t xml:space="preserve"> </w:t>
      </w:r>
      <w:r w:rsidR="007B0FF4" w:rsidRPr="002D3162">
        <w:rPr>
          <w:rFonts w:asciiTheme="minorBidi" w:hAnsiTheme="minorBidi" w:cstheme="minorBidi"/>
          <w:sz w:val="22"/>
          <w:szCs w:val="22"/>
          <w:lang w:val="lt-LT"/>
        </w:rPr>
        <w:t>Sutarties numeriai bei pavadinimai.</w:t>
      </w:r>
      <w:r w:rsidR="0052099D" w:rsidRPr="002D3162">
        <w:rPr>
          <w:rFonts w:asciiTheme="minorBidi" w:hAnsiTheme="minorBidi" w:cstheme="minorBidi"/>
          <w:sz w:val="22"/>
          <w:szCs w:val="22"/>
          <w:lang w:val="lt-LT"/>
        </w:rPr>
        <w:t xml:space="preserve"> </w:t>
      </w:r>
    </w:p>
    <w:p w14:paraId="31C9A17D" w14:textId="374DF4D5" w:rsidR="00C717CF" w:rsidRPr="002D3162" w:rsidRDefault="00C717CF"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5.</w:t>
      </w:r>
      <w:r w:rsidR="00561FCC" w:rsidRPr="002D3162">
        <w:rPr>
          <w:rFonts w:asciiTheme="minorBidi" w:hAnsiTheme="minorBidi" w:cstheme="minorBidi"/>
          <w:sz w:val="22"/>
          <w:szCs w:val="22"/>
          <w:lang w:val="lt-LT"/>
        </w:rPr>
        <w:t>7</w:t>
      </w:r>
      <w:r w:rsidR="00E04870" w:rsidRPr="002D3162">
        <w:rPr>
          <w:rFonts w:asciiTheme="minorBidi" w:hAnsiTheme="minorBidi" w:cstheme="minorBidi"/>
          <w:sz w:val="22"/>
          <w:szCs w:val="22"/>
          <w:lang w:val="lt-LT"/>
        </w:rPr>
        <w:t xml:space="preserve">. Tuo atveju, jei </w:t>
      </w:r>
      <w:r w:rsidR="00D85522" w:rsidRPr="002D3162">
        <w:rPr>
          <w:rFonts w:asciiTheme="minorBidi" w:hAnsiTheme="minorBidi" w:cstheme="minorBidi"/>
          <w:sz w:val="22"/>
          <w:szCs w:val="22"/>
          <w:lang w:val="lt-LT"/>
        </w:rPr>
        <w:t>Paslaugų teikėjo</w:t>
      </w:r>
      <w:r w:rsidR="00E04870" w:rsidRPr="002D3162">
        <w:rPr>
          <w:rFonts w:asciiTheme="minorBidi" w:hAnsiTheme="minorBidi" w:cstheme="minorBidi"/>
          <w:sz w:val="22"/>
          <w:szCs w:val="22"/>
          <w:lang w:val="lt-LT"/>
        </w:rPr>
        <w:t xml:space="preserve"> pateikta </w:t>
      </w:r>
      <w:r w:rsidR="00BE5BA4" w:rsidRPr="002D3162">
        <w:rPr>
          <w:rFonts w:asciiTheme="minorBidi" w:hAnsiTheme="minorBidi" w:cstheme="minorBidi"/>
          <w:sz w:val="22"/>
          <w:szCs w:val="22"/>
          <w:lang w:val="lt-LT"/>
        </w:rPr>
        <w:t>S</w:t>
      </w:r>
      <w:r w:rsidR="00E04870" w:rsidRPr="002D3162">
        <w:rPr>
          <w:rFonts w:asciiTheme="minorBidi" w:hAnsiTheme="minorBidi" w:cstheme="minorBidi"/>
          <w:sz w:val="22"/>
          <w:szCs w:val="22"/>
          <w:lang w:val="lt-LT"/>
        </w:rPr>
        <w:t>ąskait</w:t>
      </w:r>
      <w:r w:rsidR="00904A34" w:rsidRPr="002D3162">
        <w:rPr>
          <w:rFonts w:asciiTheme="minorBidi" w:hAnsiTheme="minorBidi" w:cstheme="minorBidi"/>
          <w:sz w:val="22"/>
          <w:szCs w:val="22"/>
          <w:lang w:val="lt-LT"/>
        </w:rPr>
        <w:t>a</w:t>
      </w:r>
      <w:r w:rsidR="00C94B30" w:rsidRPr="002D3162">
        <w:rPr>
          <w:rFonts w:asciiTheme="minorBidi" w:hAnsiTheme="minorBidi" w:cstheme="minorBidi"/>
          <w:sz w:val="22"/>
          <w:szCs w:val="22"/>
          <w:lang w:val="lt-LT"/>
        </w:rPr>
        <w:t xml:space="preserve"> </w:t>
      </w:r>
      <w:r w:rsidR="00904A34" w:rsidRPr="002D3162">
        <w:rPr>
          <w:rFonts w:asciiTheme="minorBidi" w:hAnsiTheme="minorBidi" w:cstheme="minorBidi"/>
          <w:sz w:val="22"/>
          <w:szCs w:val="22"/>
          <w:lang w:val="lt-LT"/>
        </w:rPr>
        <w:t xml:space="preserve">neatitinka Sutarties </w:t>
      </w:r>
      <w:r w:rsidR="00554DCB" w:rsidRPr="002D3162">
        <w:rPr>
          <w:rFonts w:asciiTheme="minorBidi" w:hAnsiTheme="minorBidi" w:cstheme="minorBidi"/>
          <w:sz w:val="22"/>
          <w:szCs w:val="22"/>
          <w:lang w:val="lt-LT"/>
        </w:rPr>
        <w:t>B</w:t>
      </w:r>
      <w:r w:rsidR="00904A34" w:rsidRPr="002D3162">
        <w:rPr>
          <w:rFonts w:asciiTheme="minorBidi" w:hAnsiTheme="minorBidi" w:cstheme="minorBidi"/>
          <w:sz w:val="22"/>
          <w:szCs w:val="22"/>
          <w:lang w:val="lt-LT"/>
        </w:rPr>
        <w:t>endrųjų sąlygų 5.</w:t>
      </w:r>
      <w:r w:rsidR="00CE7633" w:rsidRPr="002D3162">
        <w:rPr>
          <w:rFonts w:asciiTheme="minorBidi" w:hAnsiTheme="minorBidi" w:cstheme="minorBidi"/>
          <w:sz w:val="22"/>
          <w:szCs w:val="22"/>
          <w:lang w:val="lt-LT"/>
        </w:rPr>
        <w:t>6</w:t>
      </w:r>
      <w:r w:rsidR="00E04870" w:rsidRPr="002D3162">
        <w:rPr>
          <w:rFonts w:asciiTheme="minorBidi" w:hAnsiTheme="minorBidi" w:cstheme="minorBidi"/>
          <w:sz w:val="22"/>
          <w:szCs w:val="22"/>
          <w:lang w:val="lt-LT"/>
        </w:rPr>
        <w:t xml:space="preserve"> punkto reikalavimų, </w:t>
      </w:r>
      <w:r w:rsidR="00D85522" w:rsidRPr="002D3162">
        <w:rPr>
          <w:rFonts w:asciiTheme="minorBidi" w:hAnsiTheme="minorBidi" w:cstheme="minorBidi"/>
          <w:sz w:val="22"/>
          <w:szCs w:val="22"/>
          <w:lang w:val="lt-LT"/>
        </w:rPr>
        <w:t xml:space="preserve">Užsakovas </w:t>
      </w:r>
      <w:r w:rsidR="00E04870" w:rsidRPr="002D3162">
        <w:rPr>
          <w:rFonts w:asciiTheme="minorBidi" w:hAnsiTheme="minorBidi" w:cstheme="minorBidi"/>
          <w:sz w:val="22"/>
          <w:szCs w:val="22"/>
          <w:lang w:val="lt-LT"/>
        </w:rPr>
        <w:t>tokią</w:t>
      </w:r>
      <w:r w:rsidR="00BE5BA4" w:rsidRPr="002D3162">
        <w:rPr>
          <w:rFonts w:asciiTheme="minorBidi" w:hAnsiTheme="minorBidi" w:cstheme="minorBidi"/>
          <w:sz w:val="22"/>
          <w:szCs w:val="22"/>
          <w:lang w:val="lt-LT"/>
        </w:rPr>
        <w:t xml:space="preserve"> S</w:t>
      </w:r>
      <w:r w:rsidR="00E04870" w:rsidRPr="002D3162">
        <w:rPr>
          <w:rFonts w:asciiTheme="minorBidi" w:hAnsiTheme="minorBidi" w:cstheme="minorBidi"/>
          <w:sz w:val="22"/>
          <w:szCs w:val="22"/>
          <w:lang w:val="lt-LT"/>
        </w:rPr>
        <w:t>ąskaitą</w:t>
      </w:r>
      <w:r w:rsidR="00C94B30" w:rsidRPr="002D3162">
        <w:rPr>
          <w:rFonts w:asciiTheme="minorBidi" w:hAnsiTheme="minorBidi" w:cstheme="minorBidi"/>
          <w:sz w:val="22"/>
          <w:szCs w:val="22"/>
          <w:lang w:val="lt-LT"/>
        </w:rPr>
        <w:t xml:space="preserve"> </w:t>
      </w:r>
      <w:r w:rsidR="003F40C0" w:rsidRPr="002D3162">
        <w:rPr>
          <w:rFonts w:asciiTheme="minorBidi" w:hAnsiTheme="minorBidi" w:cstheme="minorBidi"/>
          <w:sz w:val="22"/>
          <w:szCs w:val="22"/>
          <w:lang w:val="lt-LT"/>
        </w:rPr>
        <w:t>pateikia tikslinti</w:t>
      </w:r>
      <w:r w:rsidR="00E04870" w:rsidRPr="002D3162">
        <w:rPr>
          <w:rFonts w:asciiTheme="minorBidi" w:hAnsiTheme="minorBidi" w:cstheme="minorBidi"/>
          <w:sz w:val="22"/>
          <w:szCs w:val="22"/>
          <w:lang w:val="lt-LT"/>
        </w:rPr>
        <w:t xml:space="preserve"> </w:t>
      </w:r>
      <w:r w:rsidR="00D85522" w:rsidRPr="002D3162">
        <w:rPr>
          <w:rFonts w:asciiTheme="minorBidi" w:hAnsiTheme="minorBidi" w:cstheme="minorBidi"/>
          <w:sz w:val="22"/>
          <w:szCs w:val="22"/>
          <w:lang w:val="lt-LT"/>
        </w:rPr>
        <w:t>Paslaugų teikėjui</w:t>
      </w:r>
      <w:r w:rsidR="00E04870" w:rsidRPr="002D3162">
        <w:rPr>
          <w:rFonts w:asciiTheme="minorBidi" w:hAnsiTheme="minorBidi" w:cstheme="minorBidi"/>
          <w:sz w:val="22"/>
          <w:szCs w:val="22"/>
          <w:lang w:val="lt-LT"/>
        </w:rPr>
        <w:t xml:space="preserve">, nurodydamas nedelsiant pateikti </w:t>
      </w:r>
      <w:r w:rsidR="00BE5BA4" w:rsidRPr="002D3162">
        <w:rPr>
          <w:rFonts w:asciiTheme="minorBidi" w:hAnsiTheme="minorBidi" w:cstheme="minorBidi"/>
          <w:sz w:val="22"/>
          <w:szCs w:val="22"/>
          <w:lang w:val="lt-LT"/>
        </w:rPr>
        <w:t>S</w:t>
      </w:r>
      <w:r w:rsidR="00E04870" w:rsidRPr="002D3162">
        <w:rPr>
          <w:rFonts w:asciiTheme="minorBidi" w:hAnsiTheme="minorBidi" w:cstheme="minorBidi"/>
          <w:sz w:val="22"/>
          <w:szCs w:val="22"/>
          <w:lang w:val="lt-LT"/>
        </w:rPr>
        <w:t>ąskaitą</w:t>
      </w:r>
      <w:r w:rsidR="00904A34" w:rsidRPr="002D3162">
        <w:rPr>
          <w:rFonts w:asciiTheme="minorBidi" w:hAnsiTheme="minorBidi" w:cstheme="minorBidi"/>
          <w:sz w:val="22"/>
          <w:szCs w:val="22"/>
          <w:lang w:val="lt-LT"/>
        </w:rPr>
        <w:t xml:space="preserve">, atitinkančią Sutarties </w:t>
      </w:r>
      <w:r w:rsidR="00554DCB" w:rsidRPr="002D3162">
        <w:rPr>
          <w:rFonts w:asciiTheme="minorBidi" w:hAnsiTheme="minorBidi" w:cstheme="minorBidi"/>
          <w:sz w:val="22"/>
          <w:szCs w:val="22"/>
          <w:lang w:val="lt-LT"/>
        </w:rPr>
        <w:t>B</w:t>
      </w:r>
      <w:r w:rsidR="00E04870" w:rsidRPr="002D3162">
        <w:rPr>
          <w:rFonts w:asciiTheme="minorBidi" w:hAnsiTheme="minorBidi" w:cstheme="minorBidi"/>
          <w:sz w:val="22"/>
          <w:szCs w:val="22"/>
          <w:lang w:val="lt-LT"/>
        </w:rPr>
        <w:t>endrųjų sąlygų 5.</w:t>
      </w:r>
      <w:r w:rsidR="00CE7633" w:rsidRPr="002D3162">
        <w:rPr>
          <w:rFonts w:asciiTheme="minorBidi" w:hAnsiTheme="minorBidi" w:cstheme="minorBidi"/>
          <w:sz w:val="22"/>
          <w:szCs w:val="22"/>
          <w:lang w:val="lt-LT"/>
        </w:rPr>
        <w:t>6</w:t>
      </w:r>
      <w:r w:rsidR="00E04870" w:rsidRPr="002D3162">
        <w:rPr>
          <w:rFonts w:asciiTheme="minorBidi" w:hAnsiTheme="minorBidi" w:cstheme="minorBidi"/>
          <w:sz w:val="22"/>
          <w:szCs w:val="22"/>
          <w:lang w:val="lt-LT"/>
        </w:rPr>
        <w:t xml:space="preserve"> punkto reikalavimus.</w:t>
      </w:r>
    </w:p>
    <w:p w14:paraId="37878616" w14:textId="683493BB" w:rsidR="00B55421" w:rsidRPr="002D3162" w:rsidRDefault="00756007" w:rsidP="00163446">
      <w:pPr>
        <w:ind w:firstLine="360"/>
        <w:jc w:val="both"/>
        <w:rPr>
          <w:rFonts w:asciiTheme="minorBidi" w:hAnsiTheme="minorBidi" w:cstheme="minorBidi"/>
          <w:spacing w:val="-7"/>
          <w:sz w:val="22"/>
          <w:szCs w:val="22"/>
          <w:lang w:val="lt-LT"/>
        </w:rPr>
      </w:pPr>
      <w:r w:rsidRPr="002D3162">
        <w:rPr>
          <w:rFonts w:asciiTheme="minorBidi" w:hAnsiTheme="minorBidi" w:cstheme="minorBidi"/>
          <w:sz w:val="22"/>
          <w:szCs w:val="22"/>
          <w:lang w:val="lt-LT"/>
        </w:rPr>
        <w:t>5.</w:t>
      </w:r>
      <w:r w:rsidR="008F4ECD" w:rsidRPr="002D3162">
        <w:rPr>
          <w:rFonts w:asciiTheme="minorBidi" w:hAnsiTheme="minorBidi" w:cstheme="minorBidi"/>
          <w:sz w:val="22"/>
          <w:szCs w:val="22"/>
          <w:lang w:val="lt-LT"/>
        </w:rPr>
        <w:t>8</w:t>
      </w:r>
      <w:r w:rsidR="00C717CF" w:rsidRPr="002D3162">
        <w:rPr>
          <w:rFonts w:asciiTheme="minorBidi" w:hAnsiTheme="minorBidi" w:cstheme="minorBidi"/>
          <w:sz w:val="22"/>
          <w:szCs w:val="22"/>
          <w:lang w:val="lt-LT"/>
        </w:rPr>
        <w:t xml:space="preserve">. </w:t>
      </w:r>
      <w:r w:rsidR="00D649F1" w:rsidRPr="002D3162">
        <w:rPr>
          <w:rFonts w:asciiTheme="minorBidi" w:hAnsiTheme="minorBidi" w:cstheme="minorBidi"/>
          <w:spacing w:val="-7"/>
          <w:sz w:val="22"/>
          <w:szCs w:val="22"/>
          <w:lang w:val="lt-LT"/>
        </w:rPr>
        <w:t xml:space="preserve">Šalys pilnai prisiima riziką dėl </w:t>
      </w:r>
      <w:r w:rsidR="002109C8" w:rsidRPr="002D3162">
        <w:rPr>
          <w:rFonts w:asciiTheme="minorBidi" w:hAnsiTheme="minorBidi" w:cstheme="minorBidi"/>
          <w:spacing w:val="-7"/>
          <w:sz w:val="22"/>
          <w:szCs w:val="22"/>
          <w:lang w:val="lt-LT"/>
        </w:rPr>
        <w:t xml:space="preserve">galimo </w:t>
      </w:r>
      <w:r w:rsidR="00D649F1" w:rsidRPr="002D3162">
        <w:rPr>
          <w:rFonts w:asciiTheme="minorBidi" w:hAnsiTheme="minorBidi" w:cstheme="minorBidi"/>
          <w:spacing w:val="-7"/>
          <w:sz w:val="22"/>
          <w:szCs w:val="22"/>
          <w:lang w:val="lt-LT"/>
        </w:rPr>
        <w:t>valiutų kurso pasikeitimo</w:t>
      </w:r>
      <w:r w:rsidR="002109C8" w:rsidRPr="002D3162">
        <w:rPr>
          <w:rFonts w:asciiTheme="minorBidi" w:hAnsiTheme="minorBidi" w:cstheme="minorBidi"/>
          <w:spacing w:val="-7"/>
          <w:sz w:val="22"/>
          <w:szCs w:val="22"/>
          <w:lang w:val="lt-LT"/>
        </w:rPr>
        <w:t xml:space="preserve"> (jei toks būtų)</w:t>
      </w:r>
      <w:r w:rsidR="00D649F1" w:rsidRPr="002D3162">
        <w:rPr>
          <w:rFonts w:asciiTheme="minorBidi" w:hAnsiTheme="minorBidi" w:cstheme="minorBidi"/>
          <w:spacing w:val="-7"/>
          <w:sz w:val="22"/>
          <w:szCs w:val="22"/>
          <w:lang w:val="lt-LT"/>
        </w:rPr>
        <w:t xml:space="preserve">. </w:t>
      </w:r>
    </w:p>
    <w:p w14:paraId="14AEF18B" w14:textId="29F8B212" w:rsidR="002805F7" w:rsidRPr="002D3162" w:rsidRDefault="002805F7" w:rsidP="00163446">
      <w:pPr>
        <w:ind w:firstLine="360"/>
        <w:jc w:val="both"/>
        <w:rPr>
          <w:rFonts w:asciiTheme="minorBidi" w:eastAsia="Calibri" w:hAnsiTheme="minorBidi" w:cstheme="minorBidi"/>
          <w:sz w:val="22"/>
          <w:szCs w:val="22"/>
          <w:lang w:val="lt-LT"/>
        </w:rPr>
      </w:pPr>
      <w:r w:rsidRPr="002D3162">
        <w:rPr>
          <w:rFonts w:asciiTheme="minorBidi" w:eastAsia="Calibri" w:hAnsiTheme="minorBidi" w:cstheme="minorBidi"/>
          <w:bCs/>
          <w:sz w:val="22"/>
          <w:szCs w:val="22"/>
          <w:lang w:val="lt-LT"/>
        </w:rPr>
        <w:t>5.</w:t>
      </w:r>
      <w:r w:rsidR="00B55421" w:rsidRPr="002D3162">
        <w:rPr>
          <w:rFonts w:asciiTheme="minorBidi" w:eastAsia="Calibri" w:hAnsiTheme="minorBidi" w:cstheme="minorBidi"/>
          <w:bCs/>
          <w:sz w:val="22"/>
          <w:szCs w:val="22"/>
          <w:lang w:val="lt-LT"/>
        </w:rPr>
        <w:t>9</w:t>
      </w:r>
      <w:r w:rsidRPr="002D3162">
        <w:rPr>
          <w:rFonts w:asciiTheme="minorBidi" w:eastAsia="Calibri" w:hAnsiTheme="minorBidi" w:cstheme="minorBidi"/>
          <w:bCs/>
          <w:sz w:val="22"/>
          <w:szCs w:val="22"/>
          <w:lang w:val="lt-LT"/>
        </w:rPr>
        <w:t xml:space="preserve">. Apmokėjimas už tinkamai suteiktas ir priimtas Paslaugas atliekamas pasirašius Paslaugų perdavimo–priėmimo aktą </w:t>
      </w:r>
      <w:r w:rsidR="00B65DBE" w:rsidRPr="002D3162">
        <w:rPr>
          <w:rFonts w:asciiTheme="minorBidi" w:eastAsia="Calibri" w:hAnsiTheme="minorBidi" w:cstheme="minorBidi"/>
          <w:color w:val="000000"/>
          <w:spacing w:val="-5"/>
          <w:sz w:val="22"/>
          <w:szCs w:val="22"/>
          <w:lang w:val="lt-LT"/>
        </w:rPr>
        <w:t>ir jo pagrindu</w:t>
      </w:r>
      <w:r w:rsidRPr="002D3162">
        <w:rPr>
          <w:rFonts w:asciiTheme="minorBidi" w:eastAsia="Calibri" w:hAnsiTheme="minorBidi" w:cstheme="minorBidi"/>
          <w:color w:val="000000"/>
          <w:spacing w:val="-5"/>
          <w:sz w:val="22"/>
          <w:szCs w:val="22"/>
          <w:lang w:val="lt-LT"/>
        </w:rPr>
        <w:t xml:space="preserve"> Paslaugų teikėjo pateiktą </w:t>
      </w:r>
      <w:r w:rsidR="00BE5BA4" w:rsidRPr="002D3162">
        <w:rPr>
          <w:rFonts w:asciiTheme="minorBidi" w:eastAsia="Calibri" w:hAnsiTheme="minorBidi" w:cstheme="minorBidi"/>
          <w:color w:val="000000"/>
          <w:sz w:val="22"/>
          <w:szCs w:val="22"/>
          <w:lang w:val="lt-LT"/>
        </w:rPr>
        <w:t>S</w:t>
      </w:r>
      <w:r w:rsidRPr="002D3162">
        <w:rPr>
          <w:rFonts w:asciiTheme="minorBidi" w:eastAsia="Calibri" w:hAnsiTheme="minorBidi" w:cstheme="minorBidi"/>
          <w:color w:val="000000"/>
          <w:sz w:val="22"/>
          <w:szCs w:val="22"/>
          <w:lang w:val="lt-LT"/>
        </w:rPr>
        <w:t xml:space="preserve">ąskaitą, atitinkančią </w:t>
      </w:r>
      <w:r w:rsidR="00341A40" w:rsidRPr="002D3162">
        <w:rPr>
          <w:rFonts w:asciiTheme="minorBidi" w:eastAsia="Calibri" w:hAnsiTheme="minorBidi" w:cstheme="minorBidi"/>
          <w:color w:val="000000"/>
          <w:sz w:val="22"/>
          <w:szCs w:val="22"/>
          <w:lang w:val="lt-LT"/>
        </w:rPr>
        <w:t xml:space="preserve">šios </w:t>
      </w:r>
      <w:r w:rsidRPr="002D3162">
        <w:rPr>
          <w:rFonts w:asciiTheme="minorBidi" w:eastAsia="Calibri" w:hAnsiTheme="minorBidi" w:cstheme="minorBidi"/>
          <w:color w:val="000000"/>
          <w:sz w:val="22"/>
          <w:szCs w:val="22"/>
          <w:lang w:val="lt-LT"/>
        </w:rPr>
        <w:t xml:space="preserve">Sutarties sąlygose nurodytus reikalavimus, bankiniu pavedimu į </w:t>
      </w:r>
      <w:r w:rsidRPr="002D3162">
        <w:rPr>
          <w:rFonts w:asciiTheme="minorBidi" w:eastAsia="Calibri" w:hAnsiTheme="minorBidi" w:cstheme="minorBidi"/>
          <w:sz w:val="22"/>
          <w:szCs w:val="22"/>
          <w:lang w:val="lt-LT"/>
        </w:rPr>
        <w:t>Paslaugų teikėjo banko sąskaitą, nurodytą šioje Sutartyje,</w:t>
      </w:r>
      <w:r w:rsidRPr="002D3162">
        <w:rPr>
          <w:rFonts w:asciiTheme="minorBidi" w:eastAsia="Calibri" w:hAnsiTheme="minorBidi" w:cstheme="minorBidi"/>
          <w:color w:val="000000"/>
          <w:spacing w:val="-1"/>
          <w:sz w:val="22"/>
          <w:szCs w:val="22"/>
          <w:lang w:val="lt-LT"/>
        </w:rPr>
        <w:t xml:space="preserve"> po </w:t>
      </w:r>
      <w:r w:rsidR="00BE5BA4" w:rsidRPr="002D3162">
        <w:rPr>
          <w:rFonts w:asciiTheme="minorBidi" w:eastAsia="Calibri" w:hAnsiTheme="minorBidi" w:cstheme="minorBidi"/>
          <w:color w:val="000000"/>
          <w:spacing w:val="-1"/>
          <w:sz w:val="22"/>
          <w:szCs w:val="22"/>
          <w:lang w:val="lt-LT"/>
        </w:rPr>
        <w:t>S</w:t>
      </w:r>
      <w:r w:rsidRPr="002D3162">
        <w:rPr>
          <w:rFonts w:asciiTheme="minorBidi" w:eastAsia="Calibri" w:hAnsiTheme="minorBidi" w:cstheme="minorBidi"/>
          <w:color w:val="000000"/>
          <w:spacing w:val="-1"/>
          <w:sz w:val="22"/>
          <w:szCs w:val="22"/>
          <w:lang w:val="lt-LT"/>
        </w:rPr>
        <w:t>ąskaitos</w:t>
      </w:r>
      <w:r w:rsidR="00C94B30" w:rsidRPr="002D3162">
        <w:rPr>
          <w:rFonts w:asciiTheme="minorBidi" w:eastAsia="Calibri" w:hAnsiTheme="minorBidi" w:cstheme="minorBidi"/>
          <w:color w:val="000000"/>
          <w:spacing w:val="-1"/>
          <w:sz w:val="22"/>
          <w:szCs w:val="22"/>
          <w:lang w:val="lt-LT"/>
        </w:rPr>
        <w:t xml:space="preserve"> </w:t>
      </w:r>
      <w:r w:rsidR="00B65DBE" w:rsidRPr="002D3162">
        <w:rPr>
          <w:rFonts w:asciiTheme="minorBidi" w:eastAsia="Calibri" w:hAnsiTheme="minorBidi" w:cstheme="minorBidi"/>
          <w:color w:val="000000"/>
          <w:spacing w:val="-1"/>
          <w:sz w:val="22"/>
          <w:szCs w:val="22"/>
          <w:lang w:val="lt-LT"/>
        </w:rPr>
        <w:t xml:space="preserve">priėmimo per </w:t>
      </w:r>
      <w:r w:rsidR="00B65DBE" w:rsidRPr="002D3162">
        <w:rPr>
          <w:rFonts w:asciiTheme="minorBidi" w:hAnsiTheme="minorBidi" w:cstheme="minorBidi"/>
          <w:color w:val="000000"/>
          <w:sz w:val="22"/>
          <w:szCs w:val="22"/>
          <w:lang w:val="lt-LT"/>
        </w:rPr>
        <w:t>„</w:t>
      </w:r>
      <w:r w:rsidR="002D3162" w:rsidRPr="002D3162">
        <w:rPr>
          <w:rFonts w:asciiTheme="minorBidi" w:hAnsiTheme="minorBidi" w:cstheme="minorBidi"/>
          <w:color w:val="000000"/>
          <w:sz w:val="22"/>
          <w:szCs w:val="22"/>
          <w:lang w:val="lt-LT"/>
        </w:rPr>
        <w:t>E. Sąskaita</w:t>
      </w:r>
      <w:r w:rsidR="00B65DBE" w:rsidRPr="002D3162">
        <w:rPr>
          <w:rFonts w:asciiTheme="minorBidi" w:hAnsiTheme="minorBidi" w:cstheme="minorBidi"/>
          <w:color w:val="000000"/>
          <w:sz w:val="22"/>
          <w:szCs w:val="22"/>
          <w:lang w:val="lt-LT"/>
        </w:rPr>
        <w:t xml:space="preserve">“ </w:t>
      </w:r>
      <w:r w:rsidR="00B65DBE" w:rsidRPr="002D3162">
        <w:rPr>
          <w:rFonts w:asciiTheme="minorBidi" w:eastAsia="Calibri" w:hAnsiTheme="minorBidi" w:cstheme="minorBidi"/>
          <w:color w:val="000000"/>
          <w:spacing w:val="-1"/>
          <w:sz w:val="22"/>
          <w:szCs w:val="22"/>
          <w:lang w:val="lt-LT"/>
        </w:rPr>
        <w:t>dienos</w:t>
      </w:r>
      <w:r w:rsidRPr="002D3162">
        <w:rPr>
          <w:rFonts w:asciiTheme="minorBidi" w:eastAsia="Calibri" w:hAnsiTheme="minorBidi" w:cstheme="minorBidi"/>
          <w:sz w:val="22"/>
          <w:szCs w:val="22"/>
          <w:lang w:val="lt-LT"/>
        </w:rPr>
        <w:t xml:space="preserve">. </w:t>
      </w:r>
    </w:p>
    <w:p w14:paraId="1675290E" w14:textId="77777777" w:rsidR="002805F7" w:rsidRPr="002D3162" w:rsidRDefault="002805F7" w:rsidP="00163446">
      <w:pPr>
        <w:pStyle w:val="BodyText"/>
        <w:ind w:firstLine="360"/>
        <w:jc w:val="both"/>
        <w:rPr>
          <w:rFonts w:asciiTheme="minorBidi" w:hAnsiTheme="minorBidi" w:cstheme="minorBidi"/>
          <w:sz w:val="22"/>
          <w:szCs w:val="22"/>
        </w:rPr>
      </w:pPr>
    </w:p>
    <w:p w14:paraId="27B4C379" w14:textId="1664F3F5" w:rsidR="008D1FA6" w:rsidRPr="002D3162" w:rsidRDefault="00AC2B38" w:rsidP="00163446">
      <w:pPr>
        <w:pStyle w:val="Statja"/>
        <w:spacing w:before="0"/>
        <w:ind w:firstLine="360"/>
        <w:jc w:val="center"/>
        <w:rPr>
          <w:rFonts w:asciiTheme="minorBidi" w:hAnsiTheme="minorBidi" w:cstheme="minorBidi"/>
          <w:i/>
          <w:sz w:val="22"/>
          <w:szCs w:val="22"/>
          <w:lang w:val="lt-LT"/>
        </w:rPr>
      </w:pPr>
      <w:r w:rsidRPr="002D3162">
        <w:rPr>
          <w:rFonts w:asciiTheme="minorBidi" w:hAnsiTheme="minorBidi" w:cstheme="minorBidi"/>
          <w:sz w:val="22"/>
          <w:szCs w:val="22"/>
          <w:lang w:val="lt-LT"/>
        </w:rPr>
        <w:t xml:space="preserve">6. SUTARTIES ĮVYKDYMO UŽTIKRINIMAS </w:t>
      </w:r>
      <w:r w:rsidR="0027296E" w:rsidRPr="002D3162">
        <w:rPr>
          <w:rFonts w:asciiTheme="minorBidi" w:hAnsiTheme="minorBidi" w:cstheme="minorBidi"/>
          <w:i/>
          <w:sz w:val="22"/>
          <w:szCs w:val="22"/>
          <w:lang w:val="lt-LT"/>
        </w:rPr>
        <w:t>(jei taikoma)</w:t>
      </w:r>
    </w:p>
    <w:p w14:paraId="5CBBB413" w14:textId="6F3C4D85" w:rsidR="00BF59E5" w:rsidRPr="002D3162" w:rsidRDefault="00BF59E5" w:rsidP="00163446">
      <w:pPr>
        <w:tabs>
          <w:tab w:val="left" w:pos="360"/>
          <w:tab w:val="left" w:pos="709"/>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color w:val="000000"/>
          <w:sz w:val="22"/>
          <w:szCs w:val="22"/>
          <w:lang w:val="lt-LT"/>
        </w:rPr>
        <w:t xml:space="preserve">6.1. </w:t>
      </w:r>
      <w:r w:rsidRPr="002D3162">
        <w:rPr>
          <w:rFonts w:asciiTheme="minorBidi" w:hAnsiTheme="minorBidi" w:cstheme="minorBidi"/>
          <w:spacing w:val="-5"/>
          <w:sz w:val="22"/>
          <w:szCs w:val="22"/>
          <w:lang w:val="lt-LT"/>
        </w:rPr>
        <w:t>Sutarties</w:t>
      </w:r>
      <w:r w:rsidRPr="002D3162">
        <w:rPr>
          <w:rFonts w:asciiTheme="minorBidi" w:hAnsiTheme="minorBidi" w:cstheme="minorBidi"/>
          <w:spacing w:val="1"/>
          <w:sz w:val="22"/>
          <w:szCs w:val="22"/>
          <w:lang w:val="lt-LT"/>
        </w:rPr>
        <w:t xml:space="preserve"> įvykdym</w:t>
      </w:r>
      <w:r w:rsidR="007C1478" w:rsidRPr="002D3162">
        <w:rPr>
          <w:rFonts w:asciiTheme="minorBidi" w:hAnsiTheme="minorBidi" w:cstheme="minorBidi"/>
          <w:spacing w:val="1"/>
          <w:sz w:val="22"/>
          <w:szCs w:val="22"/>
          <w:lang w:val="lt-LT"/>
        </w:rPr>
        <w:t>o</w:t>
      </w:r>
      <w:r w:rsidRPr="002D3162">
        <w:rPr>
          <w:rFonts w:asciiTheme="minorBidi" w:hAnsiTheme="minorBidi" w:cstheme="minorBidi"/>
          <w:spacing w:val="1"/>
          <w:sz w:val="22"/>
          <w:szCs w:val="22"/>
          <w:lang w:val="lt-LT"/>
        </w:rPr>
        <w:t xml:space="preserve"> užtikrinamo dydis</w:t>
      </w:r>
      <w:r w:rsidR="00172005" w:rsidRPr="002D3162">
        <w:rPr>
          <w:rFonts w:asciiTheme="minorBidi" w:hAnsiTheme="minorBidi" w:cstheme="minorBidi"/>
          <w:spacing w:val="1"/>
          <w:sz w:val="22"/>
          <w:szCs w:val="22"/>
          <w:lang w:val="lt-LT"/>
        </w:rPr>
        <w:t xml:space="preserve"> ir būdas</w:t>
      </w:r>
      <w:r w:rsidRPr="002D3162">
        <w:rPr>
          <w:rFonts w:asciiTheme="minorBidi" w:hAnsiTheme="minorBidi" w:cstheme="minorBidi"/>
          <w:spacing w:val="1"/>
          <w:sz w:val="22"/>
          <w:szCs w:val="22"/>
          <w:lang w:val="lt-LT"/>
        </w:rPr>
        <w:t xml:space="preserve"> yra numatytas Sutarties Specialiosiose sąlygose. </w:t>
      </w:r>
    </w:p>
    <w:p w14:paraId="27F822CE" w14:textId="77777777" w:rsidR="00BF59E5" w:rsidRPr="002D3162" w:rsidRDefault="00BF59E5" w:rsidP="00163446">
      <w:pPr>
        <w:tabs>
          <w:tab w:val="left" w:pos="360"/>
        </w:tabs>
        <w:ind w:left="567" w:hanging="207"/>
        <w:jc w:val="both"/>
        <w:rPr>
          <w:rFonts w:asciiTheme="minorBidi" w:hAnsiTheme="minorBidi" w:cstheme="minorBidi"/>
          <w:spacing w:val="1"/>
          <w:sz w:val="22"/>
          <w:szCs w:val="22"/>
          <w:lang w:val="lt-LT"/>
        </w:rPr>
      </w:pPr>
      <w:r w:rsidRPr="002D3162">
        <w:rPr>
          <w:rFonts w:asciiTheme="minorBidi" w:hAnsiTheme="minorBidi" w:cstheme="minorBidi"/>
          <w:spacing w:val="-5"/>
          <w:sz w:val="22"/>
          <w:szCs w:val="22"/>
          <w:lang w:val="lt-LT"/>
        </w:rPr>
        <w:t>6.2. Sutarties</w:t>
      </w:r>
      <w:r w:rsidRPr="002D3162">
        <w:rPr>
          <w:rFonts w:asciiTheme="minorBidi" w:hAnsiTheme="minorBidi" w:cstheme="minorBidi"/>
          <w:color w:val="000000"/>
          <w:spacing w:val="-6"/>
          <w:sz w:val="22"/>
          <w:szCs w:val="22"/>
          <w:lang w:val="lt-LT"/>
        </w:rPr>
        <w:t xml:space="preserve"> įvykdymas gali būti užtikrintas tik šiais būdais:</w:t>
      </w:r>
    </w:p>
    <w:p w14:paraId="7C334380" w14:textId="27BA518B" w:rsidR="00057872" w:rsidRPr="002D3162" w:rsidRDefault="00BF59E5" w:rsidP="00163446">
      <w:pPr>
        <w:pStyle w:val="BodyText"/>
        <w:tabs>
          <w:tab w:val="left" w:pos="360"/>
        </w:tabs>
        <w:ind w:firstLine="360"/>
        <w:jc w:val="both"/>
        <w:rPr>
          <w:rFonts w:asciiTheme="minorBidi" w:hAnsiTheme="minorBidi" w:cstheme="minorBidi"/>
          <w:color w:val="000000"/>
          <w:spacing w:val="-6"/>
          <w:sz w:val="22"/>
          <w:szCs w:val="22"/>
        </w:rPr>
      </w:pPr>
      <w:r w:rsidRPr="002D3162">
        <w:rPr>
          <w:rFonts w:asciiTheme="minorBidi" w:hAnsiTheme="minorBidi" w:cstheme="minorBidi"/>
          <w:color w:val="000000"/>
          <w:spacing w:val="-6"/>
          <w:sz w:val="22"/>
          <w:szCs w:val="22"/>
        </w:rPr>
        <w:t xml:space="preserve">6.2.1. </w:t>
      </w:r>
      <w:r w:rsidR="00057872" w:rsidRPr="002D3162">
        <w:rPr>
          <w:rFonts w:asciiTheme="minorBidi" w:hAnsiTheme="minorBidi" w:cstheme="minorBidi"/>
          <w:sz w:val="22"/>
          <w:szCs w:val="22"/>
        </w:rPr>
        <w:t>netesybomis – bauda / delspinigiais, kurių dydis nurodytas Sutarties Specialiosiose sąlygose.</w:t>
      </w:r>
    </w:p>
    <w:p w14:paraId="4C04E1F7" w14:textId="5CF6A3FF" w:rsidR="00697676" w:rsidRPr="002D3162" w:rsidRDefault="00057872" w:rsidP="001B3965">
      <w:pPr>
        <w:ind w:firstLine="360"/>
        <w:jc w:val="both"/>
        <w:rPr>
          <w:rFonts w:asciiTheme="minorBidi" w:hAnsiTheme="minorBidi" w:cstheme="minorBidi"/>
          <w:color w:val="000000"/>
          <w:spacing w:val="-6"/>
          <w:sz w:val="22"/>
          <w:szCs w:val="22"/>
          <w:lang w:val="lt-LT"/>
        </w:rPr>
      </w:pPr>
      <w:r w:rsidRPr="002D3162">
        <w:rPr>
          <w:rFonts w:asciiTheme="minorBidi" w:hAnsiTheme="minorBidi" w:cstheme="minorBidi"/>
          <w:color w:val="000000"/>
          <w:spacing w:val="-6"/>
          <w:sz w:val="22"/>
          <w:szCs w:val="22"/>
          <w:lang w:val="lt-LT"/>
        </w:rPr>
        <w:t>6.2.</w:t>
      </w:r>
      <w:r w:rsidR="00347F5D" w:rsidRPr="002D3162">
        <w:rPr>
          <w:rFonts w:asciiTheme="minorBidi" w:hAnsiTheme="minorBidi" w:cstheme="minorBidi"/>
          <w:color w:val="000000"/>
          <w:spacing w:val="-6"/>
          <w:sz w:val="22"/>
          <w:szCs w:val="22"/>
          <w:lang w:val="lt-LT"/>
        </w:rPr>
        <w:t>2</w:t>
      </w:r>
      <w:r w:rsidRPr="002D3162">
        <w:rPr>
          <w:rFonts w:asciiTheme="minorBidi" w:hAnsiTheme="minorBidi" w:cstheme="minorBidi"/>
          <w:color w:val="000000"/>
          <w:spacing w:val="-6"/>
          <w:sz w:val="22"/>
          <w:szCs w:val="22"/>
          <w:lang w:val="lt-LT"/>
        </w:rPr>
        <w:t xml:space="preserve">. </w:t>
      </w:r>
      <w:r w:rsidR="00BF59E5" w:rsidRPr="002D3162">
        <w:rPr>
          <w:rFonts w:asciiTheme="minorBidi" w:hAnsiTheme="minorBidi" w:cstheme="minorBidi"/>
          <w:color w:val="000000"/>
          <w:spacing w:val="-6"/>
          <w:sz w:val="22"/>
          <w:szCs w:val="22"/>
          <w:lang w:val="lt-LT"/>
        </w:rPr>
        <w:t>pirmo pareikalavimo, Užsakovo naudai išduota banko garantija</w:t>
      </w:r>
      <w:r w:rsidR="00347F5D" w:rsidRPr="002D3162">
        <w:rPr>
          <w:rFonts w:asciiTheme="minorBidi" w:hAnsiTheme="minorBidi" w:cstheme="minorBidi"/>
          <w:color w:val="000000"/>
          <w:spacing w:val="-6"/>
          <w:sz w:val="22"/>
          <w:szCs w:val="22"/>
          <w:lang w:val="lt-LT"/>
        </w:rPr>
        <w:t xml:space="preserve"> / draudimo bendrovės laidavimas</w:t>
      </w:r>
      <w:r w:rsidR="00BF59E5" w:rsidRPr="002D3162">
        <w:rPr>
          <w:rFonts w:asciiTheme="minorBidi" w:hAnsiTheme="minorBidi" w:cstheme="minorBidi"/>
          <w:color w:val="000000"/>
          <w:spacing w:val="-6"/>
          <w:sz w:val="22"/>
          <w:szCs w:val="22"/>
          <w:lang w:val="lt-LT"/>
        </w:rPr>
        <w:t xml:space="preserve">. </w:t>
      </w:r>
    </w:p>
    <w:p w14:paraId="203D294B" w14:textId="725DAF2C" w:rsidR="000C7E80" w:rsidRPr="002D3162" w:rsidRDefault="00347F5D" w:rsidP="001B3965">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000C7E80" w:rsidRPr="002D3162">
        <w:rPr>
          <w:rFonts w:asciiTheme="minorBidi" w:hAnsiTheme="minorBidi" w:cstheme="minorBidi"/>
          <w:i/>
          <w:sz w:val="22"/>
          <w:szCs w:val="22"/>
          <w:lang w:val="lt-LT"/>
        </w:rPr>
        <w:t>ši nuostata</w:t>
      </w:r>
      <w:r w:rsidR="000C7E80" w:rsidRPr="002D3162">
        <w:rPr>
          <w:rFonts w:asciiTheme="minorBidi" w:hAnsiTheme="minorBidi" w:cstheme="minorBidi"/>
          <w:sz w:val="22"/>
          <w:szCs w:val="22"/>
          <w:lang w:val="lt-LT"/>
        </w:rPr>
        <w:t xml:space="preserve"> </w:t>
      </w:r>
      <w:r w:rsidRPr="002D3162">
        <w:rPr>
          <w:rFonts w:asciiTheme="minorBidi" w:hAnsiTheme="minorBidi" w:cstheme="minorBidi"/>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2D3162">
        <w:rPr>
          <w:rFonts w:asciiTheme="minorBidi" w:hAnsiTheme="minorBidi" w:cstheme="minorBidi"/>
          <w:sz w:val="22"/>
          <w:szCs w:val="22"/>
          <w:lang w:val="lt-LT"/>
        </w:rPr>
        <w:t xml:space="preserve">). </w:t>
      </w:r>
    </w:p>
    <w:p w14:paraId="5F027383" w14:textId="77777777" w:rsidR="00697676" w:rsidRPr="002D3162" w:rsidRDefault="00347F5D" w:rsidP="001B3965">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000C7E80" w:rsidRPr="002D3162">
        <w:rPr>
          <w:rFonts w:asciiTheme="minorBidi" w:hAnsiTheme="minorBidi" w:cstheme="minorBidi"/>
          <w:i/>
          <w:sz w:val="22"/>
          <w:szCs w:val="22"/>
          <w:lang w:val="lt-LT"/>
        </w:rPr>
        <w:t>ši nuostata</w:t>
      </w:r>
      <w:r w:rsidR="000C7E80" w:rsidRPr="002D3162">
        <w:rPr>
          <w:rFonts w:asciiTheme="minorBidi" w:hAnsiTheme="minorBidi" w:cstheme="minorBidi"/>
          <w:sz w:val="22"/>
          <w:szCs w:val="22"/>
          <w:lang w:val="lt-LT"/>
        </w:rPr>
        <w:t xml:space="preserve"> </w:t>
      </w:r>
      <w:r w:rsidRPr="002D3162">
        <w:rPr>
          <w:rFonts w:asciiTheme="minorBidi" w:hAnsiTheme="minorBidi" w:cstheme="minorBidi"/>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2D3162">
        <w:rPr>
          <w:rFonts w:asciiTheme="minorBidi" w:hAnsiTheme="minorBidi" w:cstheme="minorBidi"/>
          <w:sz w:val="22"/>
          <w:szCs w:val="22"/>
          <w:lang w:val="lt-LT"/>
        </w:rPr>
        <w:t>);</w:t>
      </w:r>
    </w:p>
    <w:p w14:paraId="7C91BB8E" w14:textId="33A90ACF" w:rsidR="003A4AF2" w:rsidRPr="002D3162" w:rsidRDefault="00860BEC" w:rsidP="001B3965">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Užsakovui pareikalavus, </w:t>
      </w:r>
      <w:r w:rsidR="00082837" w:rsidRPr="002D3162">
        <w:rPr>
          <w:rFonts w:asciiTheme="minorBidi" w:hAnsiTheme="minorBidi" w:cstheme="minorBidi"/>
          <w:sz w:val="22"/>
          <w:szCs w:val="22"/>
          <w:lang w:val="lt-LT"/>
        </w:rPr>
        <w:t xml:space="preserve">Paslaugų teikėjas </w:t>
      </w:r>
      <w:r w:rsidRPr="002D3162">
        <w:rPr>
          <w:rFonts w:asciiTheme="minorBidi" w:hAnsiTheme="minorBidi" w:cstheme="minorBidi"/>
          <w:sz w:val="22"/>
          <w:szCs w:val="22"/>
          <w:lang w:val="lt-LT"/>
        </w:rPr>
        <w:t>privalo</w:t>
      </w:r>
      <w:r w:rsidR="00082837" w:rsidRPr="002D3162">
        <w:rPr>
          <w:rFonts w:asciiTheme="minorBidi" w:hAnsiTheme="minorBidi" w:cstheme="minorBidi"/>
          <w:sz w:val="22"/>
          <w:szCs w:val="22"/>
          <w:lang w:val="lt-LT"/>
        </w:rPr>
        <w:t xml:space="preserve"> pateikti atitinkamą dokumentą, įrodantį, kad garantiją</w:t>
      </w:r>
      <w:r w:rsidR="003A4AF2" w:rsidRPr="002D3162">
        <w:rPr>
          <w:rFonts w:asciiTheme="minorBidi" w:hAnsiTheme="minorBidi" w:cstheme="minorBidi"/>
          <w:sz w:val="22"/>
          <w:szCs w:val="22"/>
          <w:lang w:val="lt-LT"/>
        </w:rPr>
        <w:t xml:space="preserve"> / garantinį raštą</w:t>
      </w:r>
      <w:r w:rsidR="005C30B9" w:rsidRPr="002D3162">
        <w:rPr>
          <w:rFonts w:asciiTheme="minorBidi" w:hAnsiTheme="minorBidi" w:cstheme="minorBidi"/>
          <w:sz w:val="22"/>
          <w:szCs w:val="22"/>
          <w:lang w:val="lt-LT"/>
        </w:rPr>
        <w:t xml:space="preserve"> / laidavimo raštą</w:t>
      </w:r>
      <w:r w:rsidR="00082837" w:rsidRPr="002D3162">
        <w:rPr>
          <w:rFonts w:asciiTheme="minorBidi" w:hAnsiTheme="minorBidi" w:cstheme="minorBidi"/>
          <w:sz w:val="22"/>
          <w:szCs w:val="22"/>
          <w:lang w:val="lt-LT"/>
        </w:rPr>
        <w:t xml:space="preserve"> išdavęs bankas</w:t>
      </w:r>
      <w:r w:rsidR="00580F24" w:rsidRPr="002D3162">
        <w:rPr>
          <w:rFonts w:asciiTheme="minorBidi" w:hAnsiTheme="minorBidi" w:cstheme="minorBidi"/>
          <w:sz w:val="22"/>
          <w:szCs w:val="22"/>
          <w:lang w:val="lt-LT"/>
        </w:rPr>
        <w:t xml:space="preserve"> / draudimo bendrovė</w:t>
      </w:r>
      <w:r w:rsidR="00082837" w:rsidRPr="002D3162">
        <w:rPr>
          <w:rFonts w:asciiTheme="minorBidi" w:hAnsiTheme="minorBidi" w:cstheme="minorBidi"/>
          <w:sz w:val="22"/>
          <w:szCs w:val="22"/>
          <w:lang w:val="lt-LT"/>
        </w:rPr>
        <w:t xml:space="preserve"> turi atitinkamus reitingus garantijos pateikimo dienai. </w:t>
      </w:r>
      <w:r w:rsidR="005C30B9" w:rsidRPr="002D3162">
        <w:rPr>
          <w:rFonts w:asciiTheme="minorBidi" w:hAnsiTheme="minorBidi" w:cstheme="minorBidi"/>
          <w:sz w:val="22"/>
          <w:szCs w:val="22"/>
          <w:lang w:val="lt-LT"/>
        </w:rPr>
        <w:t xml:space="preserve">Išduotai banko / </w:t>
      </w:r>
      <w:r w:rsidR="00082837" w:rsidRPr="002D3162">
        <w:rPr>
          <w:rFonts w:asciiTheme="minorBidi" w:hAnsiTheme="minorBidi" w:cstheme="minorBidi"/>
          <w:sz w:val="22"/>
          <w:szCs w:val="22"/>
          <w:lang w:val="lt-LT"/>
        </w:rPr>
        <w:t>draudimo bendrovės garantijai / garantiniam raštui</w:t>
      </w:r>
      <w:r w:rsidR="005C30B9" w:rsidRPr="002D3162">
        <w:rPr>
          <w:rFonts w:asciiTheme="minorBidi" w:hAnsiTheme="minorBidi" w:cstheme="minorBidi"/>
          <w:sz w:val="22"/>
          <w:szCs w:val="22"/>
          <w:lang w:val="lt-LT"/>
        </w:rPr>
        <w:t xml:space="preserve">  / laidavimo raš</w:t>
      </w:r>
      <w:r w:rsidR="005A586E">
        <w:rPr>
          <w:rFonts w:asciiTheme="minorBidi" w:hAnsiTheme="minorBidi" w:cstheme="minorBidi"/>
          <w:sz w:val="22"/>
          <w:szCs w:val="22"/>
          <w:lang w:val="lt-LT"/>
        </w:rPr>
        <w:t>t</w:t>
      </w:r>
      <w:r w:rsidR="005C30B9" w:rsidRPr="002D3162">
        <w:rPr>
          <w:rFonts w:asciiTheme="minorBidi" w:hAnsiTheme="minorBidi" w:cstheme="minorBidi"/>
          <w:sz w:val="22"/>
          <w:szCs w:val="22"/>
          <w:lang w:val="lt-LT"/>
        </w:rPr>
        <w:t>ui</w:t>
      </w:r>
      <w:r w:rsidR="00082837" w:rsidRPr="002D3162">
        <w:rPr>
          <w:rFonts w:asciiTheme="minorBidi" w:hAnsiTheme="minorBidi" w:cstheme="minorBidi"/>
          <w:sz w:val="22"/>
          <w:szCs w:val="22"/>
          <w:lang w:val="lt-LT"/>
        </w:rPr>
        <w:t xml:space="preserve"> turi būti taikoma Lietuvos Respublikos teisė ir Tarptautinių prekybos rūmų patvirtintos taisyklės – „</w:t>
      </w:r>
      <w:r w:rsidR="00082837" w:rsidRPr="002D3162">
        <w:rPr>
          <w:rFonts w:asciiTheme="minorBidi" w:hAnsiTheme="minorBidi" w:cstheme="minorBidi"/>
          <w:i/>
          <w:sz w:val="22"/>
          <w:szCs w:val="22"/>
          <w:lang w:val="lt-LT"/>
        </w:rPr>
        <w:t>The ICC Uniform rules for demand guarantees</w:t>
      </w:r>
      <w:r w:rsidR="00082837" w:rsidRPr="002D3162">
        <w:rPr>
          <w:rFonts w:asciiTheme="minorBidi" w:hAnsiTheme="minorBidi" w:cstheme="minorBidi"/>
          <w:sz w:val="22"/>
          <w:szCs w:val="22"/>
          <w:lang w:val="lt-LT"/>
        </w:rPr>
        <w:t xml:space="preserve">“ (Leidinio Nr.758). Į banko / draudimo bendrovės </w:t>
      </w:r>
      <w:r w:rsidR="003A4AF2" w:rsidRPr="002D3162">
        <w:rPr>
          <w:rFonts w:asciiTheme="minorBidi" w:hAnsiTheme="minorBidi" w:cstheme="minorBidi"/>
          <w:sz w:val="22"/>
          <w:szCs w:val="22"/>
          <w:lang w:val="lt-LT"/>
        </w:rPr>
        <w:t>garantijos / garantinio rašto</w:t>
      </w:r>
      <w:r w:rsidR="005C30B9" w:rsidRPr="002D3162">
        <w:rPr>
          <w:rFonts w:asciiTheme="minorBidi" w:hAnsiTheme="minorBidi" w:cstheme="minorBidi"/>
          <w:sz w:val="22"/>
          <w:szCs w:val="22"/>
          <w:lang w:val="lt-LT"/>
        </w:rPr>
        <w:t xml:space="preserve"> / laidavimo rašto</w:t>
      </w:r>
      <w:r w:rsidR="003A4AF2" w:rsidRPr="002D3162">
        <w:rPr>
          <w:rFonts w:asciiTheme="minorBidi" w:hAnsiTheme="minorBidi" w:cstheme="minorBidi"/>
          <w:sz w:val="22"/>
          <w:szCs w:val="22"/>
          <w:lang w:val="lt-LT"/>
        </w:rPr>
        <w:t xml:space="preserve"> </w:t>
      </w:r>
      <w:r w:rsidR="00082837" w:rsidRPr="002D3162">
        <w:rPr>
          <w:rFonts w:asciiTheme="minorBidi" w:hAnsiTheme="minorBidi" w:cstheme="minorBidi"/>
          <w:sz w:val="22"/>
          <w:szCs w:val="22"/>
          <w:lang w:val="lt-LT"/>
        </w:rPr>
        <w:t>tekstą turi būti įtraukta nuostata, kad šalių ginčai sprendžiami Lietuvos Respublikos teisės aktų nustatyta tvarka, Lietuvos Respublikos teism</w:t>
      </w:r>
      <w:r w:rsidR="00580F24" w:rsidRPr="002D3162">
        <w:rPr>
          <w:rFonts w:asciiTheme="minorBidi" w:hAnsiTheme="minorBidi" w:cstheme="minorBidi"/>
          <w:sz w:val="22"/>
          <w:szCs w:val="22"/>
          <w:lang w:val="lt-LT"/>
        </w:rPr>
        <w:t>uose</w:t>
      </w:r>
      <w:r w:rsidR="00082837" w:rsidRPr="002D3162">
        <w:rPr>
          <w:rFonts w:asciiTheme="minorBidi" w:hAnsiTheme="minorBidi" w:cstheme="minorBidi"/>
          <w:sz w:val="22"/>
          <w:szCs w:val="22"/>
          <w:lang w:val="lt-LT"/>
        </w:rPr>
        <w:t>.</w:t>
      </w:r>
      <w:r w:rsidR="003A4AF2" w:rsidRPr="002D3162">
        <w:rPr>
          <w:rFonts w:asciiTheme="minorBidi" w:hAnsiTheme="minorBidi" w:cstheme="minorBidi"/>
          <w:sz w:val="22"/>
          <w:szCs w:val="22"/>
          <w:lang w:val="lt-LT"/>
        </w:rPr>
        <w:t xml:space="preserve"> (</w:t>
      </w:r>
      <w:r w:rsidR="003A4AF2" w:rsidRPr="002D3162">
        <w:rPr>
          <w:rFonts w:asciiTheme="minorBidi" w:hAnsiTheme="minorBidi" w:cstheme="minorBidi"/>
          <w:i/>
          <w:sz w:val="22"/>
          <w:szCs w:val="22"/>
          <w:lang w:val="lt-LT"/>
        </w:rPr>
        <w:t>Ši nuostata</w:t>
      </w:r>
      <w:r w:rsidR="003A4AF2" w:rsidRPr="002D3162">
        <w:rPr>
          <w:rFonts w:asciiTheme="minorBidi" w:hAnsiTheme="minorBidi" w:cstheme="minorBidi"/>
          <w:sz w:val="22"/>
          <w:szCs w:val="22"/>
          <w:lang w:val="lt-LT"/>
        </w:rPr>
        <w:t xml:space="preserve"> </w:t>
      </w:r>
      <w:r w:rsidR="003A4AF2" w:rsidRPr="002D3162">
        <w:rPr>
          <w:rFonts w:asciiTheme="minorBidi" w:hAnsiTheme="minorBidi" w:cstheme="minorBidi"/>
          <w:i/>
          <w:sz w:val="22"/>
          <w:szCs w:val="22"/>
          <w:lang w:val="lt-LT"/>
        </w:rPr>
        <w:t>taikoma, jeigu Sutarties įvykdymui užtikrinti pateikiama pirmo pareikalavimo banko garantija / draudimo bendrovės garantinis raštas</w:t>
      </w:r>
      <w:r w:rsidR="005C30B9" w:rsidRPr="002D3162">
        <w:rPr>
          <w:rFonts w:asciiTheme="minorBidi" w:hAnsiTheme="minorBidi" w:cstheme="minorBidi"/>
          <w:i/>
          <w:sz w:val="22"/>
          <w:szCs w:val="22"/>
          <w:lang w:val="lt-LT"/>
        </w:rPr>
        <w:t xml:space="preserve"> /</w:t>
      </w:r>
      <w:r w:rsidR="005C30B9" w:rsidRPr="002D3162">
        <w:rPr>
          <w:rFonts w:asciiTheme="minorBidi" w:hAnsiTheme="minorBidi" w:cstheme="minorBidi"/>
          <w:sz w:val="22"/>
          <w:szCs w:val="22"/>
          <w:lang w:val="lt-LT"/>
        </w:rPr>
        <w:t xml:space="preserve"> </w:t>
      </w:r>
      <w:r w:rsidR="005C30B9" w:rsidRPr="002D3162">
        <w:rPr>
          <w:rFonts w:asciiTheme="minorBidi" w:hAnsiTheme="minorBidi" w:cstheme="minorBidi"/>
          <w:i/>
          <w:sz w:val="22"/>
          <w:szCs w:val="22"/>
          <w:lang w:val="lt-LT"/>
        </w:rPr>
        <w:t>draudimo bendrovės laidavimo raštas)</w:t>
      </w:r>
      <w:r w:rsidR="003A4AF2" w:rsidRPr="002D3162">
        <w:rPr>
          <w:rFonts w:asciiTheme="minorBidi" w:hAnsiTheme="minorBidi" w:cstheme="minorBidi"/>
          <w:sz w:val="22"/>
          <w:szCs w:val="22"/>
          <w:lang w:val="lt-LT"/>
        </w:rPr>
        <w:t xml:space="preserve">. </w:t>
      </w:r>
    </w:p>
    <w:p w14:paraId="7C940A92" w14:textId="2483E635" w:rsidR="00697676" w:rsidRPr="002D3162" w:rsidRDefault="00697676" w:rsidP="00697676">
      <w:pPr>
        <w:ind w:firstLine="360"/>
        <w:jc w:val="both"/>
        <w:rPr>
          <w:rFonts w:asciiTheme="minorBidi" w:hAnsiTheme="minorBidi" w:cstheme="minorBidi"/>
          <w:sz w:val="22"/>
          <w:szCs w:val="22"/>
          <w:lang w:val="lt-LT"/>
        </w:rPr>
      </w:pPr>
      <w:r w:rsidRPr="002D3162">
        <w:rPr>
          <w:rFonts w:asciiTheme="minorBidi" w:hAnsiTheme="minorBidi" w:cstheme="minorBidi"/>
          <w:iCs/>
          <w:sz w:val="22"/>
          <w:szCs w:val="22"/>
          <w:lang w:val="lt-LT"/>
        </w:rPr>
        <w:t>B</w:t>
      </w:r>
      <w:r w:rsidRPr="002D3162">
        <w:rPr>
          <w:rFonts w:asciiTheme="minorBidi" w:hAnsiTheme="minorBidi" w:cstheme="minorBidi"/>
          <w:sz w:val="22"/>
          <w:szCs w:val="22"/>
          <w:lang w:val="lt-LT"/>
        </w:rPr>
        <w:t>anko garantija / draudimo bendrovės laidavimo raštas</w:t>
      </w:r>
      <w:r w:rsidRPr="002D3162">
        <w:rPr>
          <w:rFonts w:asciiTheme="minorBidi" w:hAnsiTheme="minorBidi" w:cstheme="minorBidi"/>
          <w:iCs/>
          <w:sz w:val="22"/>
          <w:szCs w:val="22"/>
          <w:lang w:val="lt-LT"/>
        </w:rPr>
        <w:t xml:space="preserve"> turi būti pasirašytas juos išdavusio subjekto kvalifikuotu elektroniniu parašu, </w:t>
      </w:r>
      <w:r w:rsidRPr="002D3162">
        <w:rPr>
          <w:rFonts w:asciiTheme="minorBidi" w:hAnsiTheme="minorBidi" w:cstheme="minorBidi"/>
          <w:sz w:val="22"/>
          <w:szCs w:val="22"/>
          <w:lang w:val="lt-LT"/>
        </w:rPr>
        <w:t xml:space="preserve">atitinkančiu </w:t>
      </w:r>
      <w:r w:rsidRPr="002D3162">
        <w:rPr>
          <w:rFonts w:asciiTheme="minorBidi" w:eastAsia="Calibri" w:hAnsiTheme="minorBidi" w:cstheme="minorBidi"/>
          <w:sz w:val="22"/>
          <w:szCs w:val="22"/>
          <w:lang w:val="lt-LT"/>
        </w:rPr>
        <w:t xml:space="preserve">Lietuvos Respublikos </w:t>
      </w:r>
      <w:r w:rsidRPr="002D3162">
        <w:rPr>
          <w:rFonts w:asciiTheme="minorBidi" w:hAnsiTheme="minorBidi" w:cstheme="minorBidi"/>
          <w:sz w:val="22"/>
          <w:szCs w:val="22"/>
          <w:lang w:val="lt-LT"/>
        </w:rPr>
        <w:t xml:space="preserve">pirkimų, atliekamų vandentvarkos, energetikos, transporto ir pašto paslaugų srities perkančiųjų subjektų, </w:t>
      </w:r>
      <w:r w:rsidRPr="002D3162">
        <w:rPr>
          <w:rFonts w:asciiTheme="minorBidi" w:eastAsia="Calibri" w:hAnsiTheme="minorBidi" w:cstheme="minorBidi"/>
          <w:iCs/>
          <w:sz w:val="22"/>
          <w:szCs w:val="22"/>
          <w:lang w:val="lt-LT"/>
        </w:rPr>
        <w:t>įstatymo 34 straipsnio 11 dalies 2 ir 3 punktuose (arba juos pakeisiančiuose)</w:t>
      </w:r>
      <w:r w:rsidRPr="002D3162">
        <w:rPr>
          <w:rFonts w:asciiTheme="minorBidi" w:hAnsiTheme="minorBidi" w:cstheme="minorBidi"/>
          <w:sz w:val="22"/>
          <w:szCs w:val="22"/>
          <w:lang w:val="lt-LT"/>
        </w:rPr>
        <w:t xml:space="preserve"> </w:t>
      </w:r>
      <w:r w:rsidRPr="002D3162">
        <w:rPr>
          <w:rFonts w:asciiTheme="minorBidi" w:eastAsia="Calibri" w:hAnsiTheme="minorBidi" w:cstheme="minorBidi"/>
          <w:iCs/>
          <w:sz w:val="22"/>
          <w:szCs w:val="22"/>
          <w:lang w:val="lt-LT"/>
        </w:rPr>
        <w:t xml:space="preserve">nustatytus reikalavimus. </w:t>
      </w:r>
    </w:p>
    <w:p w14:paraId="68734673" w14:textId="3F7A6270" w:rsidR="00BF59E5" w:rsidRPr="002D3162" w:rsidRDefault="00BF59E5" w:rsidP="00163446">
      <w:pPr>
        <w:tabs>
          <w:tab w:val="left" w:pos="709"/>
          <w:tab w:val="left" w:pos="900"/>
          <w:tab w:val="left" w:pos="1170"/>
        </w:tabs>
        <w:ind w:firstLine="360"/>
        <w:jc w:val="both"/>
        <w:rPr>
          <w:rFonts w:asciiTheme="minorBidi" w:hAnsiTheme="minorBidi" w:cstheme="minorBidi"/>
          <w:i/>
          <w:color w:val="000000"/>
          <w:spacing w:val="-6"/>
          <w:sz w:val="22"/>
          <w:szCs w:val="22"/>
          <w:lang w:val="lt-LT"/>
        </w:rPr>
      </w:pPr>
      <w:r w:rsidRPr="002D3162">
        <w:rPr>
          <w:rFonts w:asciiTheme="minorBidi" w:hAnsiTheme="minorBidi" w:cstheme="minorBidi"/>
          <w:color w:val="000000"/>
          <w:spacing w:val="-6"/>
          <w:sz w:val="22"/>
          <w:szCs w:val="22"/>
          <w:lang w:val="lt-LT"/>
        </w:rPr>
        <w:t>6.2.</w:t>
      </w:r>
      <w:r w:rsidR="00347F5D" w:rsidRPr="002D3162">
        <w:rPr>
          <w:rFonts w:asciiTheme="minorBidi" w:hAnsiTheme="minorBidi" w:cstheme="minorBidi"/>
          <w:color w:val="000000"/>
          <w:spacing w:val="-6"/>
          <w:sz w:val="22"/>
          <w:szCs w:val="22"/>
          <w:lang w:val="lt-LT"/>
        </w:rPr>
        <w:t>3</w:t>
      </w:r>
      <w:r w:rsidRPr="002D3162">
        <w:rPr>
          <w:rFonts w:asciiTheme="minorBidi" w:hAnsiTheme="minorBidi" w:cstheme="minorBidi"/>
          <w:color w:val="000000"/>
          <w:spacing w:val="-6"/>
          <w:sz w:val="22"/>
          <w:szCs w:val="22"/>
          <w:lang w:val="lt-LT"/>
        </w:rPr>
        <w:t xml:space="preserve">. į Užsakovo sąskaitą padarytu </w:t>
      </w:r>
      <w:r w:rsidR="000C5502" w:rsidRPr="002D3162">
        <w:rPr>
          <w:rFonts w:asciiTheme="minorBidi" w:hAnsiTheme="minorBidi" w:cstheme="minorBidi"/>
          <w:color w:val="000000"/>
          <w:spacing w:val="-6"/>
          <w:sz w:val="22"/>
          <w:szCs w:val="22"/>
          <w:lang w:val="lt-LT"/>
        </w:rPr>
        <w:t xml:space="preserve">mokėjimo </w:t>
      </w:r>
      <w:r w:rsidRPr="002D3162">
        <w:rPr>
          <w:rFonts w:asciiTheme="minorBidi" w:hAnsiTheme="minorBidi" w:cstheme="minorBidi"/>
          <w:color w:val="000000"/>
          <w:spacing w:val="-6"/>
          <w:sz w:val="22"/>
          <w:szCs w:val="22"/>
          <w:lang w:val="lt-LT"/>
        </w:rPr>
        <w:t xml:space="preserve">pavedimu. </w:t>
      </w:r>
    </w:p>
    <w:p w14:paraId="045AFF56" w14:textId="0ACB263D" w:rsidR="00FE1731" w:rsidRPr="002D3162" w:rsidRDefault="00FE1731" w:rsidP="00163446">
      <w:pPr>
        <w:tabs>
          <w:tab w:val="left" w:pos="709"/>
          <w:tab w:val="left" w:pos="900"/>
          <w:tab w:val="left" w:pos="1170"/>
        </w:tabs>
        <w:ind w:firstLine="360"/>
        <w:jc w:val="both"/>
        <w:rPr>
          <w:rFonts w:asciiTheme="minorBidi" w:hAnsiTheme="minorBidi" w:cstheme="minorBidi"/>
          <w:spacing w:val="1"/>
          <w:sz w:val="22"/>
          <w:szCs w:val="22"/>
          <w:lang w:val="lt-LT"/>
        </w:rPr>
      </w:pPr>
      <w:r w:rsidRPr="002D3162">
        <w:rPr>
          <w:rFonts w:asciiTheme="minorBidi" w:hAnsiTheme="minorBidi" w:cstheme="minorBidi"/>
          <w:color w:val="000000"/>
          <w:spacing w:val="-6"/>
          <w:sz w:val="22"/>
          <w:szCs w:val="22"/>
          <w:lang w:val="lt-LT"/>
        </w:rPr>
        <w:lastRenderedPageBreak/>
        <w:t>6.</w:t>
      </w:r>
      <w:r w:rsidR="008E4ACC" w:rsidRPr="002D3162">
        <w:rPr>
          <w:rFonts w:asciiTheme="minorBidi" w:hAnsiTheme="minorBidi" w:cstheme="minorBidi"/>
          <w:color w:val="000000"/>
          <w:spacing w:val="-6"/>
          <w:sz w:val="22"/>
          <w:szCs w:val="22"/>
          <w:lang w:val="lt-LT"/>
        </w:rPr>
        <w:t>2.</w:t>
      </w:r>
      <w:r w:rsidRPr="002D3162">
        <w:rPr>
          <w:rFonts w:asciiTheme="minorBidi" w:hAnsiTheme="minorBidi" w:cstheme="minorBidi"/>
          <w:color w:val="000000"/>
          <w:spacing w:val="-6"/>
          <w:sz w:val="22"/>
          <w:szCs w:val="22"/>
          <w:lang w:val="lt-LT"/>
        </w:rPr>
        <w:t xml:space="preserve">4. </w:t>
      </w:r>
      <w:r w:rsidRPr="002D3162">
        <w:rPr>
          <w:rFonts w:asciiTheme="minorBidi" w:hAnsiTheme="minorBidi" w:cstheme="minorBidi"/>
          <w:sz w:val="22"/>
          <w:szCs w:val="22"/>
          <w:lang w:val="lt-LT"/>
        </w:rPr>
        <w:t xml:space="preserve">Prievolių įvykdymo </w:t>
      </w:r>
      <w:r w:rsidRPr="002D3162">
        <w:rPr>
          <w:rFonts w:asciiTheme="minorBidi" w:hAnsiTheme="minorBidi" w:cstheme="minorBidi"/>
          <w:iCs/>
          <w:sz w:val="22"/>
          <w:szCs w:val="22"/>
          <w:lang w:val="lt-LT"/>
        </w:rPr>
        <w:t xml:space="preserve">užtikrinimą patvirtinantys dokumentai </w:t>
      </w:r>
      <w:r w:rsidR="00F53EE8" w:rsidRPr="002D3162">
        <w:rPr>
          <w:rFonts w:asciiTheme="minorBidi" w:hAnsiTheme="minorBidi" w:cstheme="minorBidi"/>
          <w:iCs/>
          <w:sz w:val="22"/>
          <w:szCs w:val="22"/>
          <w:lang w:val="lt-LT"/>
        </w:rPr>
        <w:t>Užsakovui</w:t>
      </w:r>
      <w:r w:rsidRPr="002D3162">
        <w:rPr>
          <w:rFonts w:asciiTheme="minorBidi" w:hAnsiTheme="minorBidi" w:cstheme="minorBidi"/>
          <w:iCs/>
          <w:sz w:val="22"/>
          <w:szCs w:val="22"/>
          <w:lang w:val="lt-LT"/>
        </w:rPr>
        <w:t xml:space="preserve"> turi būti teikiami tik elektroniniu būdu.</w:t>
      </w:r>
    </w:p>
    <w:p w14:paraId="2CDE5FCA" w14:textId="6EB05E22" w:rsidR="004C668C" w:rsidRPr="002D3162" w:rsidRDefault="00BF59E5" w:rsidP="001B3965">
      <w:pPr>
        <w:tabs>
          <w:tab w:val="left" w:pos="360"/>
          <w:tab w:val="left" w:pos="900"/>
        </w:tabs>
        <w:ind w:firstLine="360"/>
        <w:jc w:val="both"/>
        <w:rPr>
          <w:rFonts w:asciiTheme="minorBidi" w:hAnsiTheme="minorBidi" w:cstheme="minorBidi"/>
          <w:color w:val="000000"/>
          <w:spacing w:val="-6"/>
          <w:sz w:val="22"/>
          <w:szCs w:val="22"/>
          <w:lang w:val="lt-LT"/>
        </w:rPr>
      </w:pPr>
      <w:r w:rsidRPr="002D3162">
        <w:rPr>
          <w:rFonts w:asciiTheme="minorBidi" w:hAnsiTheme="minorBidi" w:cstheme="minorBidi"/>
          <w:spacing w:val="-5"/>
          <w:sz w:val="22"/>
          <w:szCs w:val="22"/>
          <w:lang w:val="lt-LT"/>
        </w:rPr>
        <w:t>6.3. Kiti</w:t>
      </w:r>
      <w:r w:rsidRPr="002D3162">
        <w:rPr>
          <w:rFonts w:asciiTheme="minorBidi" w:hAnsiTheme="minorBidi" w:cstheme="minorBidi"/>
          <w:color w:val="000000"/>
          <w:spacing w:val="-6"/>
          <w:sz w:val="22"/>
          <w:szCs w:val="22"/>
          <w:lang w:val="lt-LT"/>
        </w:rPr>
        <w:t xml:space="preserve">, nei nurodyti </w:t>
      </w:r>
      <w:r w:rsidR="002F37FD" w:rsidRPr="002D3162">
        <w:rPr>
          <w:rFonts w:asciiTheme="minorBidi" w:hAnsiTheme="minorBidi" w:cstheme="minorBidi"/>
          <w:color w:val="000000"/>
          <w:spacing w:val="-6"/>
          <w:sz w:val="22"/>
          <w:szCs w:val="22"/>
          <w:lang w:val="lt-LT"/>
        </w:rPr>
        <w:t xml:space="preserve">šios </w:t>
      </w:r>
      <w:r w:rsidRPr="002D3162">
        <w:rPr>
          <w:rFonts w:asciiTheme="minorBidi" w:hAnsiTheme="minorBidi" w:cstheme="minorBidi"/>
          <w:color w:val="000000"/>
          <w:spacing w:val="-6"/>
          <w:sz w:val="22"/>
          <w:szCs w:val="22"/>
          <w:lang w:val="lt-LT"/>
        </w:rPr>
        <w:t>Sutarties 6.2.1 – 6.2.</w:t>
      </w:r>
      <w:r w:rsidR="00347F5D" w:rsidRPr="002D3162">
        <w:rPr>
          <w:rFonts w:asciiTheme="minorBidi" w:hAnsiTheme="minorBidi" w:cstheme="minorBidi"/>
          <w:color w:val="000000"/>
          <w:spacing w:val="-6"/>
          <w:sz w:val="22"/>
          <w:szCs w:val="22"/>
          <w:lang w:val="lt-LT"/>
        </w:rPr>
        <w:t>3</w:t>
      </w:r>
      <w:r w:rsidRPr="002D3162">
        <w:rPr>
          <w:rFonts w:asciiTheme="minorBidi" w:hAnsiTheme="minorBidi" w:cstheme="minorBidi"/>
          <w:color w:val="000000"/>
          <w:spacing w:val="-6"/>
          <w:sz w:val="22"/>
          <w:szCs w:val="22"/>
          <w:lang w:val="lt-LT"/>
        </w:rPr>
        <w:t xml:space="preserve"> punktuose, Sutarties įvykdymo užtikrinimo būdai nepriimami. </w:t>
      </w:r>
    </w:p>
    <w:p w14:paraId="233A92FB" w14:textId="6A0DA478" w:rsidR="004C668C" w:rsidRPr="002D3162" w:rsidRDefault="00FE1731" w:rsidP="001B3965">
      <w:pPr>
        <w:tabs>
          <w:tab w:val="left" w:pos="360"/>
          <w:tab w:val="left" w:pos="900"/>
        </w:tabs>
        <w:ind w:firstLine="360"/>
        <w:jc w:val="both"/>
        <w:rPr>
          <w:rFonts w:asciiTheme="minorBidi" w:hAnsiTheme="minorBidi" w:cstheme="minorBidi"/>
          <w:color w:val="000000"/>
          <w:spacing w:val="-6"/>
          <w:sz w:val="22"/>
          <w:szCs w:val="22"/>
          <w:lang w:val="lt-LT"/>
        </w:rPr>
      </w:pPr>
      <w:r w:rsidRPr="002D3162">
        <w:rPr>
          <w:rFonts w:asciiTheme="minorBidi" w:hAnsiTheme="minorBidi" w:cstheme="minorBidi"/>
          <w:color w:val="000000"/>
          <w:spacing w:val="-6"/>
          <w:sz w:val="22"/>
          <w:szCs w:val="22"/>
          <w:lang w:val="lt-LT"/>
        </w:rPr>
        <w:t>6.4.</w:t>
      </w:r>
      <w:r w:rsidRPr="002D3162">
        <w:rPr>
          <w:rFonts w:asciiTheme="minorBidi" w:hAnsiTheme="minorBidi" w:cstheme="minorBidi"/>
          <w:i/>
          <w:color w:val="000000"/>
          <w:spacing w:val="-6"/>
          <w:sz w:val="22"/>
          <w:szCs w:val="22"/>
          <w:lang w:val="lt-LT"/>
        </w:rPr>
        <w:t xml:space="preserve"> </w:t>
      </w:r>
      <w:r w:rsidRPr="002D3162">
        <w:rPr>
          <w:rFonts w:asciiTheme="minorBidi" w:hAnsiTheme="minorBidi" w:cstheme="minorBidi"/>
          <w:sz w:val="22"/>
          <w:szCs w:val="22"/>
          <w:lang w:val="lt-LT"/>
        </w:rPr>
        <w:t xml:space="preserve">Prievolių įvykdymo </w:t>
      </w:r>
      <w:r w:rsidRPr="002D3162">
        <w:rPr>
          <w:rFonts w:asciiTheme="minorBidi" w:hAnsiTheme="minorBidi" w:cstheme="minorBidi"/>
          <w:iCs/>
          <w:sz w:val="22"/>
          <w:szCs w:val="22"/>
          <w:lang w:val="lt-LT"/>
        </w:rPr>
        <w:t xml:space="preserve">užtikrinimą patvirtinantys dokumentai </w:t>
      </w:r>
      <w:r w:rsidR="004C668C" w:rsidRPr="002D3162">
        <w:rPr>
          <w:rFonts w:asciiTheme="minorBidi" w:hAnsiTheme="minorBidi" w:cstheme="minorBidi"/>
          <w:iCs/>
          <w:sz w:val="22"/>
          <w:szCs w:val="22"/>
          <w:lang w:val="lt-LT"/>
        </w:rPr>
        <w:t>Užsakovui</w:t>
      </w:r>
      <w:r w:rsidRPr="002D3162">
        <w:rPr>
          <w:rFonts w:asciiTheme="minorBidi" w:hAnsiTheme="minorBidi" w:cstheme="minorBidi"/>
          <w:iCs/>
          <w:sz w:val="22"/>
          <w:szCs w:val="22"/>
          <w:lang w:val="lt-LT"/>
        </w:rPr>
        <w:t xml:space="preserve"> turi būti teikiami tik elektroniniu būdu.</w:t>
      </w:r>
      <w:r w:rsidR="004C668C" w:rsidRPr="002D3162">
        <w:rPr>
          <w:rFonts w:asciiTheme="minorBidi" w:hAnsiTheme="minorBidi" w:cstheme="minorBidi"/>
          <w:iCs/>
          <w:sz w:val="22"/>
          <w:szCs w:val="22"/>
          <w:lang w:val="lt-LT"/>
        </w:rPr>
        <w:t xml:space="preserve"> </w:t>
      </w:r>
      <w:r w:rsidR="004C668C" w:rsidRPr="002D3162">
        <w:rPr>
          <w:rFonts w:asciiTheme="minorBidi" w:eastAsia="Calibri" w:hAnsiTheme="minorBidi" w:cstheme="minorBidi"/>
          <w:iCs/>
          <w:sz w:val="22"/>
          <w:szCs w:val="22"/>
          <w:lang w:val="lt-LT"/>
        </w:rPr>
        <w:t xml:space="preserve">Kitokiu būdu </w:t>
      </w:r>
      <w:r w:rsidR="004C668C" w:rsidRPr="002D3162">
        <w:rPr>
          <w:rFonts w:asciiTheme="minorBidi" w:hAnsiTheme="minorBidi" w:cstheme="minorBidi"/>
          <w:sz w:val="22"/>
          <w:szCs w:val="22"/>
          <w:lang w:val="lt-LT"/>
        </w:rPr>
        <w:t xml:space="preserve">prievolių įvykdymo </w:t>
      </w:r>
      <w:r w:rsidR="004C668C" w:rsidRPr="002D3162">
        <w:rPr>
          <w:rFonts w:asciiTheme="minorBidi" w:hAnsiTheme="minorBidi" w:cstheme="minorBidi"/>
          <w:iCs/>
          <w:sz w:val="22"/>
          <w:szCs w:val="22"/>
          <w:lang w:val="lt-LT"/>
        </w:rPr>
        <w:t>užtikrinimą patvirtinantys dokumentai</w:t>
      </w:r>
      <w:r w:rsidR="004C668C" w:rsidRPr="002D3162">
        <w:rPr>
          <w:rFonts w:asciiTheme="minorBidi" w:eastAsia="Calibri" w:hAnsiTheme="minorBidi" w:cstheme="minorBidi"/>
          <w:iCs/>
          <w:sz w:val="22"/>
          <w:szCs w:val="22"/>
          <w:lang w:val="lt-LT"/>
        </w:rPr>
        <w:t xml:space="preserve"> gali būti pateikti tik tokiu atveju, jei bankas ar draudimo bendrovė neišdavinėja kvalifikuotu elektroniniu parašu pasirašytų dokumentų ir tai patys patvirtina.</w:t>
      </w:r>
    </w:p>
    <w:p w14:paraId="44F283F7" w14:textId="2B9E0A7E"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5</w:t>
      </w:r>
      <w:r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5"/>
          <w:sz w:val="22"/>
          <w:szCs w:val="22"/>
          <w:lang w:val="lt-LT"/>
        </w:rPr>
        <w:t>Sutarties</w:t>
      </w:r>
      <w:r w:rsidRPr="002D3162">
        <w:rPr>
          <w:rFonts w:asciiTheme="minorBidi" w:hAnsiTheme="minorBidi" w:cstheme="minorBidi"/>
          <w:spacing w:val="1"/>
          <w:sz w:val="22"/>
          <w:szCs w:val="22"/>
          <w:lang w:val="lt-LT"/>
        </w:rPr>
        <w:t xml:space="preserve"> įvykdymo užtikrinimo galiojimo terminas privalo </w:t>
      </w:r>
      <w:r w:rsidR="0034301F" w:rsidRPr="002D3162">
        <w:rPr>
          <w:rFonts w:asciiTheme="minorBidi" w:hAnsiTheme="minorBidi" w:cstheme="minorBidi"/>
          <w:spacing w:val="1"/>
          <w:sz w:val="22"/>
          <w:szCs w:val="22"/>
          <w:lang w:val="lt-LT"/>
        </w:rPr>
        <w:t xml:space="preserve">ne trumpesnis kaip </w:t>
      </w:r>
      <w:r w:rsidR="0034301F" w:rsidRPr="002D3162">
        <w:rPr>
          <w:rFonts w:asciiTheme="minorBidi" w:hAnsiTheme="minorBidi" w:cstheme="minorBidi"/>
          <w:sz w:val="22"/>
          <w:szCs w:val="22"/>
          <w:lang w:val="lt-LT"/>
        </w:rPr>
        <w:t>Vykdytojo visų sutartinių įsipareigojimų, įskaitant, bet neapsiribojant, netesybų mokėjim</w:t>
      </w:r>
      <w:r w:rsidR="00B52492" w:rsidRPr="002D3162">
        <w:rPr>
          <w:rFonts w:asciiTheme="minorBidi" w:hAnsiTheme="minorBidi" w:cstheme="minorBidi"/>
          <w:sz w:val="22"/>
          <w:szCs w:val="22"/>
          <w:lang w:val="lt-LT"/>
        </w:rPr>
        <w:t>o</w:t>
      </w:r>
      <w:r w:rsidR="0034301F" w:rsidRPr="002D3162">
        <w:rPr>
          <w:rFonts w:asciiTheme="minorBidi" w:hAnsiTheme="minorBidi" w:cstheme="minorBidi"/>
          <w:sz w:val="22"/>
          <w:szCs w:val="22"/>
          <w:lang w:val="lt-LT"/>
        </w:rPr>
        <w:t xml:space="preserve"> pabaiga.</w:t>
      </w:r>
    </w:p>
    <w:p w14:paraId="26BD72A0" w14:textId="69053DD7"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6</w:t>
      </w:r>
      <w:r w:rsidRPr="002D3162">
        <w:rPr>
          <w:rFonts w:asciiTheme="minorBidi" w:hAnsiTheme="minorBidi" w:cstheme="minorBidi"/>
          <w:spacing w:val="1"/>
          <w:sz w:val="22"/>
          <w:szCs w:val="22"/>
          <w:lang w:val="lt-LT"/>
        </w:rPr>
        <w:t>.</w:t>
      </w:r>
      <w:r w:rsidR="00900991"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1"/>
          <w:sz w:val="22"/>
          <w:szCs w:val="22"/>
          <w:lang w:val="lt-LT"/>
        </w:rPr>
        <w:t xml:space="preserve">Jeigu Paslaugų teikėjas Sutartyje nustatyta tvarka Sutarties nesudaro arba nepateikia Sutarties įvykdymo užtikrinimo per 10 (dešimt) kalendorinių dienų po Sutarties </w:t>
      </w:r>
      <w:r w:rsidRPr="002D3162">
        <w:rPr>
          <w:rFonts w:asciiTheme="minorBidi" w:hAnsiTheme="minorBidi" w:cstheme="minorBidi"/>
          <w:spacing w:val="-5"/>
          <w:sz w:val="22"/>
          <w:szCs w:val="22"/>
          <w:lang w:val="lt-LT"/>
        </w:rPr>
        <w:t>pasirašymo</w:t>
      </w:r>
      <w:r w:rsidRPr="002D3162">
        <w:rPr>
          <w:rFonts w:asciiTheme="minorBidi" w:hAnsiTheme="minorBidi" w:cstheme="minorBidi"/>
          <w:spacing w:val="1"/>
          <w:sz w:val="22"/>
          <w:szCs w:val="22"/>
          <w:lang w:val="lt-LT"/>
        </w:rPr>
        <w:t>, Sutartis laikoma nesudaryta, o Užsakovas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4CE31A13" w14:textId="3B49BCA4"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7</w:t>
      </w:r>
      <w:r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5"/>
          <w:sz w:val="22"/>
          <w:szCs w:val="22"/>
          <w:lang w:val="lt-LT"/>
        </w:rPr>
        <w:t>Užsakovui</w:t>
      </w:r>
      <w:r w:rsidRPr="002D3162">
        <w:rPr>
          <w:rFonts w:asciiTheme="minorBidi" w:hAnsiTheme="minorBidi" w:cstheme="minorBidi"/>
          <w:spacing w:val="1"/>
          <w:sz w:val="22"/>
          <w:szCs w:val="22"/>
          <w:lang w:val="lt-LT"/>
        </w:rPr>
        <w:t xml:space="preserve"> gavus informacij</w:t>
      </w:r>
      <w:r w:rsidR="00140F77" w:rsidRPr="002D3162">
        <w:rPr>
          <w:rFonts w:asciiTheme="minorBidi" w:hAnsiTheme="minorBidi" w:cstheme="minorBidi"/>
          <w:spacing w:val="1"/>
          <w:sz w:val="22"/>
          <w:szCs w:val="22"/>
          <w:lang w:val="lt-LT"/>
        </w:rPr>
        <w:t>ą</w:t>
      </w:r>
      <w:r w:rsidRPr="002D3162">
        <w:rPr>
          <w:rFonts w:asciiTheme="minorBidi" w:hAnsiTheme="minorBidi" w:cstheme="minorBidi"/>
          <w:spacing w:val="1"/>
          <w:sz w:val="22"/>
          <w:szCs w:val="22"/>
          <w:lang w:val="lt-LT"/>
        </w:rPr>
        <w:t>, jog bankas</w:t>
      </w:r>
      <w:r w:rsidR="00697676" w:rsidRPr="002D3162">
        <w:rPr>
          <w:rFonts w:asciiTheme="minorBidi" w:hAnsiTheme="minorBidi" w:cstheme="minorBidi"/>
          <w:spacing w:val="1"/>
          <w:sz w:val="22"/>
          <w:szCs w:val="22"/>
          <w:lang w:val="lt-LT"/>
        </w:rPr>
        <w:t xml:space="preserve"> / draudimo bendrovę</w:t>
      </w:r>
      <w:r w:rsidRPr="002D3162">
        <w:rPr>
          <w:rFonts w:asciiTheme="minorBidi" w:hAnsiTheme="minorBidi" w:cstheme="minorBidi"/>
          <w:spacing w:val="1"/>
          <w:sz w:val="22"/>
          <w:szCs w:val="22"/>
          <w:lang w:val="lt-LT"/>
        </w:rPr>
        <w:t xml:space="preserve"> išdavęs garantiją</w:t>
      </w:r>
      <w:r w:rsidR="00697676" w:rsidRPr="002D3162">
        <w:rPr>
          <w:rFonts w:asciiTheme="minorBidi" w:hAnsiTheme="minorBidi" w:cstheme="minorBidi"/>
          <w:spacing w:val="1"/>
          <w:sz w:val="22"/>
          <w:szCs w:val="22"/>
          <w:lang w:val="lt-LT"/>
        </w:rPr>
        <w:t xml:space="preserve"> / laidavimo raštą</w:t>
      </w:r>
      <w:r w:rsidRPr="002D3162">
        <w:rPr>
          <w:rFonts w:asciiTheme="minorBidi" w:hAnsiTheme="minorBidi" w:cstheme="minorBidi"/>
          <w:spacing w:val="1"/>
          <w:sz w:val="22"/>
          <w:szCs w:val="22"/>
          <w:lang w:val="lt-LT"/>
        </w:rPr>
        <w:t xml:space="preserve"> nebeatitinka</w:t>
      </w:r>
      <w:r w:rsidR="007C1478"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1"/>
          <w:sz w:val="22"/>
          <w:szCs w:val="22"/>
          <w:lang w:val="lt-LT"/>
        </w:rPr>
        <w:t>Sutartyje keliamų reikalavimų, Paslaugų teikėjas įsipareigoja per 1</w:t>
      </w:r>
      <w:r w:rsidR="00FC7F01" w:rsidRPr="002D3162">
        <w:rPr>
          <w:rFonts w:asciiTheme="minorBidi" w:hAnsiTheme="minorBidi" w:cstheme="minorBidi"/>
          <w:spacing w:val="1"/>
          <w:sz w:val="22"/>
          <w:szCs w:val="22"/>
          <w:lang w:val="lt-LT"/>
        </w:rPr>
        <w:t>0</w:t>
      </w:r>
      <w:r w:rsidRPr="002D3162">
        <w:rPr>
          <w:rFonts w:asciiTheme="minorBidi" w:hAnsiTheme="minorBidi" w:cstheme="minorBidi"/>
          <w:spacing w:val="1"/>
          <w:sz w:val="22"/>
          <w:szCs w:val="22"/>
          <w:lang w:val="lt-LT"/>
        </w:rPr>
        <w:t xml:space="preserve"> (</w:t>
      </w:r>
      <w:r w:rsidR="00FC7F01" w:rsidRPr="002D3162">
        <w:rPr>
          <w:rFonts w:asciiTheme="minorBidi" w:hAnsiTheme="minorBidi" w:cstheme="minorBidi"/>
          <w:spacing w:val="1"/>
          <w:sz w:val="22"/>
          <w:szCs w:val="22"/>
          <w:lang w:val="lt-LT"/>
        </w:rPr>
        <w:t>dešimt</w:t>
      </w:r>
      <w:r w:rsidRPr="002D3162">
        <w:rPr>
          <w:rFonts w:asciiTheme="minorBidi" w:hAnsiTheme="minorBidi" w:cstheme="minorBidi"/>
          <w:spacing w:val="1"/>
          <w:sz w:val="22"/>
          <w:szCs w:val="22"/>
          <w:lang w:val="lt-LT"/>
        </w:rPr>
        <w:t xml:space="preserve">) </w:t>
      </w:r>
      <w:r w:rsidR="00436F45" w:rsidRPr="002D3162">
        <w:rPr>
          <w:rFonts w:asciiTheme="minorBidi" w:hAnsiTheme="minorBidi" w:cstheme="minorBidi"/>
          <w:spacing w:val="1"/>
          <w:sz w:val="22"/>
          <w:szCs w:val="22"/>
          <w:lang w:val="lt-LT"/>
        </w:rPr>
        <w:t xml:space="preserve">kalendorinių </w:t>
      </w:r>
      <w:r w:rsidRPr="002D3162">
        <w:rPr>
          <w:rFonts w:asciiTheme="minorBidi" w:hAnsiTheme="minorBidi" w:cstheme="minorBidi"/>
          <w:spacing w:val="1"/>
          <w:sz w:val="22"/>
          <w:szCs w:val="22"/>
          <w:lang w:val="lt-LT"/>
        </w:rPr>
        <w:t>dienų nuo Užsakovo reikalavimo pateikti banko</w:t>
      </w:r>
      <w:r w:rsidR="00697676" w:rsidRPr="002D3162">
        <w:rPr>
          <w:rFonts w:asciiTheme="minorBidi" w:hAnsiTheme="minorBidi" w:cstheme="minorBidi"/>
          <w:spacing w:val="1"/>
          <w:sz w:val="22"/>
          <w:szCs w:val="22"/>
          <w:lang w:val="lt-LT"/>
        </w:rPr>
        <w:t xml:space="preserve"> / draudimo bendrovės</w:t>
      </w:r>
      <w:r w:rsidRPr="002D3162">
        <w:rPr>
          <w:rFonts w:asciiTheme="minorBidi" w:hAnsiTheme="minorBidi" w:cstheme="minorBidi"/>
          <w:spacing w:val="1"/>
          <w:sz w:val="22"/>
          <w:szCs w:val="22"/>
          <w:lang w:val="lt-LT"/>
        </w:rPr>
        <w:t xml:space="preserve"> garantiją</w:t>
      </w:r>
      <w:r w:rsidR="00697676" w:rsidRPr="002D3162">
        <w:rPr>
          <w:rFonts w:asciiTheme="minorBidi" w:hAnsiTheme="minorBidi" w:cstheme="minorBidi"/>
          <w:spacing w:val="1"/>
          <w:sz w:val="22"/>
          <w:szCs w:val="22"/>
          <w:lang w:val="lt-LT"/>
        </w:rPr>
        <w:t xml:space="preserve"> / laidavimo </w:t>
      </w:r>
      <w:r w:rsidR="005A586E" w:rsidRPr="002D3162">
        <w:rPr>
          <w:rFonts w:asciiTheme="minorBidi" w:hAnsiTheme="minorBidi" w:cstheme="minorBidi"/>
          <w:spacing w:val="1"/>
          <w:sz w:val="22"/>
          <w:szCs w:val="22"/>
          <w:lang w:val="lt-LT"/>
        </w:rPr>
        <w:t>raštą atitinkančius</w:t>
      </w:r>
      <w:r w:rsidR="007C1478"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1"/>
          <w:sz w:val="22"/>
          <w:szCs w:val="22"/>
          <w:lang w:val="lt-LT"/>
        </w:rPr>
        <w:t>Sutartyje nustatytus reikalavimus. Paslaugų teikėjui to nepadarius, Paslaugų teikėjas laikytinas iš esmės pažeidusiu Sutartį ir Užsakovas įgyja teisę vienašališkai nutraukti Sutartį bei reikalauti visų nuostolių atlyginimo.</w:t>
      </w:r>
    </w:p>
    <w:p w14:paraId="3F6C1C5A" w14:textId="2D9B7B17"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 Užsakovas gali pasinaudoti Sutarties įvykdymo užtikrinimu, esant bet kuriai iš žemiau nurodytų aplinkybių:</w:t>
      </w:r>
    </w:p>
    <w:p w14:paraId="31886D2E" w14:textId="40CDE6E4"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.1. Paslaugų teikėjas nevykdo arba netinkamai vykdo savo įsipareigojimus pagal Sutartį;</w:t>
      </w:r>
    </w:p>
    <w:p w14:paraId="59D1584C" w14:textId="361F81E2"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 xml:space="preserve">.2. Paslaugų teikėjas, per protingai nustatytą laikotarpį, neįvykdo Užsakovo nurodymo ištaisyti </w:t>
      </w:r>
      <w:r w:rsidR="006903E3" w:rsidRPr="002D3162">
        <w:rPr>
          <w:rFonts w:asciiTheme="minorBidi" w:hAnsiTheme="minorBidi" w:cstheme="minorBidi"/>
          <w:spacing w:val="1"/>
          <w:sz w:val="22"/>
          <w:szCs w:val="22"/>
          <w:lang w:val="lt-LT"/>
        </w:rPr>
        <w:t>Paslaugų trūkumus</w:t>
      </w:r>
      <w:r w:rsidRPr="002D3162">
        <w:rPr>
          <w:rFonts w:asciiTheme="minorBidi" w:hAnsiTheme="minorBidi" w:cstheme="minorBidi"/>
          <w:spacing w:val="1"/>
          <w:sz w:val="22"/>
          <w:szCs w:val="22"/>
          <w:lang w:val="lt-LT"/>
        </w:rPr>
        <w:t>;</w:t>
      </w:r>
    </w:p>
    <w:p w14:paraId="4F354C9A" w14:textId="71C698C2" w:rsidR="00BF59E5" w:rsidRPr="002D3162" w:rsidRDefault="00BF59E5" w:rsidP="00163446">
      <w:pPr>
        <w:tabs>
          <w:tab w:val="left" w:pos="360"/>
          <w:tab w:val="left" w:pos="90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 xml:space="preserve">.3. </w:t>
      </w:r>
      <w:r w:rsidR="00900991" w:rsidRPr="002D3162">
        <w:rPr>
          <w:rFonts w:asciiTheme="minorBidi" w:hAnsiTheme="minorBidi" w:cstheme="minorBidi"/>
          <w:spacing w:val="1"/>
          <w:sz w:val="22"/>
          <w:szCs w:val="22"/>
          <w:lang w:val="lt-LT"/>
        </w:rPr>
        <w:t>Paslaugų teikėjui</w:t>
      </w:r>
      <w:r w:rsidRPr="002D3162">
        <w:rPr>
          <w:rFonts w:asciiTheme="minorBidi" w:hAnsiTheme="minorBidi" w:cstheme="minorBidi"/>
          <w:spacing w:val="1"/>
          <w:sz w:val="22"/>
          <w:szCs w:val="22"/>
          <w:lang w:val="lt-LT"/>
        </w:rPr>
        <w:t xml:space="preserve"> iškeliama bankroto byla arba jis yra likviduojamas, arba sustabdo ūkinę veiklą;</w:t>
      </w:r>
    </w:p>
    <w:p w14:paraId="4AC8867D" w14:textId="6349D467" w:rsidR="00BF59E5" w:rsidRPr="002D3162" w:rsidRDefault="00BF59E5">
      <w:pPr>
        <w:tabs>
          <w:tab w:val="left" w:pos="360"/>
          <w:tab w:val="left" w:pos="900"/>
        </w:tabs>
        <w:jc w:val="both"/>
        <w:rPr>
          <w:rFonts w:asciiTheme="minorBidi" w:hAnsiTheme="minorBidi" w:cstheme="minorBidi"/>
          <w:spacing w:val="1"/>
          <w:sz w:val="22"/>
          <w:szCs w:val="22"/>
          <w:lang w:val="lt-LT"/>
        </w:rPr>
        <w:pPrChange w:id="5" w:author="Rūta Pugžlienė" w:date="2021-10-05T11:49:00Z">
          <w:pPr>
            <w:tabs>
              <w:tab w:val="left" w:pos="360"/>
              <w:tab w:val="left" w:pos="900"/>
            </w:tabs>
            <w:ind w:firstLine="360"/>
            <w:jc w:val="both"/>
          </w:pPr>
        </w:pPrChange>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.4.</w:t>
      </w:r>
      <w:ins w:id="6" w:author="Rūta Pugžlienė" w:date="2021-10-05T11:49:00Z">
        <w:r w:rsidR="001D08F2" w:rsidRPr="001D08F2">
          <w:rPr>
            <w:rFonts w:ascii="Arial" w:hAnsi="Arial" w:cs="Arial"/>
            <w:spacing w:val="1"/>
            <w:sz w:val="22"/>
            <w:szCs w:val="22"/>
            <w:lang w:val="lt-LT"/>
          </w:rPr>
          <w:t xml:space="preserve"> jei dėl bet kokių Paslaugų teikėjo veiksmų (veikimo ar neveikimo) Užsakovas patyrė tiesioginius nuostolius;</w:t>
        </w:r>
      </w:ins>
      <w:del w:id="7" w:author="Rūta Pugžlienė" w:date="2021-10-05T11:49:00Z">
        <w:r w:rsidRPr="002D3162" w:rsidDel="00485E26">
          <w:rPr>
            <w:rFonts w:asciiTheme="minorBidi" w:hAnsiTheme="minorBidi" w:cstheme="minorBidi"/>
            <w:spacing w:val="1"/>
            <w:sz w:val="22"/>
            <w:szCs w:val="22"/>
            <w:lang w:val="lt-LT"/>
          </w:rPr>
          <w:delText xml:space="preserve"> jei dėl bet kokių Paslaugų teikėjo veiksmų (veikimo ar neveikimo) Užsakovas patyrė</w:delText>
        </w:r>
        <w:r w:rsidR="00140F77" w:rsidRPr="002D3162" w:rsidDel="00485E26">
          <w:rPr>
            <w:rFonts w:asciiTheme="minorBidi" w:hAnsiTheme="minorBidi" w:cstheme="minorBidi"/>
            <w:spacing w:val="1"/>
            <w:sz w:val="22"/>
            <w:szCs w:val="22"/>
            <w:lang w:val="lt-LT"/>
          </w:rPr>
          <w:delText xml:space="preserve"> </w:delText>
        </w:r>
        <w:r w:rsidRPr="002D3162" w:rsidDel="00485E26">
          <w:rPr>
            <w:rFonts w:asciiTheme="minorBidi" w:hAnsiTheme="minorBidi" w:cstheme="minorBidi"/>
            <w:spacing w:val="1"/>
            <w:sz w:val="22"/>
            <w:szCs w:val="22"/>
            <w:lang w:val="lt-LT"/>
          </w:rPr>
          <w:delText>nuostolius (įskaitant, bet neapribojant, papildomas išlaidas, negautas pajamas ar kitus tiesioginius ir netiesioginius nuostolius, delspinigius ir (arba) baudas)</w:delText>
        </w:r>
      </w:del>
      <w:r w:rsidRPr="002D3162">
        <w:rPr>
          <w:rFonts w:asciiTheme="minorBidi" w:hAnsiTheme="minorBidi" w:cstheme="minorBidi"/>
          <w:spacing w:val="1"/>
          <w:sz w:val="22"/>
          <w:szCs w:val="22"/>
          <w:lang w:val="lt-LT"/>
        </w:rPr>
        <w:t>;</w:t>
      </w:r>
    </w:p>
    <w:p w14:paraId="09DC3B63" w14:textId="138B8399" w:rsidR="00BF59E5" w:rsidRPr="002D3162" w:rsidRDefault="00BF59E5" w:rsidP="00163446">
      <w:pPr>
        <w:tabs>
          <w:tab w:val="left" w:pos="720"/>
          <w:tab w:val="left" w:pos="900"/>
          <w:tab w:val="left" w:pos="1080"/>
        </w:tabs>
        <w:ind w:left="567" w:hanging="207"/>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8</w:t>
      </w:r>
      <w:r w:rsidRPr="002D3162">
        <w:rPr>
          <w:rFonts w:asciiTheme="minorBidi" w:hAnsiTheme="minorBidi" w:cstheme="minorBidi"/>
          <w:spacing w:val="1"/>
          <w:sz w:val="22"/>
          <w:szCs w:val="22"/>
          <w:lang w:val="lt-LT"/>
        </w:rPr>
        <w:t>.5. Paslaugų teikėjas be pateisinamos priežasties vienašališkai nutraukia Sutartį.</w:t>
      </w:r>
    </w:p>
    <w:p w14:paraId="60DEED80" w14:textId="6A444697" w:rsidR="00BF59E5" w:rsidRPr="002D3162" w:rsidRDefault="00BF59E5" w:rsidP="00163446">
      <w:pPr>
        <w:tabs>
          <w:tab w:val="left" w:pos="0"/>
          <w:tab w:val="left" w:pos="360"/>
          <w:tab w:val="left" w:pos="1080"/>
        </w:tabs>
        <w:ind w:firstLine="360"/>
        <w:jc w:val="both"/>
        <w:rPr>
          <w:rFonts w:asciiTheme="minorBidi" w:hAnsiTheme="minorBidi" w:cstheme="minorBidi"/>
          <w:spacing w:val="1"/>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9</w:t>
      </w:r>
      <w:r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5"/>
          <w:sz w:val="22"/>
          <w:szCs w:val="22"/>
          <w:lang w:val="lt-LT"/>
        </w:rPr>
        <w:t>Sutarties</w:t>
      </w:r>
      <w:r w:rsidRPr="002D3162">
        <w:rPr>
          <w:rFonts w:asciiTheme="minorBidi" w:hAnsiTheme="minorBidi" w:cstheme="minorBidi"/>
          <w:spacing w:val="1"/>
          <w:sz w:val="22"/>
          <w:szCs w:val="22"/>
          <w:lang w:val="lt-LT"/>
        </w:rPr>
        <w:t xml:space="preserve"> įvykdymo užtikrinimas Paslaugų teikėjui grąžinamas per 10 (dešimt) kalendorinių dienų po Paslaugų teikėjo pilno sutartinių įsipareigojimų įvykdymo.</w:t>
      </w:r>
    </w:p>
    <w:p w14:paraId="634A2B9A" w14:textId="58551008" w:rsidR="00BF59E5" w:rsidRPr="002D3162" w:rsidRDefault="00BF59E5" w:rsidP="00163446">
      <w:pPr>
        <w:tabs>
          <w:tab w:val="left" w:pos="0"/>
          <w:tab w:val="left" w:pos="360"/>
          <w:tab w:val="left" w:pos="1080"/>
        </w:tabs>
        <w:ind w:firstLine="360"/>
        <w:jc w:val="both"/>
        <w:rPr>
          <w:rFonts w:asciiTheme="minorBidi" w:hAnsiTheme="minorBidi" w:cstheme="minorBidi"/>
          <w:color w:val="000000"/>
          <w:sz w:val="22"/>
          <w:szCs w:val="22"/>
          <w:lang w:val="lt-LT"/>
        </w:rPr>
      </w:pPr>
      <w:r w:rsidRPr="002D3162">
        <w:rPr>
          <w:rFonts w:asciiTheme="minorBidi" w:hAnsiTheme="minorBidi" w:cstheme="minorBidi"/>
          <w:spacing w:val="1"/>
          <w:sz w:val="22"/>
          <w:szCs w:val="22"/>
          <w:lang w:val="lt-LT"/>
        </w:rPr>
        <w:t>6.</w:t>
      </w:r>
      <w:r w:rsidR="004C668C" w:rsidRPr="002D3162">
        <w:rPr>
          <w:rFonts w:asciiTheme="minorBidi" w:hAnsiTheme="minorBidi" w:cstheme="minorBidi"/>
          <w:spacing w:val="1"/>
          <w:sz w:val="22"/>
          <w:szCs w:val="22"/>
          <w:lang w:val="lt-LT"/>
        </w:rPr>
        <w:t>10</w:t>
      </w:r>
      <w:r w:rsidRPr="002D3162">
        <w:rPr>
          <w:rFonts w:asciiTheme="minorBidi" w:hAnsiTheme="minorBidi" w:cstheme="minorBidi"/>
          <w:spacing w:val="1"/>
          <w:sz w:val="22"/>
          <w:szCs w:val="22"/>
          <w:lang w:val="lt-LT"/>
        </w:rPr>
        <w:t xml:space="preserve">. </w:t>
      </w:r>
      <w:r w:rsidRPr="002D3162">
        <w:rPr>
          <w:rFonts w:asciiTheme="minorBidi" w:hAnsiTheme="minorBidi" w:cstheme="minorBidi"/>
          <w:spacing w:val="-5"/>
          <w:sz w:val="22"/>
          <w:szCs w:val="22"/>
          <w:lang w:val="lt-LT"/>
        </w:rPr>
        <w:t>Sutarties</w:t>
      </w:r>
      <w:r w:rsidRPr="002D3162">
        <w:rPr>
          <w:rFonts w:asciiTheme="minorBidi" w:hAnsiTheme="minorBidi" w:cstheme="minorBidi"/>
          <w:sz w:val="22"/>
          <w:szCs w:val="22"/>
          <w:lang w:val="lt-LT"/>
        </w:rPr>
        <w:t xml:space="preserve"> įvykdymo užtikrinimas yra skirtas visų Paslaugų teikėjo sutartinių įsipareigojimų įvykdymo užtikrinimui, įskaitant, bet neapsiribojant, netesybų mokėjimui užtikrinti. </w:t>
      </w:r>
      <w:r w:rsidRPr="002D3162">
        <w:rPr>
          <w:rFonts w:asciiTheme="minorBidi" w:hAnsiTheme="minorBidi" w:cstheme="minorBidi"/>
          <w:color w:val="000000"/>
          <w:sz w:val="22"/>
          <w:szCs w:val="22"/>
          <w:lang w:val="lt-LT"/>
        </w:rPr>
        <w:t xml:space="preserve">Jei Sutartis yra nutraukiama dėl bet kokios priežasties, Sutarties įvykdymo užtikrinimas gali būti panaudotas bet kokiai iš Paslaugų teikėjo Užsakovui priklausančiai pinigų sumai susigrąžinti. Sutarties įvykdymo užtikrinamu Užsakovas gali pasinaudoti, nepriklausomai nuo Sutarties nutraukimo. </w:t>
      </w:r>
    </w:p>
    <w:p w14:paraId="2F77A690" w14:textId="5254E270" w:rsidR="00835C31" w:rsidRPr="002D3162" w:rsidRDefault="003D7327" w:rsidP="00163446">
      <w:pPr>
        <w:pStyle w:val="CommentText"/>
        <w:ind w:firstLine="360"/>
        <w:jc w:val="both"/>
        <w:rPr>
          <w:rFonts w:asciiTheme="minorBidi" w:hAnsiTheme="minorBidi" w:cstheme="minorBidi"/>
          <w:sz w:val="22"/>
          <w:szCs w:val="22"/>
          <w:lang w:val="lt-LT"/>
        </w:rPr>
      </w:pPr>
      <w:r w:rsidRPr="002D3162">
        <w:rPr>
          <w:rFonts w:asciiTheme="minorBidi" w:hAnsiTheme="minorBidi" w:cstheme="minorBidi"/>
          <w:color w:val="000000"/>
          <w:sz w:val="22"/>
          <w:szCs w:val="22"/>
          <w:lang w:val="lt-LT"/>
        </w:rPr>
        <w:t>6.1</w:t>
      </w:r>
      <w:r w:rsidR="004C668C" w:rsidRPr="002D3162">
        <w:rPr>
          <w:rFonts w:asciiTheme="minorBidi" w:hAnsiTheme="minorBidi" w:cstheme="minorBidi"/>
          <w:color w:val="000000"/>
          <w:sz w:val="22"/>
          <w:szCs w:val="22"/>
          <w:lang w:val="lt-LT"/>
        </w:rPr>
        <w:t>1</w:t>
      </w:r>
      <w:r w:rsidRPr="002D3162">
        <w:rPr>
          <w:rFonts w:asciiTheme="minorBidi" w:hAnsiTheme="minorBidi" w:cstheme="minorBidi"/>
          <w:color w:val="000000"/>
          <w:sz w:val="22"/>
          <w:szCs w:val="22"/>
          <w:lang w:val="lt-LT"/>
        </w:rPr>
        <w:t xml:space="preserve">. Jei Sutarties galiojimas pratęsiamas, atitinkamai tam laikotarpiui </w:t>
      </w:r>
      <w:r w:rsidR="00835C31" w:rsidRPr="002D3162">
        <w:rPr>
          <w:rFonts w:asciiTheme="minorBidi" w:hAnsiTheme="minorBidi" w:cstheme="minorBidi"/>
          <w:sz w:val="22"/>
          <w:szCs w:val="22"/>
          <w:lang w:val="lt-LT"/>
        </w:rPr>
        <w:t>Sutarti</w:t>
      </w:r>
      <w:r w:rsidR="007B0227" w:rsidRPr="002D3162">
        <w:rPr>
          <w:rFonts w:asciiTheme="minorBidi" w:hAnsiTheme="minorBidi" w:cstheme="minorBidi"/>
          <w:sz w:val="22"/>
          <w:szCs w:val="22"/>
          <w:lang w:val="lt-LT"/>
        </w:rPr>
        <w:t>e</w:t>
      </w:r>
      <w:r w:rsidR="00835C31" w:rsidRPr="002D3162">
        <w:rPr>
          <w:rFonts w:asciiTheme="minorBidi" w:hAnsiTheme="minorBidi" w:cstheme="minorBidi"/>
          <w:sz w:val="22"/>
          <w:szCs w:val="22"/>
          <w:lang w:val="lt-LT"/>
        </w:rPr>
        <w:t>s vykdymas privalo b</w:t>
      </w:r>
      <w:r w:rsidR="00D86C77" w:rsidRPr="002D3162">
        <w:rPr>
          <w:rFonts w:asciiTheme="minorBidi" w:hAnsiTheme="minorBidi" w:cstheme="minorBidi"/>
          <w:sz w:val="22"/>
          <w:szCs w:val="22"/>
          <w:lang w:val="lt-LT"/>
        </w:rPr>
        <w:t>ūti</w:t>
      </w:r>
      <w:r w:rsidR="00835C31" w:rsidRPr="002D3162">
        <w:rPr>
          <w:rFonts w:asciiTheme="minorBidi" w:hAnsiTheme="minorBidi" w:cstheme="minorBidi"/>
          <w:sz w:val="22"/>
          <w:szCs w:val="22"/>
          <w:lang w:val="lt-LT"/>
        </w:rPr>
        <w:t xml:space="preserve"> užtikrintas, kaip n</w:t>
      </w:r>
      <w:r w:rsidR="00E43EB7" w:rsidRPr="002D3162">
        <w:rPr>
          <w:rFonts w:asciiTheme="minorBidi" w:hAnsiTheme="minorBidi" w:cstheme="minorBidi"/>
          <w:sz w:val="22"/>
          <w:szCs w:val="22"/>
          <w:lang w:val="lt-LT"/>
        </w:rPr>
        <w:t>urodyta Sutarties S</w:t>
      </w:r>
      <w:r w:rsidR="00835C31" w:rsidRPr="002D3162">
        <w:rPr>
          <w:rFonts w:asciiTheme="minorBidi" w:hAnsiTheme="minorBidi" w:cstheme="minorBidi"/>
          <w:sz w:val="22"/>
          <w:szCs w:val="22"/>
          <w:lang w:val="lt-LT"/>
        </w:rPr>
        <w:t>pecialiųjų sąlygų 6 skyriuje</w:t>
      </w:r>
      <w:r w:rsidR="0085412C" w:rsidRPr="002D3162">
        <w:rPr>
          <w:rFonts w:asciiTheme="minorBidi" w:hAnsiTheme="minorBidi" w:cstheme="minorBidi"/>
          <w:sz w:val="22"/>
          <w:szCs w:val="22"/>
          <w:lang w:val="lt-LT"/>
        </w:rPr>
        <w:t>, ir Užsakovui pateiktas per 10 (dešimt) kalendorinių dienų</w:t>
      </w:r>
      <w:r w:rsidR="00835C31" w:rsidRPr="002D3162">
        <w:rPr>
          <w:rFonts w:asciiTheme="minorBidi" w:hAnsiTheme="minorBidi" w:cstheme="minorBidi"/>
          <w:sz w:val="22"/>
          <w:szCs w:val="22"/>
          <w:lang w:val="lt-LT"/>
        </w:rPr>
        <w:t xml:space="preserve">. </w:t>
      </w:r>
    </w:p>
    <w:p w14:paraId="538D4FAD" w14:textId="72D251F5" w:rsidR="001B3965" w:rsidRPr="002D3162" w:rsidRDefault="00BF59E5" w:rsidP="00163446">
      <w:pPr>
        <w:pStyle w:val="BodyText2"/>
        <w:ind w:firstLine="360"/>
        <w:rPr>
          <w:rFonts w:asciiTheme="minorBidi" w:hAnsiTheme="minorBidi" w:cstheme="minorBidi"/>
          <w:sz w:val="22"/>
          <w:szCs w:val="22"/>
          <w:lang w:val="lt-LT"/>
        </w:rPr>
      </w:pPr>
      <w:r w:rsidRPr="002D3162" w:rsidDel="00BF59E5">
        <w:rPr>
          <w:rFonts w:asciiTheme="minorBidi" w:hAnsiTheme="minorBidi" w:cstheme="minorBidi"/>
          <w:sz w:val="22"/>
          <w:szCs w:val="22"/>
          <w:lang w:val="lt-LT"/>
        </w:rPr>
        <w:t xml:space="preserve"> </w:t>
      </w:r>
    </w:p>
    <w:p w14:paraId="0DB6C948"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 xml:space="preserve">7. PASLAUGŲ </w:t>
      </w:r>
      <w:r w:rsidR="0086205F" w:rsidRPr="002D3162">
        <w:rPr>
          <w:rFonts w:asciiTheme="minorBidi" w:hAnsiTheme="minorBidi" w:cstheme="minorBidi"/>
          <w:sz w:val="22"/>
          <w:szCs w:val="22"/>
          <w:lang w:val="lt-LT"/>
        </w:rPr>
        <w:t>TEIKIMAS</w:t>
      </w:r>
      <w:r w:rsidR="00690F52" w:rsidRPr="002D3162">
        <w:rPr>
          <w:rFonts w:asciiTheme="minorBidi" w:hAnsiTheme="minorBidi" w:cstheme="minorBidi"/>
          <w:sz w:val="22"/>
          <w:szCs w:val="22"/>
          <w:lang w:val="lt-LT"/>
        </w:rPr>
        <w:t>, PERDAVIMAS IR PRIĖMIMAS</w:t>
      </w:r>
      <w:r w:rsidR="00690F52" w:rsidRPr="002D3162" w:rsidDel="00864D0D">
        <w:rPr>
          <w:rFonts w:asciiTheme="minorBidi" w:hAnsiTheme="minorBidi" w:cstheme="minorBidi"/>
          <w:sz w:val="22"/>
          <w:szCs w:val="22"/>
          <w:lang w:val="lt-LT"/>
        </w:rPr>
        <w:t xml:space="preserve"> </w:t>
      </w:r>
    </w:p>
    <w:p w14:paraId="385484BC" w14:textId="27A07883" w:rsidR="00AA70DA" w:rsidRPr="002D3162" w:rsidRDefault="008D1FA6" w:rsidP="00163446">
      <w:pPr>
        <w:widowControl w:val="0"/>
        <w:tabs>
          <w:tab w:val="left" w:pos="1134"/>
        </w:tabs>
        <w:ind w:firstLine="360"/>
        <w:jc w:val="both"/>
        <w:outlineLvl w:val="1"/>
        <w:rPr>
          <w:rFonts w:asciiTheme="minorBidi" w:eastAsia="Calibri" w:hAnsiTheme="minorBidi" w:cstheme="minorBidi"/>
          <w:sz w:val="22"/>
          <w:szCs w:val="22"/>
          <w:lang w:val="lt-LT"/>
        </w:rPr>
      </w:pPr>
      <w:r w:rsidRPr="002D3162">
        <w:rPr>
          <w:rFonts w:asciiTheme="minorBidi" w:hAnsiTheme="minorBidi" w:cstheme="minorBidi"/>
          <w:sz w:val="22"/>
          <w:szCs w:val="22"/>
          <w:lang w:val="lt-LT"/>
        </w:rPr>
        <w:t xml:space="preserve">7.1. </w:t>
      </w:r>
      <w:bookmarkStart w:id="8" w:name="_Toc438559489"/>
      <w:bookmarkStart w:id="9" w:name="_Toc438559816"/>
      <w:r w:rsidR="00AA70DA" w:rsidRPr="002D3162">
        <w:rPr>
          <w:rFonts w:asciiTheme="minorBidi" w:eastAsia="Calibri" w:hAnsiTheme="minorBidi" w:cstheme="minorBidi"/>
          <w:sz w:val="22"/>
          <w:szCs w:val="22"/>
          <w:lang w:val="lt-LT"/>
        </w:rPr>
        <w:t>Paslaugų teikėjas įsipareigoja savo lėšomis laiku suteikti Užsakovui Paslaugas</w:t>
      </w:r>
      <w:r w:rsidR="00071506" w:rsidRPr="002D3162">
        <w:rPr>
          <w:rFonts w:asciiTheme="minorBidi" w:eastAsia="Calibri" w:hAnsiTheme="minorBidi" w:cstheme="minorBidi"/>
          <w:sz w:val="22"/>
          <w:szCs w:val="22"/>
          <w:lang w:val="lt-LT"/>
        </w:rPr>
        <w:t xml:space="preserve"> Sutarties Speciali</w:t>
      </w:r>
      <w:r w:rsidR="00BF04ED" w:rsidRPr="002D3162">
        <w:rPr>
          <w:rFonts w:asciiTheme="minorBidi" w:eastAsia="Calibri" w:hAnsiTheme="minorBidi" w:cstheme="minorBidi"/>
          <w:sz w:val="22"/>
          <w:szCs w:val="22"/>
          <w:lang w:val="lt-LT"/>
        </w:rPr>
        <w:t>osiose</w:t>
      </w:r>
      <w:r w:rsidR="00071506" w:rsidRPr="002D3162">
        <w:rPr>
          <w:rFonts w:asciiTheme="minorBidi" w:eastAsia="Calibri" w:hAnsiTheme="minorBidi" w:cstheme="minorBidi"/>
          <w:sz w:val="22"/>
          <w:szCs w:val="22"/>
          <w:lang w:val="lt-LT"/>
        </w:rPr>
        <w:t xml:space="preserve"> sąlyg</w:t>
      </w:r>
      <w:r w:rsidR="00BF04ED" w:rsidRPr="002D3162">
        <w:rPr>
          <w:rFonts w:asciiTheme="minorBidi" w:eastAsia="Calibri" w:hAnsiTheme="minorBidi" w:cstheme="minorBidi"/>
          <w:sz w:val="22"/>
          <w:szCs w:val="22"/>
          <w:lang w:val="lt-LT"/>
        </w:rPr>
        <w:t>ose</w:t>
      </w:r>
      <w:r w:rsidR="00071506" w:rsidRPr="002D3162">
        <w:rPr>
          <w:rFonts w:asciiTheme="minorBidi" w:eastAsia="Calibri" w:hAnsiTheme="minorBidi" w:cstheme="minorBidi"/>
          <w:sz w:val="22"/>
          <w:szCs w:val="22"/>
          <w:lang w:val="lt-LT"/>
        </w:rPr>
        <w:t xml:space="preserve"> nurodytoje (-ose) vietose,</w:t>
      </w:r>
      <w:r w:rsidR="00AA70DA" w:rsidRPr="002D3162">
        <w:rPr>
          <w:rFonts w:asciiTheme="minorBidi" w:eastAsia="Calibri" w:hAnsiTheme="minorBidi" w:cstheme="minorBidi"/>
          <w:sz w:val="22"/>
          <w:szCs w:val="22"/>
          <w:lang w:val="lt-LT"/>
        </w:rPr>
        <w:t xml:space="preserve"> </w:t>
      </w:r>
      <w:r w:rsidR="00AA70DA" w:rsidRPr="002D3162">
        <w:rPr>
          <w:rFonts w:asciiTheme="minorBidi" w:eastAsia="Calibri" w:hAnsiTheme="minorBidi" w:cstheme="minorBidi"/>
          <w:bCs/>
          <w:sz w:val="22"/>
          <w:szCs w:val="22"/>
          <w:lang w:val="lt-LT"/>
        </w:rPr>
        <w:t>o Užsakovas įsipareigoja priimti tinkamai ir laiku suteiktas Paslaugas ir sumokėti Paslaugų teikėjui už priimtas Paslaugas Sutartyje numatytą kainą, Sutartyje numatytomis sąlygomis ir terminais</w:t>
      </w:r>
      <w:r w:rsidR="00AA70DA" w:rsidRPr="002D3162">
        <w:rPr>
          <w:rFonts w:asciiTheme="minorBidi" w:eastAsia="Calibri" w:hAnsiTheme="minorBidi" w:cstheme="minorBidi"/>
          <w:sz w:val="22"/>
          <w:szCs w:val="22"/>
          <w:lang w:val="lt-LT"/>
        </w:rPr>
        <w:t>.</w:t>
      </w:r>
      <w:bookmarkEnd w:id="8"/>
      <w:bookmarkEnd w:id="9"/>
    </w:p>
    <w:p w14:paraId="1D74E5E8" w14:textId="76FC8C37" w:rsidR="0002379A" w:rsidRPr="002D3162" w:rsidRDefault="0002379A" w:rsidP="00163446">
      <w:pPr>
        <w:pStyle w:val="BodyText1"/>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7.2. Suteikus Paslaugas anksčiau nei nurodyta Sutartyje, jos gali būti priimtos tik tuo atveju, jei iš anksto buvo raštu suderinta su  Užsakovu. </w:t>
      </w:r>
    </w:p>
    <w:p w14:paraId="28A4C54E" w14:textId="77777777" w:rsidR="007E1D7A" w:rsidRPr="002D3162" w:rsidRDefault="008D1FA6" w:rsidP="00163446">
      <w:pPr>
        <w:pStyle w:val="BodyText1"/>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3</w:t>
      </w:r>
      <w:r w:rsidRPr="002D3162">
        <w:rPr>
          <w:rFonts w:asciiTheme="minorBidi" w:hAnsiTheme="minorBidi" w:cstheme="minorBidi"/>
          <w:sz w:val="22"/>
          <w:szCs w:val="22"/>
          <w:lang w:val="lt-LT"/>
        </w:rPr>
        <w:t xml:space="preserve">. Be </w:t>
      </w:r>
      <w:r w:rsidR="00C026C8" w:rsidRPr="002D3162">
        <w:rPr>
          <w:rFonts w:asciiTheme="minorBidi" w:hAnsiTheme="minorBidi" w:cstheme="minorBidi"/>
          <w:sz w:val="22"/>
          <w:szCs w:val="22"/>
          <w:lang w:val="lt-LT"/>
        </w:rPr>
        <w:t xml:space="preserve">Užsakovo </w:t>
      </w:r>
      <w:r w:rsidRPr="002D3162">
        <w:rPr>
          <w:rFonts w:asciiTheme="minorBidi" w:hAnsiTheme="minorBidi" w:cstheme="minorBidi"/>
          <w:sz w:val="22"/>
          <w:szCs w:val="22"/>
          <w:lang w:val="lt-LT"/>
        </w:rPr>
        <w:t xml:space="preserve">raštiško sutikimo negalimas joks </w:t>
      </w:r>
      <w:r w:rsidR="00C026C8" w:rsidRPr="002D3162">
        <w:rPr>
          <w:rFonts w:asciiTheme="minorBidi" w:hAnsiTheme="minorBidi" w:cstheme="minorBidi"/>
          <w:sz w:val="22"/>
          <w:szCs w:val="22"/>
          <w:lang w:val="lt-LT"/>
        </w:rPr>
        <w:t>Paslaugų teikimo</w:t>
      </w:r>
      <w:r w:rsidR="002D4E0C" w:rsidRPr="002D3162">
        <w:rPr>
          <w:rFonts w:asciiTheme="minorBidi" w:hAnsiTheme="minorBidi" w:cstheme="minorBidi"/>
          <w:sz w:val="22"/>
          <w:szCs w:val="22"/>
          <w:lang w:val="lt-LT"/>
        </w:rPr>
        <w:t>, teikimo</w:t>
      </w:r>
      <w:r w:rsidR="00C026C8"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grafiko</w:t>
      </w:r>
      <w:r w:rsidR="001F08AE" w:rsidRPr="002D3162">
        <w:rPr>
          <w:rFonts w:asciiTheme="minorBidi" w:hAnsiTheme="minorBidi" w:cstheme="minorBidi"/>
          <w:sz w:val="22"/>
          <w:szCs w:val="22"/>
          <w:lang w:val="lt-LT"/>
        </w:rPr>
        <w:t xml:space="preserve"> </w:t>
      </w:r>
      <w:r w:rsidR="001F08AE" w:rsidRPr="002D3162">
        <w:rPr>
          <w:rFonts w:asciiTheme="minorBidi" w:hAnsiTheme="minorBidi" w:cstheme="minorBidi"/>
          <w:i/>
          <w:sz w:val="22"/>
          <w:szCs w:val="22"/>
          <w:lang w:val="lt-LT"/>
        </w:rPr>
        <w:t>(jei toks yra)</w:t>
      </w:r>
      <w:r w:rsidR="00B72F44" w:rsidRPr="002D3162">
        <w:rPr>
          <w:rFonts w:asciiTheme="minorBidi" w:hAnsiTheme="minorBidi" w:cstheme="minorBidi"/>
          <w:i/>
          <w:sz w:val="22"/>
          <w:szCs w:val="22"/>
          <w:lang w:val="lt-LT"/>
        </w:rPr>
        <w:t xml:space="preserve"> </w:t>
      </w:r>
      <w:r w:rsidR="00DE4308" w:rsidRPr="002D3162">
        <w:rPr>
          <w:rFonts w:asciiTheme="minorBidi" w:hAnsiTheme="minorBidi" w:cstheme="minorBidi"/>
          <w:sz w:val="22"/>
          <w:szCs w:val="22"/>
          <w:lang w:val="lt-LT"/>
        </w:rPr>
        <w:t>termino</w:t>
      </w:r>
      <w:r w:rsidRPr="002D3162">
        <w:rPr>
          <w:rFonts w:asciiTheme="minorBidi" w:hAnsiTheme="minorBidi" w:cstheme="minorBidi"/>
          <w:sz w:val="22"/>
          <w:szCs w:val="22"/>
          <w:lang w:val="lt-LT"/>
        </w:rPr>
        <w:t xml:space="preserve"> keitimas.</w:t>
      </w:r>
    </w:p>
    <w:p w14:paraId="54321AE0" w14:textId="1F657C07" w:rsidR="008D1FA6" w:rsidRPr="002D3162" w:rsidRDefault="00722B6E" w:rsidP="00163446">
      <w:pPr>
        <w:pStyle w:val="BodyText1"/>
        <w:ind w:firstLine="360"/>
        <w:rPr>
          <w:rFonts w:asciiTheme="minorBidi" w:hAnsiTheme="minorBidi" w:cstheme="minorBidi"/>
          <w:i/>
          <w:iCs/>
          <w:sz w:val="22"/>
          <w:szCs w:val="22"/>
          <w:lang w:val="lt-LT"/>
        </w:rPr>
      </w:pPr>
      <w:r w:rsidRPr="002D3162">
        <w:rPr>
          <w:rFonts w:asciiTheme="minorBidi" w:hAnsiTheme="minorBidi" w:cstheme="minorBidi"/>
          <w:sz w:val="22"/>
          <w:szCs w:val="22"/>
          <w:lang w:val="lt-LT"/>
        </w:rPr>
        <w:lastRenderedPageBreak/>
        <w:t>7.</w:t>
      </w:r>
      <w:r w:rsidR="00071506" w:rsidRPr="002D3162">
        <w:rPr>
          <w:rFonts w:asciiTheme="minorBidi" w:hAnsiTheme="minorBidi" w:cstheme="minorBidi"/>
          <w:sz w:val="22"/>
          <w:szCs w:val="22"/>
          <w:lang w:val="lt-LT"/>
        </w:rPr>
        <w:t>4</w:t>
      </w:r>
      <w:r w:rsidR="008D1FA6" w:rsidRPr="002D3162">
        <w:rPr>
          <w:rFonts w:asciiTheme="minorBidi" w:hAnsiTheme="minorBidi" w:cstheme="minorBidi"/>
          <w:sz w:val="22"/>
          <w:szCs w:val="22"/>
          <w:lang w:val="lt-LT"/>
        </w:rPr>
        <w:t xml:space="preserve">. </w:t>
      </w:r>
      <w:r w:rsidR="00C026C8" w:rsidRPr="002D3162">
        <w:rPr>
          <w:rFonts w:asciiTheme="minorBidi" w:hAnsiTheme="minorBidi" w:cstheme="minorBidi"/>
          <w:sz w:val="22"/>
          <w:szCs w:val="22"/>
          <w:lang w:val="lt-LT"/>
        </w:rPr>
        <w:t>Paslaugos teikiamos ir perduodamos</w:t>
      </w:r>
      <w:r w:rsidR="008D1FA6" w:rsidRPr="002D3162">
        <w:rPr>
          <w:rFonts w:asciiTheme="minorBidi" w:hAnsiTheme="minorBidi" w:cstheme="minorBidi"/>
          <w:sz w:val="22"/>
          <w:szCs w:val="22"/>
          <w:lang w:val="lt-LT"/>
        </w:rPr>
        <w:t xml:space="preserve"> Sutarties </w:t>
      </w:r>
      <w:r w:rsidR="00290B4A" w:rsidRPr="002D3162">
        <w:rPr>
          <w:rFonts w:asciiTheme="minorBidi" w:hAnsiTheme="minorBidi" w:cstheme="minorBidi"/>
          <w:sz w:val="22"/>
          <w:szCs w:val="22"/>
          <w:lang w:val="lt-LT"/>
        </w:rPr>
        <w:t>S</w:t>
      </w:r>
      <w:r w:rsidR="008D1FA6" w:rsidRPr="002D3162">
        <w:rPr>
          <w:rFonts w:asciiTheme="minorBidi" w:hAnsiTheme="minorBidi" w:cstheme="minorBidi"/>
          <w:sz w:val="22"/>
          <w:szCs w:val="22"/>
          <w:lang w:val="lt-LT"/>
        </w:rPr>
        <w:t xml:space="preserve">pecialiosiose sąlygose </w:t>
      </w:r>
      <w:r w:rsidR="00B9376C" w:rsidRPr="002D3162">
        <w:rPr>
          <w:rFonts w:asciiTheme="minorBidi" w:hAnsiTheme="minorBidi" w:cstheme="minorBidi"/>
          <w:sz w:val="22"/>
          <w:szCs w:val="22"/>
          <w:lang w:val="lt-LT"/>
        </w:rPr>
        <w:t>ir</w:t>
      </w:r>
      <w:r w:rsidR="0018518B" w:rsidRPr="002D3162">
        <w:rPr>
          <w:rFonts w:asciiTheme="minorBidi" w:hAnsiTheme="minorBidi" w:cstheme="minorBidi"/>
          <w:sz w:val="22"/>
          <w:szCs w:val="22"/>
          <w:lang w:val="lt-LT"/>
        </w:rPr>
        <w:t xml:space="preserve"> </w:t>
      </w:r>
      <w:r w:rsidR="00B9376C" w:rsidRPr="002D3162">
        <w:rPr>
          <w:rFonts w:asciiTheme="minorBidi" w:hAnsiTheme="minorBidi" w:cstheme="minorBidi"/>
          <w:sz w:val="22"/>
          <w:szCs w:val="22"/>
          <w:lang w:val="lt-LT"/>
        </w:rPr>
        <w:t>/</w:t>
      </w:r>
      <w:r w:rsidR="0018518B" w:rsidRPr="002D3162">
        <w:rPr>
          <w:rFonts w:asciiTheme="minorBidi" w:hAnsiTheme="minorBidi" w:cstheme="minorBidi"/>
          <w:sz w:val="22"/>
          <w:szCs w:val="22"/>
          <w:lang w:val="lt-LT"/>
        </w:rPr>
        <w:t xml:space="preserve"> </w:t>
      </w:r>
      <w:r w:rsidR="00B9376C" w:rsidRPr="002D3162">
        <w:rPr>
          <w:rFonts w:asciiTheme="minorBidi" w:hAnsiTheme="minorBidi" w:cstheme="minorBidi"/>
          <w:sz w:val="22"/>
          <w:szCs w:val="22"/>
          <w:lang w:val="lt-LT"/>
        </w:rPr>
        <w:t xml:space="preserve">ar jos prieduose </w:t>
      </w:r>
      <w:r w:rsidR="008D1FA6" w:rsidRPr="002D3162">
        <w:rPr>
          <w:rFonts w:asciiTheme="minorBidi" w:hAnsiTheme="minorBidi" w:cstheme="minorBidi"/>
          <w:sz w:val="22"/>
          <w:szCs w:val="22"/>
          <w:lang w:val="lt-LT"/>
        </w:rPr>
        <w:t>nurodytu adresu</w:t>
      </w:r>
      <w:r w:rsidR="00963B93" w:rsidRPr="002D3162">
        <w:rPr>
          <w:rFonts w:asciiTheme="minorBidi" w:hAnsiTheme="minorBidi" w:cstheme="minorBidi"/>
          <w:sz w:val="22"/>
          <w:szCs w:val="22"/>
          <w:lang w:val="lt-LT"/>
        </w:rPr>
        <w:t>/ais</w:t>
      </w:r>
      <w:r w:rsidR="008D1FA6" w:rsidRPr="002D3162">
        <w:rPr>
          <w:rFonts w:asciiTheme="minorBidi" w:hAnsiTheme="minorBidi" w:cstheme="minorBidi"/>
          <w:sz w:val="22"/>
          <w:szCs w:val="22"/>
          <w:lang w:val="lt-LT"/>
        </w:rPr>
        <w:t>.</w:t>
      </w:r>
    </w:p>
    <w:p w14:paraId="213DDF8A" w14:textId="5DF9D85E" w:rsidR="00071506" w:rsidRPr="002D3162" w:rsidRDefault="00722B6E" w:rsidP="00163446">
      <w:pPr>
        <w:pStyle w:val="BodyText1"/>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5</w:t>
      </w:r>
      <w:r w:rsidR="009A6B71" w:rsidRPr="002D3162">
        <w:rPr>
          <w:rFonts w:asciiTheme="minorBidi" w:hAnsiTheme="minorBidi" w:cstheme="minorBidi"/>
          <w:sz w:val="22"/>
          <w:szCs w:val="22"/>
          <w:lang w:val="lt-LT"/>
        </w:rPr>
        <w:t xml:space="preserve">. </w:t>
      </w:r>
      <w:r w:rsidR="00B2186F" w:rsidRPr="002D3162">
        <w:rPr>
          <w:rFonts w:asciiTheme="minorBidi" w:hAnsiTheme="minorBidi" w:cstheme="minorBidi"/>
          <w:sz w:val="22"/>
          <w:szCs w:val="22"/>
          <w:lang w:val="lt-LT"/>
        </w:rPr>
        <w:t>Paslaugų</w:t>
      </w:r>
      <w:r w:rsidR="00F168FD" w:rsidRPr="002D3162">
        <w:rPr>
          <w:rFonts w:asciiTheme="minorBidi" w:hAnsiTheme="minorBidi" w:cstheme="minorBidi"/>
          <w:sz w:val="22"/>
          <w:szCs w:val="22"/>
          <w:lang w:val="lt-LT"/>
        </w:rPr>
        <w:t xml:space="preserve"> </w:t>
      </w:r>
      <w:r w:rsidR="00B2186F" w:rsidRPr="002D3162">
        <w:rPr>
          <w:rFonts w:asciiTheme="minorBidi" w:hAnsiTheme="minorBidi" w:cstheme="minorBidi"/>
          <w:sz w:val="22"/>
          <w:szCs w:val="22"/>
          <w:lang w:val="lt-LT"/>
        </w:rPr>
        <w:t>suteikimo</w:t>
      </w:r>
      <w:r w:rsidR="009A6B71" w:rsidRPr="002D3162">
        <w:rPr>
          <w:rFonts w:asciiTheme="minorBidi" w:hAnsiTheme="minorBidi" w:cstheme="minorBidi"/>
          <w:sz w:val="22"/>
          <w:szCs w:val="22"/>
          <w:lang w:val="lt-LT"/>
        </w:rPr>
        <w:t xml:space="preserve"> data yra </w:t>
      </w:r>
      <w:r w:rsidR="00FE45BB" w:rsidRPr="002D3162">
        <w:rPr>
          <w:rFonts w:asciiTheme="minorBidi" w:hAnsiTheme="minorBidi" w:cstheme="minorBidi"/>
          <w:sz w:val="22"/>
          <w:szCs w:val="22"/>
          <w:lang w:val="lt-LT"/>
        </w:rPr>
        <w:t xml:space="preserve">Paslaugų </w:t>
      </w:r>
      <w:r w:rsidR="00314818" w:rsidRPr="002D3162">
        <w:rPr>
          <w:rFonts w:asciiTheme="minorBidi" w:hAnsiTheme="minorBidi" w:cstheme="minorBidi"/>
          <w:sz w:val="22"/>
          <w:szCs w:val="22"/>
          <w:lang w:val="lt-LT"/>
        </w:rPr>
        <w:t>perdavimo</w:t>
      </w:r>
      <w:r w:rsidR="00BD0ED9" w:rsidRPr="002D3162">
        <w:rPr>
          <w:rFonts w:asciiTheme="minorBidi" w:eastAsia="Calibri" w:hAnsiTheme="minorBidi" w:cstheme="minorBidi"/>
          <w:bCs/>
          <w:sz w:val="22"/>
          <w:szCs w:val="22"/>
          <w:lang w:val="lt-LT"/>
        </w:rPr>
        <w:t>–</w:t>
      </w:r>
      <w:r w:rsidR="00314818" w:rsidRPr="002D3162">
        <w:rPr>
          <w:rFonts w:asciiTheme="minorBidi" w:hAnsiTheme="minorBidi" w:cstheme="minorBidi"/>
          <w:sz w:val="22"/>
          <w:szCs w:val="22"/>
          <w:lang w:val="lt-LT"/>
        </w:rPr>
        <w:t xml:space="preserve">priėmimo </w:t>
      </w:r>
      <w:r w:rsidR="009A6B71" w:rsidRPr="002D3162">
        <w:rPr>
          <w:rFonts w:asciiTheme="minorBidi" w:hAnsiTheme="minorBidi" w:cstheme="minorBidi"/>
          <w:spacing w:val="-2"/>
          <w:sz w:val="22"/>
          <w:szCs w:val="22"/>
          <w:lang w:val="lt-LT"/>
        </w:rPr>
        <w:t>akto pasirašymo diena.</w:t>
      </w:r>
      <w:r w:rsidR="00030FB3" w:rsidRPr="002D3162">
        <w:rPr>
          <w:rFonts w:asciiTheme="minorBidi" w:hAnsiTheme="minorBidi" w:cstheme="minorBidi"/>
          <w:spacing w:val="-2"/>
          <w:sz w:val="22"/>
          <w:szCs w:val="22"/>
          <w:lang w:val="lt-LT"/>
        </w:rPr>
        <w:t xml:space="preserve"> </w:t>
      </w:r>
      <w:r w:rsidR="00B2186F" w:rsidRPr="002D3162">
        <w:rPr>
          <w:rFonts w:asciiTheme="minorBidi" w:hAnsiTheme="minorBidi" w:cstheme="minorBidi"/>
          <w:sz w:val="22"/>
          <w:szCs w:val="22"/>
          <w:lang w:val="lt-LT"/>
        </w:rPr>
        <w:t xml:space="preserve">Paslaugų </w:t>
      </w:r>
      <w:r w:rsidR="00030FB3" w:rsidRPr="002D3162">
        <w:rPr>
          <w:rFonts w:asciiTheme="minorBidi" w:hAnsiTheme="minorBidi" w:cstheme="minorBidi"/>
          <w:sz w:val="22"/>
          <w:szCs w:val="22"/>
          <w:lang w:val="lt-LT"/>
        </w:rPr>
        <w:t>perdavimo</w:t>
      </w:r>
      <w:r w:rsidR="00BD0ED9" w:rsidRPr="002D3162">
        <w:rPr>
          <w:rFonts w:asciiTheme="minorBidi" w:eastAsia="Calibri" w:hAnsiTheme="minorBidi" w:cstheme="minorBidi"/>
          <w:bCs/>
          <w:sz w:val="22"/>
          <w:szCs w:val="22"/>
          <w:lang w:val="lt-LT"/>
        </w:rPr>
        <w:t>–</w:t>
      </w:r>
      <w:r w:rsidR="00E37A77" w:rsidRPr="002D3162">
        <w:rPr>
          <w:rFonts w:asciiTheme="minorBidi" w:hAnsiTheme="minorBidi" w:cstheme="minorBidi"/>
          <w:sz w:val="22"/>
          <w:szCs w:val="22"/>
          <w:lang w:val="lt-LT"/>
        </w:rPr>
        <w:t>priėmimo</w:t>
      </w:r>
      <w:r w:rsidR="00602EBB" w:rsidRPr="002D3162">
        <w:rPr>
          <w:rFonts w:asciiTheme="minorBidi" w:hAnsiTheme="minorBidi" w:cstheme="minorBidi"/>
          <w:sz w:val="22"/>
          <w:szCs w:val="22"/>
          <w:lang w:val="lt-LT"/>
        </w:rPr>
        <w:t xml:space="preserve"> aktą</w:t>
      </w:r>
      <w:r w:rsidR="00DF56A5" w:rsidRPr="002D3162">
        <w:rPr>
          <w:rFonts w:asciiTheme="minorBidi" w:hAnsiTheme="minorBidi" w:cstheme="minorBidi"/>
          <w:sz w:val="22"/>
          <w:szCs w:val="22"/>
          <w:lang w:val="lt-LT"/>
        </w:rPr>
        <w:t xml:space="preserve"> </w:t>
      </w:r>
      <w:r w:rsidR="00602EBB" w:rsidRPr="002D3162">
        <w:rPr>
          <w:rFonts w:asciiTheme="minorBidi" w:hAnsiTheme="minorBidi" w:cstheme="minorBidi"/>
          <w:sz w:val="22"/>
          <w:szCs w:val="22"/>
          <w:lang w:val="lt-LT"/>
        </w:rPr>
        <w:t>pa</w:t>
      </w:r>
      <w:r w:rsidR="00030FB3" w:rsidRPr="002D3162">
        <w:rPr>
          <w:rFonts w:asciiTheme="minorBidi" w:hAnsiTheme="minorBidi" w:cstheme="minorBidi"/>
          <w:sz w:val="22"/>
          <w:szCs w:val="22"/>
          <w:lang w:val="lt-LT"/>
        </w:rPr>
        <w:t xml:space="preserve">sirašo </w:t>
      </w:r>
      <w:r w:rsidR="00B2186F" w:rsidRPr="002D3162">
        <w:rPr>
          <w:rFonts w:asciiTheme="minorBidi" w:hAnsiTheme="minorBidi" w:cstheme="minorBidi"/>
          <w:sz w:val="22"/>
          <w:szCs w:val="22"/>
          <w:lang w:val="lt-LT"/>
        </w:rPr>
        <w:t>Užsakovo</w:t>
      </w:r>
      <w:r w:rsidR="00030FB3" w:rsidRPr="002D3162">
        <w:rPr>
          <w:rFonts w:asciiTheme="minorBidi" w:hAnsiTheme="minorBidi" w:cstheme="minorBidi"/>
          <w:sz w:val="22"/>
          <w:szCs w:val="22"/>
          <w:lang w:val="lt-LT"/>
        </w:rPr>
        <w:t xml:space="preserve"> ir </w:t>
      </w:r>
      <w:r w:rsidR="00B2186F" w:rsidRPr="002D3162">
        <w:rPr>
          <w:rFonts w:asciiTheme="minorBidi" w:hAnsiTheme="minorBidi" w:cstheme="minorBidi"/>
          <w:sz w:val="22"/>
          <w:szCs w:val="22"/>
          <w:lang w:val="lt-LT"/>
        </w:rPr>
        <w:t xml:space="preserve">Paslaugų teikėjo </w:t>
      </w:r>
      <w:r w:rsidR="004D3349" w:rsidRPr="002D3162">
        <w:rPr>
          <w:rFonts w:asciiTheme="minorBidi" w:hAnsiTheme="minorBidi" w:cstheme="minorBidi"/>
          <w:sz w:val="22"/>
          <w:szCs w:val="22"/>
          <w:lang w:val="lt-LT"/>
        </w:rPr>
        <w:t xml:space="preserve">atsakingi </w:t>
      </w:r>
      <w:r w:rsidR="00030FB3" w:rsidRPr="002D3162">
        <w:rPr>
          <w:rFonts w:asciiTheme="minorBidi" w:hAnsiTheme="minorBidi" w:cstheme="minorBidi"/>
          <w:sz w:val="22"/>
          <w:szCs w:val="22"/>
          <w:lang w:val="lt-LT"/>
        </w:rPr>
        <w:t>atstovai.</w:t>
      </w:r>
    </w:p>
    <w:p w14:paraId="5DB574A4" w14:textId="02A72EB6" w:rsidR="00690F52" w:rsidRPr="002D3162" w:rsidRDefault="00B72F44" w:rsidP="00163446">
      <w:pPr>
        <w:pStyle w:val="BodyText1"/>
        <w:ind w:firstLine="360"/>
        <w:rPr>
          <w:rFonts w:asciiTheme="minorBidi" w:eastAsia="Calibri" w:hAnsiTheme="minorBidi" w:cstheme="minorBidi"/>
          <w:sz w:val="22"/>
          <w:szCs w:val="22"/>
          <w:lang w:val="lt-LT"/>
        </w:rPr>
      </w:pPr>
      <w:r w:rsidRPr="002D3162">
        <w:rPr>
          <w:rFonts w:asciiTheme="minorBidi" w:hAnsiTheme="minorBidi" w:cstheme="minorBidi"/>
          <w:sz w:val="22"/>
          <w:szCs w:val="22"/>
          <w:lang w:val="lt-LT"/>
        </w:rPr>
        <w:t xml:space="preserve">7.6. </w:t>
      </w:r>
      <w:r w:rsidR="00690F52" w:rsidRPr="002D3162">
        <w:rPr>
          <w:rFonts w:asciiTheme="minorBidi" w:eastAsia="Calibri" w:hAnsiTheme="minorBidi" w:cstheme="minorBidi"/>
          <w:sz w:val="22"/>
          <w:szCs w:val="22"/>
          <w:lang w:val="lt-LT"/>
        </w:rPr>
        <w:t>Paslaugų perdavimo–priėmimo aktą</w:t>
      </w:r>
      <w:r w:rsidR="00071506" w:rsidRPr="002D3162">
        <w:rPr>
          <w:rFonts w:asciiTheme="minorBidi" w:eastAsia="Calibri" w:hAnsiTheme="minorBidi" w:cstheme="minorBidi"/>
          <w:sz w:val="22"/>
          <w:szCs w:val="22"/>
          <w:lang w:val="lt-LT"/>
        </w:rPr>
        <w:t xml:space="preserve"> Užsak</w:t>
      </w:r>
      <w:r w:rsidR="00FE45BB" w:rsidRPr="002D3162">
        <w:rPr>
          <w:rFonts w:asciiTheme="minorBidi" w:eastAsia="Calibri" w:hAnsiTheme="minorBidi" w:cstheme="minorBidi"/>
          <w:sz w:val="22"/>
          <w:szCs w:val="22"/>
          <w:lang w:val="lt-LT"/>
        </w:rPr>
        <w:t>o</w:t>
      </w:r>
      <w:r w:rsidR="00071506" w:rsidRPr="002D3162">
        <w:rPr>
          <w:rFonts w:asciiTheme="minorBidi" w:eastAsia="Calibri" w:hAnsiTheme="minorBidi" w:cstheme="minorBidi"/>
          <w:sz w:val="22"/>
          <w:szCs w:val="22"/>
          <w:lang w:val="lt-LT"/>
        </w:rPr>
        <w:t xml:space="preserve">vas </w:t>
      </w:r>
      <w:r w:rsidR="00690F52" w:rsidRPr="002D3162">
        <w:rPr>
          <w:rFonts w:asciiTheme="minorBidi" w:eastAsia="Calibri" w:hAnsiTheme="minorBidi" w:cstheme="minorBidi"/>
          <w:spacing w:val="-2"/>
          <w:sz w:val="22"/>
          <w:szCs w:val="22"/>
          <w:lang w:val="lt-LT"/>
        </w:rPr>
        <w:t xml:space="preserve">privalo pasirašyti </w:t>
      </w:r>
      <w:r w:rsidR="004D3349" w:rsidRPr="002D3162">
        <w:rPr>
          <w:rFonts w:asciiTheme="minorBidi" w:eastAsia="Calibri" w:hAnsiTheme="minorBidi" w:cstheme="minorBidi"/>
          <w:spacing w:val="-2"/>
          <w:sz w:val="22"/>
          <w:szCs w:val="22"/>
          <w:lang w:val="lt-LT"/>
        </w:rPr>
        <w:t xml:space="preserve">ne ilgiau kaip </w:t>
      </w:r>
      <w:r w:rsidR="00690F52" w:rsidRPr="002D3162">
        <w:rPr>
          <w:rFonts w:asciiTheme="minorBidi" w:eastAsia="Calibri" w:hAnsiTheme="minorBidi" w:cstheme="minorBidi"/>
          <w:spacing w:val="-2"/>
          <w:sz w:val="22"/>
          <w:szCs w:val="22"/>
          <w:lang w:val="lt-LT"/>
        </w:rPr>
        <w:t>per</w:t>
      </w:r>
      <w:r w:rsidR="00071506" w:rsidRPr="002D3162">
        <w:rPr>
          <w:rFonts w:asciiTheme="minorBidi" w:eastAsia="Calibri" w:hAnsiTheme="minorBidi" w:cstheme="minorBidi"/>
          <w:spacing w:val="-2"/>
          <w:sz w:val="22"/>
          <w:szCs w:val="22"/>
          <w:lang w:val="lt-LT"/>
        </w:rPr>
        <w:t xml:space="preserve"> 5 (penkias) kalendorines dienas</w:t>
      </w:r>
      <w:r w:rsidR="00690F52" w:rsidRPr="002D3162">
        <w:rPr>
          <w:rFonts w:asciiTheme="minorBidi" w:eastAsia="Calibri" w:hAnsiTheme="minorBidi" w:cstheme="minorBidi"/>
          <w:spacing w:val="-2"/>
          <w:sz w:val="22"/>
          <w:szCs w:val="22"/>
          <w:lang w:val="lt-LT"/>
        </w:rPr>
        <w:t xml:space="preserve"> nuo faktinio </w:t>
      </w:r>
      <w:r w:rsidR="00690F52" w:rsidRPr="002D3162">
        <w:rPr>
          <w:rFonts w:asciiTheme="minorBidi" w:eastAsia="Calibri" w:hAnsiTheme="minorBidi" w:cstheme="minorBidi"/>
          <w:sz w:val="22"/>
          <w:szCs w:val="22"/>
          <w:lang w:val="lt-LT"/>
        </w:rPr>
        <w:t>Paslaugų</w:t>
      </w:r>
      <w:r w:rsidR="00690F52" w:rsidRPr="002D3162">
        <w:rPr>
          <w:rFonts w:asciiTheme="minorBidi" w:eastAsia="Calibri" w:hAnsiTheme="minorBidi" w:cstheme="minorBidi"/>
          <w:spacing w:val="-2"/>
          <w:sz w:val="22"/>
          <w:szCs w:val="22"/>
          <w:lang w:val="lt-LT"/>
        </w:rPr>
        <w:t xml:space="preserve"> suteikimo, o nustatęs, kad </w:t>
      </w:r>
      <w:r w:rsidR="00690F52" w:rsidRPr="002D3162">
        <w:rPr>
          <w:rFonts w:asciiTheme="minorBidi" w:eastAsia="Calibri" w:hAnsiTheme="minorBidi" w:cstheme="minorBidi"/>
          <w:sz w:val="22"/>
          <w:szCs w:val="22"/>
          <w:lang w:val="lt-LT"/>
        </w:rPr>
        <w:t xml:space="preserve">Paslaugos turi trūkumų, neatitinka Sutarties </w:t>
      </w:r>
      <w:r w:rsidR="0018518B" w:rsidRPr="002D3162">
        <w:rPr>
          <w:rFonts w:asciiTheme="minorBidi" w:hAnsiTheme="minorBidi" w:cstheme="minorBidi"/>
          <w:sz w:val="22"/>
          <w:szCs w:val="22"/>
          <w:lang w:val="lt-LT"/>
        </w:rPr>
        <w:t xml:space="preserve">ir / ar </w:t>
      </w:r>
      <w:r w:rsidR="00690F52" w:rsidRPr="002D3162">
        <w:rPr>
          <w:rFonts w:asciiTheme="minorBidi" w:eastAsia="Calibri" w:hAnsiTheme="minorBidi" w:cstheme="minorBidi"/>
          <w:sz w:val="22"/>
          <w:szCs w:val="22"/>
          <w:lang w:val="lt-LT"/>
        </w:rPr>
        <w:t xml:space="preserve">jos priedų reikalavimų, išsiunčia Paslaugų teikėjui pranešimą apie nepriėmimą, kuriame turi būti nurodytos Paslaugų nepriėmimo priežastys, ir kuriuo Paslaugų teikėjas kviečiamas dalyvauti surašant aktą dėl </w:t>
      </w:r>
      <w:r w:rsidR="00FE45BB" w:rsidRPr="002D3162">
        <w:rPr>
          <w:rFonts w:asciiTheme="minorBidi" w:eastAsia="Calibri" w:hAnsiTheme="minorBidi" w:cstheme="minorBidi"/>
          <w:sz w:val="22"/>
          <w:szCs w:val="22"/>
          <w:lang w:val="lt-LT"/>
        </w:rPr>
        <w:t xml:space="preserve">Paslaugų </w:t>
      </w:r>
      <w:r w:rsidR="00690F52" w:rsidRPr="002D3162">
        <w:rPr>
          <w:rFonts w:asciiTheme="minorBidi" w:eastAsia="Calibri" w:hAnsiTheme="minorBidi" w:cstheme="minorBidi"/>
          <w:sz w:val="22"/>
          <w:szCs w:val="22"/>
          <w:lang w:val="lt-LT"/>
        </w:rPr>
        <w:t>trūkumų.</w:t>
      </w:r>
      <w:r w:rsidR="00240FDE" w:rsidRPr="002D3162">
        <w:rPr>
          <w:rFonts w:asciiTheme="minorBidi" w:hAnsiTheme="minorBidi" w:cstheme="minorBidi"/>
          <w:spacing w:val="-2"/>
          <w:sz w:val="22"/>
          <w:szCs w:val="22"/>
          <w:lang w:val="lt-LT"/>
        </w:rPr>
        <w:t xml:space="preserve"> Užsakovui nepasirašius </w:t>
      </w:r>
      <w:r w:rsidR="00BD0ED9" w:rsidRPr="002D3162">
        <w:rPr>
          <w:rFonts w:asciiTheme="minorBidi" w:hAnsiTheme="minorBidi" w:cstheme="minorBidi"/>
          <w:spacing w:val="-2"/>
          <w:sz w:val="22"/>
          <w:szCs w:val="22"/>
          <w:lang w:val="lt-LT"/>
        </w:rPr>
        <w:t xml:space="preserve">Paslaugų </w:t>
      </w:r>
      <w:r w:rsidR="00240FDE" w:rsidRPr="002D3162">
        <w:rPr>
          <w:rFonts w:asciiTheme="minorBidi" w:hAnsiTheme="minorBidi" w:cstheme="minorBidi"/>
          <w:sz w:val="22"/>
          <w:szCs w:val="22"/>
          <w:lang w:val="lt-LT"/>
        </w:rPr>
        <w:t>perdavimo</w:t>
      </w:r>
      <w:r w:rsidR="00BD0ED9" w:rsidRPr="002D3162">
        <w:rPr>
          <w:rFonts w:asciiTheme="minorBidi" w:eastAsia="Calibri" w:hAnsiTheme="minorBidi" w:cstheme="minorBidi"/>
          <w:bCs/>
          <w:sz w:val="22"/>
          <w:szCs w:val="22"/>
          <w:lang w:val="lt-LT"/>
        </w:rPr>
        <w:t>–</w:t>
      </w:r>
      <w:r w:rsidR="00240FDE" w:rsidRPr="002D3162">
        <w:rPr>
          <w:rFonts w:asciiTheme="minorBidi" w:hAnsiTheme="minorBidi" w:cstheme="minorBidi"/>
          <w:sz w:val="22"/>
          <w:szCs w:val="22"/>
          <w:lang w:val="lt-LT"/>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1548AAAC" w14:textId="65E14DAB" w:rsidR="00EB22CF" w:rsidRPr="002D3162" w:rsidRDefault="00853AB3" w:rsidP="00163446">
      <w:pPr>
        <w:ind w:firstLine="360"/>
        <w:jc w:val="both"/>
        <w:rPr>
          <w:rFonts w:asciiTheme="minorBidi" w:hAnsiTheme="minorBidi" w:cstheme="minorBidi"/>
          <w:sz w:val="22"/>
          <w:szCs w:val="22"/>
          <w:lang w:val="lt-LT"/>
        </w:rPr>
      </w:pPr>
      <w:r w:rsidRPr="002D3162">
        <w:rPr>
          <w:rFonts w:asciiTheme="minorBidi" w:hAnsiTheme="minorBidi" w:cstheme="minorBidi"/>
          <w:spacing w:val="-2"/>
          <w:sz w:val="22"/>
          <w:szCs w:val="22"/>
          <w:lang w:val="lt-LT"/>
        </w:rPr>
        <w:t>7.</w:t>
      </w:r>
      <w:r w:rsidR="00396234" w:rsidRPr="002D3162">
        <w:rPr>
          <w:rFonts w:asciiTheme="minorBidi" w:hAnsiTheme="minorBidi" w:cstheme="minorBidi"/>
          <w:spacing w:val="-2"/>
          <w:sz w:val="22"/>
          <w:szCs w:val="22"/>
          <w:lang w:val="lt-LT"/>
        </w:rPr>
        <w:t>7</w:t>
      </w:r>
      <w:r w:rsidR="00EB22CF" w:rsidRPr="002D3162">
        <w:rPr>
          <w:rFonts w:asciiTheme="minorBidi" w:hAnsiTheme="minorBidi" w:cstheme="minorBidi"/>
          <w:sz w:val="22"/>
          <w:szCs w:val="22"/>
          <w:lang w:val="lt-LT"/>
        </w:rPr>
        <w:t xml:space="preserve">. </w:t>
      </w:r>
      <w:r w:rsidR="00B2186F" w:rsidRPr="002D3162">
        <w:rPr>
          <w:rFonts w:asciiTheme="minorBidi" w:hAnsiTheme="minorBidi" w:cstheme="minorBidi"/>
          <w:sz w:val="22"/>
          <w:szCs w:val="22"/>
          <w:lang w:val="lt-LT"/>
        </w:rPr>
        <w:t xml:space="preserve">Paslaugų teikėjui </w:t>
      </w:r>
      <w:r w:rsidR="00EB22CF" w:rsidRPr="002D3162">
        <w:rPr>
          <w:rFonts w:asciiTheme="minorBidi" w:hAnsiTheme="minorBidi" w:cstheme="minorBidi"/>
          <w:sz w:val="22"/>
          <w:szCs w:val="22"/>
          <w:lang w:val="lt-LT"/>
        </w:rPr>
        <w:t xml:space="preserve">raštu pranešus, kad jis nedalyvaus surašant aktą dėl </w:t>
      </w:r>
      <w:r w:rsidR="00B2186F" w:rsidRPr="002D3162">
        <w:rPr>
          <w:rFonts w:asciiTheme="minorBidi" w:hAnsiTheme="minorBidi" w:cstheme="minorBidi"/>
          <w:sz w:val="22"/>
          <w:szCs w:val="22"/>
          <w:lang w:val="lt-LT"/>
        </w:rPr>
        <w:t>Paslaugų trūkumų</w:t>
      </w:r>
      <w:r w:rsidR="00EB22CF" w:rsidRPr="002D3162">
        <w:rPr>
          <w:rFonts w:asciiTheme="minorBidi" w:hAnsiTheme="minorBidi" w:cstheme="minorBidi"/>
          <w:sz w:val="22"/>
          <w:szCs w:val="22"/>
          <w:lang w:val="lt-LT"/>
        </w:rPr>
        <w:t xml:space="preserve">, arba jam neatvykus po raštiško kvietimo išsiuntimo, </w:t>
      </w:r>
      <w:r w:rsidR="00B2186F" w:rsidRPr="002D3162">
        <w:rPr>
          <w:rFonts w:asciiTheme="minorBidi" w:hAnsiTheme="minorBidi" w:cstheme="minorBidi"/>
          <w:sz w:val="22"/>
          <w:szCs w:val="22"/>
          <w:lang w:val="lt-LT"/>
        </w:rPr>
        <w:t xml:space="preserve">Užsakovas </w:t>
      </w:r>
      <w:r w:rsidR="00EB22CF" w:rsidRPr="002D3162">
        <w:rPr>
          <w:rFonts w:asciiTheme="minorBidi" w:hAnsiTheme="minorBidi" w:cstheme="minorBidi"/>
          <w:sz w:val="22"/>
          <w:szCs w:val="22"/>
          <w:lang w:val="lt-LT"/>
        </w:rPr>
        <w:t xml:space="preserve">vienašališkai surašo aktą dėl </w:t>
      </w:r>
      <w:r w:rsidR="00B2186F" w:rsidRPr="002D3162">
        <w:rPr>
          <w:rFonts w:asciiTheme="minorBidi" w:hAnsiTheme="minorBidi" w:cstheme="minorBidi"/>
          <w:sz w:val="22"/>
          <w:szCs w:val="22"/>
          <w:lang w:val="lt-LT"/>
        </w:rPr>
        <w:t xml:space="preserve">Paslaugų trūkumų </w:t>
      </w:r>
      <w:r w:rsidR="00EB22CF" w:rsidRPr="002D3162">
        <w:rPr>
          <w:rFonts w:asciiTheme="minorBidi" w:hAnsiTheme="minorBidi" w:cstheme="minorBidi"/>
          <w:sz w:val="22"/>
          <w:szCs w:val="22"/>
          <w:lang w:val="lt-LT"/>
        </w:rPr>
        <w:t xml:space="preserve">ir tokiu atveju laikoma, kad </w:t>
      </w:r>
      <w:r w:rsidR="00B2186F" w:rsidRPr="002D3162">
        <w:rPr>
          <w:rFonts w:asciiTheme="minorBidi" w:hAnsiTheme="minorBidi" w:cstheme="minorBidi"/>
          <w:sz w:val="22"/>
          <w:szCs w:val="22"/>
          <w:lang w:val="lt-LT"/>
        </w:rPr>
        <w:t xml:space="preserve">Paslaugų teikėjas trūkumus </w:t>
      </w:r>
      <w:r w:rsidR="00EB22CF" w:rsidRPr="002D3162">
        <w:rPr>
          <w:rFonts w:asciiTheme="minorBidi" w:hAnsiTheme="minorBidi" w:cstheme="minorBidi"/>
          <w:sz w:val="22"/>
          <w:szCs w:val="22"/>
          <w:lang w:val="lt-LT"/>
        </w:rPr>
        <w:t xml:space="preserve">pripažino. </w:t>
      </w:r>
      <w:r w:rsidR="00B2186F" w:rsidRPr="002D3162">
        <w:rPr>
          <w:rFonts w:asciiTheme="minorBidi" w:hAnsiTheme="minorBidi" w:cstheme="minorBidi"/>
          <w:sz w:val="22"/>
          <w:szCs w:val="22"/>
          <w:lang w:val="lt-LT"/>
        </w:rPr>
        <w:t xml:space="preserve">Paslaugų teikėjui </w:t>
      </w:r>
      <w:r w:rsidR="00EB22CF" w:rsidRPr="002D3162">
        <w:rPr>
          <w:rFonts w:asciiTheme="minorBidi" w:hAnsiTheme="minorBidi" w:cstheme="minorBidi"/>
          <w:sz w:val="22"/>
          <w:szCs w:val="22"/>
          <w:lang w:val="lt-LT"/>
        </w:rPr>
        <w:t xml:space="preserve">nepripažinus </w:t>
      </w:r>
      <w:r w:rsidR="00B2186F" w:rsidRPr="002D3162">
        <w:rPr>
          <w:rFonts w:asciiTheme="minorBidi" w:hAnsiTheme="minorBidi" w:cstheme="minorBidi"/>
          <w:sz w:val="22"/>
          <w:szCs w:val="22"/>
          <w:lang w:val="lt-LT"/>
        </w:rPr>
        <w:t xml:space="preserve">Užsakovo </w:t>
      </w:r>
      <w:r w:rsidR="00EB22CF" w:rsidRPr="002D3162">
        <w:rPr>
          <w:rFonts w:asciiTheme="minorBidi" w:hAnsiTheme="minorBidi" w:cstheme="minorBidi"/>
          <w:sz w:val="22"/>
          <w:szCs w:val="22"/>
          <w:lang w:val="lt-LT"/>
        </w:rPr>
        <w:t xml:space="preserve">nurodytų </w:t>
      </w:r>
      <w:r w:rsidR="00B2186F" w:rsidRPr="002D3162">
        <w:rPr>
          <w:rFonts w:asciiTheme="minorBidi" w:hAnsiTheme="minorBidi" w:cstheme="minorBidi"/>
          <w:sz w:val="22"/>
          <w:szCs w:val="22"/>
          <w:lang w:val="lt-LT"/>
        </w:rPr>
        <w:t>Paslaugų trūkumų</w:t>
      </w:r>
      <w:r w:rsidR="00EB22CF" w:rsidRPr="002D3162">
        <w:rPr>
          <w:rFonts w:asciiTheme="minorBidi" w:hAnsiTheme="minorBidi" w:cstheme="minorBidi"/>
          <w:sz w:val="22"/>
          <w:szCs w:val="22"/>
          <w:lang w:val="lt-LT"/>
        </w:rPr>
        <w:t>, Šalys tariasi dėl nepriklausomos</w:t>
      </w:r>
      <w:r w:rsidR="00DF56A5" w:rsidRPr="002D3162">
        <w:rPr>
          <w:rFonts w:asciiTheme="minorBidi" w:hAnsiTheme="minorBidi" w:cstheme="minorBidi"/>
          <w:sz w:val="22"/>
          <w:szCs w:val="22"/>
          <w:lang w:val="lt-LT"/>
        </w:rPr>
        <w:t xml:space="preserve"> ekspertizės skyrimo </w:t>
      </w:r>
      <w:r w:rsidR="006912A1" w:rsidRPr="002D3162">
        <w:rPr>
          <w:rFonts w:asciiTheme="minorBidi" w:hAnsiTheme="minorBidi" w:cstheme="minorBidi"/>
          <w:sz w:val="22"/>
          <w:szCs w:val="22"/>
          <w:lang w:val="lt-LT"/>
        </w:rPr>
        <w:t xml:space="preserve">šios </w:t>
      </w:r>
      <w:r w:rsidR="00DF56A5" w:rsidRPr="002D3162">
        <w:rPr>
          <w:rFonts w:asciiTheme="minorBidi" w:hAnsiTheme="minorBidi" w:cstheme="minorBidi"/>
          <w:sz w:val="22"/>
          <w:szCs w:val="22"/>
          <w:lang w:val="lt-LT"/>
        </w:rPr>
        <w:t xml:space="preserve">Sutarties </w:t>
      </w:r>
      <w:r w:rsidR="00554DCB" w:rsidRPr="002D3162">
        <w:rPr>
          <w:rFonts w:asciiTheme="minorBidi" w:hAnsiTheme="minorBidi" w:cstheme="minorBidi"/>
          <w:sz w:val="22"/>
          <w:szCs w:val="22"/>
          <w:lang w:val="lt-LT"/>
        </w:rPr>
        <w:t>B</w:t>
      </w:r>
      <w:r w:rsidR="00EB22CF" w:rsidRPr="002D3162">
        <w:rPr>
          <w:rFonts w:asciiTheme="minorBidi" w:hAnsiTheme="minorBidi" w:cstheme="minorBidi"/>
          <w:sz w:val="22"/>
          <w:szCs w:val="22"/>
          <w:lang w:val="lt-LT"/>
        </w:rPr>
        <w:t xml:space="preserve">endrųjų sąlygų 8 </w:t>
      </w:r>
      <w:r w:rsidR="009224D4" w:rsidRPr="002D3162">
        <w:rPr>
          <w:rFonts w:asciiTheme="minorBidi" w:hAnsiTheme="minorBidi" w:cstheme="minorBidi"/>
          <w:sz w:val="22"/>
          <w:szCs w:val="22"/>
          <w:lang w:val="lt-LT"/>
        </w:rPr>
        <w:t xml:space="preserve">skyriuje </w:t>
      </w:r>
      <w:r w:rsidR="00EB22CF" w:rsidRPr="002D3162">
        <w:rPr>
          <w:rFonts w:asciiTheme="minorBidi" w:hAnsiTheme="minorBidi" w:cstheme="minorBidi"/>
          <w:sz w:val="22"/>
          <w:szCs w:val="22"/>
          <w:lang w:val="lt-LT"/>
        </w:rPr>
        <w:t>nurodyta tvarka.</w:t>
      </w:r>
    </w:p>
    <w:p w14:paraId="1FC83BF6" w14:textId="62B7B476" w:rsidR="00C024B9" w:rsidRPr="002D3162" w:rsidRDefault="00C024B9"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396234" w:rsidRPr="002D3162">
        <w:rPr>
          <w:rFonts w:asciiTheme="minorBidi" w:hAnsiTheme="minorBidi" w:cstheme="minorBidi"/>
          <w:sz w:val="22"/>
          <w:szCs w:val="22"/>
          <w:lang w:val="lt-LT"/>
        </w:rPr>
        <w:t>8</w:t>
      </w:r>
      <w:r w:rsidRPr="002D3162">
        <w:rPr>
          <w:rFonts w:asciiTheme="minorBidi" w:hAnsiTheme="minorBidi" w:cstheme="minorBidi"/>
          <w:sz w:val="22"/>
          <w:szCs w:val="22"/>
          <w:lang w:val="lt-LT"/>
        </w:rPr>
        <w:t xml:space="preserve">. </w:t>
      </w:r>
      <w:r w:rsidR="002E3718" w:rsidRPr="002D3162">
        <w:rPr>
          <w:rFonts w:asciiTheme="minorBidi" w:hAnsiTheme="minorBidi" w:cstheme="minorBidi"/>
          <w:sz w:val="22"/>
          <w:szCs w:val="22"/>
          <w:lang w:val="lt-LT"/>
        </w:rPr>
        <w:t>Paslaugų teikėjas Paslaugų trūkumus</w:t>
      </w:r>
      <w:r w:rsidRPr="002D3162">
        <w:rPr>
          <w:rFonts w:asciiTheme="minorBidi" w:hAnsiTheme="minorBidi" w:cstheme="minorBidi"/>
          <w:sz w:val="22"/>
          <w:szCs w:val="22"/>
          <w:lang w:val="lt-LT"/>
        </w:rPr>
        <w:t xml:space="preserve"> privalo pašalinti per </w:t>
      </w:r>
      <w:r w:rsidR="005F4006" w:rsidRPr="002D3162">
        <w:rPr>
          <w:rFonts w:asciiTheme="minorBidi" w:hAnsiTheme="minorBidi" w:cstheme="minorBidi"/>
          <w:sz w:val="22"/>
          <w:szCs w:val="22"/>
          <w:lang w:val="lt-LT"/>
        </w:rPr>
        <w:t xml:space="preserve">Sutarties Specialiųjų sąlygų 4.1 p. </w:t>
      </w:r>
      <w:r w:rsidRPr="002D3162">
        <w:rPr>
          <w:rFonts w:asciiTheme="minorBidi" w:hAnsiTheme="minorBidi" w:cstheme="minorBidi"/>
          <w:sz w:val="22"/>
          <w:szCs w:val="22"/>
          <w:lang w:val="lt-LT"/>
        </w:rPr>
        <w:t xml:space="preserve">nustatytą terminą savo sąskaita, </w:t>
      </w:r>
      <w:r w:rsidR="002E3718" w:rsidRPr="002D3162">
        <w:rPr>
          <w:rFonts w:asciiTheme="minorBidi" w:hAnsiTheme="minorBidi" w:cstheme="minorBidi"/>
          <w:sz w:val="22"/>
          <w:szCs w:val="22"/>
          <w:lang w:val="lt-LT"/>
        </w:rPr>
        <w:t xml:space="preserve">Užsakovas </w:t>
      </w:r>
      <w:r w:rsidRPr="002D3162">
        <w:rPr>
          <w:rFonts w:asciiTheme="minorBidi" w:hAnsiTheme="minorBidi" w:cstheme="minorBidi"/>
          <w:sz w:val="22"/>
          <w:szCs w:val="22"/>
          <w:lang w:val="lt-LT"/>
        </w:rPr>
        <w:t xml:space="preserve">neatlygina jokių su tuo susijusių </w:t>
      </w:r>
      <w:r w:rsidR="002E3718" w:rsidRPr="002D3162">
        <w:rPr>
          <w:rFonts w:asciiTheme="minorBidi" w:hAnsiTheme="minorBidi" w:cstheme="minorBidi"/>
          <w:sz w:val="22"/>
          <w:szCs w:val="22"/>
          <w:lang w:val="lt-LT"/>
        </w:rPr>
        <w:t xml:space="preserve">Paslaugų teikėjo </w:t>
      </w:r>
      <w:r w:rsidRPr="002D3162">
        <w:rPr>
          <w:rFonts w:asciiTheme="minorBidi" w:hAnsiTheme="minorBidi" w:cstheme="minorBidi"/>
          <w:sz w:val="22"/>
          <w:szCs w:val="22"/>
          <w:lang w:val="lt-LT"/>
        </w:rPr>
        <w:t xml:space="preserve">turėtų išlaidų ar nuostolių. </w:t>
      </w:r>
    </w:p>
    <w:p w14:paraId="5FB11E0A" w14:textId="77777777" w:rsidR="0017321B" w:rsidRPr="002D3162" w:rsidRDefault="00053AF9"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396234" w:rsidRPr="002D3162">
        <w:rPr>
          <w:rFonts w:asciiTheme="minorBidi" w:hAnsiTheme="minorBidi" w:cstheme="minorBidi"/>
          <w:sz w:val="22"/>
          <w:szCs w:val="22"/>
          <w:lang w:val="lt-LT"/>
        </w:rPr>
        <w:t>9</w:t>
      </w:r>
      <w:r w:rsidR="00C024B9" w:rsidRPr="002D3162">
        <w:rPr>
          <w:rFonts w:asciiTheme="minorBidi" w:hAnsiTheme="minorBidi" w:cstheme="minorBidi"/>
          <w:sz w:val="22"/>
          <w:szCs w:val="22"/>
          <w:lang w:val="lt-LT"/>
        </w:rPr>
        <w:t xml:space="preserve">. </w:t>
      </w:r>
      <w:r w:rsidR="007C2CCF" w:rsidRPr="002D3162">
        <w:rPr>
          <w:rFonts w:asciiTheme="minorBidi" w:hAnsiTheme="minorBidi" w:cstheme="minorBidi"/>
          <w:sz w:val="22"/>
          <w:szCs w:val="22"/>
          <w:lang w:val="lt-LT"/>
        </w:rPr>
        <w:t xml:space="preserve">Paslaugų teikėjui </w:t>
      </w:r>
      <w:r w:rsidR="00C024B9" w:rsidRPr="002D3162">
        <w:rPr>
          <w:rFonts w:asciiTheme="minorBidi" w:hAnsiTheme="minorBidi" w:cstheme="minorBidi"/>
          <w:sz w:val="22"/>
          <w:szCs w:val="22"/>
          <w:lang w:val="lt-LT"/>
        </w:rPr>
        <w:t xml:space="preserve">nepašalinus </w:t>
      </w:r>
      <w:r w:rsidR="007C2CCF" w:rsidRPr="002D3162">
        <w:rPr>
          <w:rFonts w:asciiTheme="minorBidi" w:hAnsiTheme="minorBidi" w:cstheme="minorBidi"/>
          <w:sz w:val="22"/>
          <w:szCs w:val="22"/>
          <w:lang w:val="lt-LT"/>
        </w:rPr>
        <w:t xml:space="preserve">Paslaugų trūkumų </w:t>
      </w:r>
      <w:r w:rsidR="005024B6" w:rsidRPr="002D3162">
        <w:rPr>
          <w:rFonts w:asciiTheme="minorBidi" w:hAnsiTheme="minorBidi" w:cstheme="minorBidi"/>
          <w:sz w:val="22"/>
          <w:szCs w:val="22"/>
          <w:lang w:val="lt-LT"/>
        </w:rPr>
        <w:t xml:space="preserve">per </w:t>
      </w:r>
      <w:r w:rsidR="007C2CCF" w:rsidRPr="002D3162">
        <w:rPr>
          <w:rFonts w:asciiTheme="minorBidi" w:hAnsiTheme="minorBidi" w:cstheme="minorBidi"/>
          <w:sz w:val="22"/>
          <w:szCs w:val="22"/>
          <w:lang w:val="lt-LT"/>
        </w:rPr>
        <w:t xml:space="preserve">Užsakovo </w:t>
      </w:r>
      <w:r w:rsidR="005024B6" w:rsidRPr="002D3162">
        <w:rPr>
          <w:rFonts w:asciiTheme="minorBidi" w:hAnsiTheme="minorBidi" w:cstheme="minorBidi"/>
          <w:sz w:val="22"/>
          <w:szCs w:val="22"/>
          <w:lang w:val="lt-LT"/>
        </w:rPr>
        <w:t xml:space="preserve">nustatytą terminą, </w:t>
      </w:r>
      <w:r w:rsidR="007C2CCF" w:rsidRPr="002D3162">
        <w:rPr>
          <w:rFonts w:asciiTheme="minorBidi" w:hAnsiTheme="minorBidi" w:cstheme="minorBidi"/>
          <w:sz w:val="22"/>
          <w:szCs w:val="22"/>
          <w:lang w:val="lt-LT"/>
        </w:rPr>
        <w:t xml:space="preserve">Užsakovas </w:t>
      </w:r>
      <w:r w:rsidR="005024B6" w:rsidRPr="002D3162">
        <w:rPr>
          <w:rFonts w:asciiTheme="minorBidi" w:hAnsiTheme="minorBidi" w:cstheme="minorBidi"/>
          <w:sz w:val="22"/>
          <w:szCs w:val="22"/>
          <w:lang w:val="lt-LT"/>
        </w:rPr>
        <w:t xml:space="preserve">turi teisę vėliau </w:t>
      </w:r>
      <w:r w:rsidR="007C2CCF" w:rsidRPr="002D3162">
        <w:rPr>
          <w:rFonts w:asciiTheme="minorBidi" w:hAnsiTheme="minorBidi" w:cstheme="minorBidi"/>
          <w:sz w:val="22"/>
          <w:szCs w:val="22"/>
          <w:lang w:val="lt-LT"/>
        </w:rPr>
        <w:t>pe</w:t>
      </w:r>
      <w:r w:rsidR="00455C1A" w:rsidRPr="002D3162">
        <w:rPr>
          <w:rFonts w:asciiTheme="minorBidi" w:hAnsiTheme="minorBidi" w:cstheme="minorBidi"/>
          <w:sz w:val="22"/>
          <w:szCs w:val="22"/>
          <w:lang w:val="lt-LT"/>
        </w:rPr>
        <w:t>r</w:t>
      </w:r>
      <w:r w:rsidR="007C2CCF" w:rsidRPr="002D3162">
        <w:rPr>
          <w:rFonts w:asciiTheme="minorBidi" w:hAnsiTheme="minorBidi" w:cstheme="minorBidi"/>
          <w:sz w:val="22"/>
          <w:szCs w:val="22"/>
          <w:lang w:val="lt-LT"/>
        </w:rPr>
        <w:t>duodamų Paslaugų</w:t>
      </w:r>
      <w:r w:rsidR="005024B6" w:rsidRPr="002D3162">
        <w:rPr>
          <w:rFonts w:asciiTheme="minorBidi" w:hAnsiTheme="minorBidi" w:cstheme="minorBidi"/>
          <w:sz w:val="22"/>
          <w:szCs w:val="22"/>
          <w:lang w:val="lt-LT"/>
        </w:rPr>
        <w:t xml:space="preserve"> nepriimti ir už jas nesumokėti bei pateikti </w:t>
      </w:r>
      <w:r w:rsidR="007C2CCF" w:rsidRPr="002D3162">
        <w:rPr>
          <w:rFonts w:asciiTheme="minorBidi" w:hAnsiTheme="minorBidi" w:cstheme="minorBidi"/>
          <w:sz w:val="22"/>
          <w:szCs w:val="22"/>
          <w:lang w:val="lt-LT"/>
        </w:rPr>
        <w:t xml:space="preserve">Paslaugų teikėjui </w:t>
      </w:r>
      <w:r w:rsidR="005024B6" w:rsidRPr="002D3162">
        <w:rPr>
          <w:rFonts w:asciiTheme="minorBidi" w:hAnsiTheme="minorBidi" w:cstheme="minorBidi"/>
          <w:sz w:val="22"/>
          <w:szCs w:val="22"/>
          <w:lang w:val="lt-LT"/>
        </w:rPr>
        <w:t xml:space="preserve">pranešimą apie </w:t>
      </w:r>
      <w:r w:rsidR="00A42328" w:rsidRPr="002D3162">
        <w:rPr>
          <w:rFonts w:asciiTheme="minorBidi" w:hAnsiTheme="minorBidi" w:cstheme="minorBidi"/>
          <w:sz w:val="22"/>
          <w:szCs w:val="22"/>
          <w:lang w:val="lt-LT"/>
        </w:rPr>
        <w:t xml:space="preserve">jų </w:t>
      </w:r>
      <w:r w:rsidR="005024B6" w:rsidRPr="002D3162">
        <w:rPr>
          <w:rFonts w:asciiTheme="minorBidi" w:hAnsiTheme="minorBidi" w:cstheme="minorBidi"/>
          <w:sz w:val="22"/>
          <w:szCs w:val="22"/>
          <w:lang w:val="lt-LT"/>
        </w:rPr>
        <w:t xml:space="preserve">nepriėmimą. </w:t>
      </w:r>
    </w:p>
    <w:p w14:paraId="28DA3F06" w14:textId="6EF99D1C" w:rsidR="00555BAE" w:rsidRPr="002D3162" w:rsidRDefault="00722B6E"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396234" w:rsidRPr="002D3162">
        <w:rPr>
          <w:rFonts w:asciiTheme="minorBidi" w:hAnsiTheme="minorBidi" w:cstheme="minorBidi"/>
          <w:sz w:val="22"/>
          <w:szCs w:val="22"/>
          <w:lang w:val="lt-LT"/>
        </w:rPr>
        <w:t>10</w:t>
      </w:r>
      <w:r w:rsidR="008D1FA6" w:rsidRPr="002D3162">
        <w:rPr>
          <w:rFonts w:asciiTheme="minorBidi" w:hAnsiTheme="minorBidi" w:cstheme="minorBidi"/>
          <w:sz w:val="22"/>
          <w:szCs w:val="22"/>
          <w:lang w:val="lt-LT"/>
        </w:rPr>
        <w:t xml:space="preserve">. </w:t>
      </w:r>
      <w:r w:rsidR="007C2CCF" w:rsidRPr="002D3162">
        <w:rPr>
          <w:rFonts w:asciiTheme="minorBidi" w:hAnsiTheme="minorBidi" w:cstheme="minorBidi"/>
          <w:sz w:val="22"/>
          <w:szCs w:val="22"/>
          <w:lang w:val="lt-LT"/>
        </w:rPr>
        <w:t xml:space="preserve">Paslaugų teikėjas </w:t>
      </w:r>
      <w:r w:rsidR="008D1FA6" w:rsidRPr="002D3162">
        <w:rPr>
          <w:rFonts w:asciiTheme="minorBidi" w:hAnsiTheme="minorBidi" w:cstheme="minorBidi"/>
          <w:sz w:val="22"/>
          <w:szCs w:val="22"/>
          <w:lang w:val="lt-LT"/>
        </w:rPr>
        <w:t xml:space="preserve">kartu su </w:t>
      </w:r>
      <w:r w:rsidR="00455C1A" w:rsidRPr="002D3162">
        <w:rPr>
          <w:rFonts w:asciiTheme="minorBidi" w:hAnsiTheme="minorBidi" w:cstheme="minorBidi"/>
          <w:sz w:val="22"/>
          <w:szCs w:val="22"/>
          <w:lang w:val="lt-LT"/>
        </w:rPr>
        <w:t xml:space="preserve">Paslaugų </w:t>
      </w:r>
      <w:r w:rsidR="007C2CCF" w:rsidRPr="002D3162">
        <w:rPr>
          <w:rFonts w:asciiTheme="minorBidi" w:hAnsiTheme="minorBidi" w:cstheme="minorBidi"/>
          <w:sz w:val="22"/>
          <w:szCs w:val="22"/>
          <w:lang w:val="lt-LT"/>
        </w:rPr>
        <w:t xml:space="preserve">perdavimo–priėmimo aktu </w:t>
      </w:r>
      <w:r w:rsidR="008D1FA6" w:rsidRPr="002D3162">
        <w:rPr>
          <w:rFonts w:asciiTheme="minorBidi" w:hAnsiTheme="minorBidi" w:cstheme="minorBidi"/>
          <w:sz w:val="22"/>
          <w:szCs w:val="22"/>
          <w:lang w:val="lt-LT"/>
        </w:rPr>
        <w:t xml:space="preserve">turi pateikti </w:t>
      </w:r>
      <w:r w:rsidR="007C2CCF" w:rsidRPr="002D3162">
        <w:rPr>
          <w:rFonts w:asciiTheme="minorBidi" w:hAnsiTheme="minorBidi" w:cstheme="minorBidi"/>
          <w:sz w:val="22"/>
          <w:szCs w:val="22"/>
          <w:lang w:val="lt-LT"/>
        </w:rPr>
        <w:t>Užsakovui</w:t>
      </w:r>
      <w:r w:rsidR="00F168FD" w:rsidRPr="002D3162">
        <w:rPr>
          <w:rFonts w:asciiTheme="minorBidi" w:hAnsiTheme="minorBidi" w:cstheme="minorBidi"/>
          <w:sz w:val="22"/>
          <w:szCs w:val="22"/>
          <w:lang w:val="lt-LT"/>
        </w:rPr>
        <w:t xml:space="preserve"> </w:t>
      </w:r>
      <w:r w:rsidR="007C2CCF" w:rsidRPr="002D3162">
        <w:rPr>
          <w:rFonts w:asciiTheme="minorBidi" w:hAnsiTheme="minorBidi" w:cstheme="minorBidi"/>
          <w:sz w:val="22"/>
          <w:szCs w:val="22"/>
          <w:lang w:val="lt-LT"/>
        </w:rPr>
        <w:t xml:space="preserve">visus </w:t>
      </w:r>
      <w:r w:rsidR="0011370F" w:rsidRPr="002D3162">
        <w:rPr>
          <w:rFonts w:asciiTheme="minorBidi" w:hAnsiTheme="minorBidi" w:cstheme="minorBidi"/>
          <w:sz w:val="22"/>
          <w:szCs w:val="22"/>
          <w:lang w:val="lt-LT"/>
        </w:rPr>
        <w:t>dokument</w:t>
      </w:r>
      <w:r w:rsidR="007C2CCF" w:rsidRPr="002D3162">
        <w:rPr>
          <w:rFonts w:asciiTheme="minorBidi" w:hAnsiTheme="minorBidi" w:cstheme="minorBidi"/>
          <w:sz w:val="22"/>
          <w:szCs w:val="22"/>
          <w:lang w:val="lt-LT"/>
        </w:rPr>
        <w:t>us</w:t>
      </w:r>
      <w:r w:rsidR="0011370F" w:rsidRPr="002D3162">
        <w:rPr>
          <w:rFonts w:asciiTheme="minorBidi" w:hAnsiTheme="minorBidi" w:cstheme="minorBidi"/>
          <w:sz w:val="22"/>
          <w:szCs w:val="22"/>
          <w:lang w:val="lt-LT"/>
        </w:rPr>
        <w:t xml:space="preserve"> </w:t>
      </w:r>
      <w:r w:rsidR="007C2CCF" w:rsidRPr="002D3162">
        <w:rPr>
          <w:rFonts w:asciiTheme="minorBidi" w:hAnsiTheme="minorBidi" w:cstheme="minorBidi"/>
          <w:sz w:val="22"/>
          <w:szCs w:val="22"/>
          <w:lang w:val="lt-LT"/>
        </w:rPr>
        <w:t>(</w:t>
      </w:r>
      <w:r w:rsidR="00F168FD" w:rsidRPr="002D3162">
        <w:rPr>
          <w:rFonts w:asciiTheme="minorBidi" w:hAnsiTheme="minorBidi" w:cstheme="minorBidi"/>
          <w:sz w:val="22"/>
          <w:szCs w:val="22"/>
          <w:lang w:val="lt-LT"/>
        </w:rPr>
        <w:t xml:space="preserve">dokumentai </w:t>
      </w:r>
      <w:r w:rsidR="0011370F" w:rsidRPr="002D3162">
        <w:rPr>
          <w:rFonts w:asciiTheme="minorBidi" w:hAnsiTheme="minorBidi" w:cstheme="minorBidi"/>
          <w:sz w:val="22"/>
          <w:szCs w:val="22"/>
          <w:lang w:val="lt-LT"/>
        </w:rPr>
        <w:t xml:space="preserve">turi būti originalo kalba bei </w:t>
      </w:r>
      <w:r w:rsidR="00317475" w:rsidRPr="002D3162">
        <w:rPr>
          <w:rFonts w:asciiTheme="minorBidi" w:hAnsiTheme="minorBidi" w:cstheme="minorBidi"/>
          <w:sz w:val="22"/>
          <w:szCs w:val="22"/>
          <w:lang w:val="lt-LT"/>
        </w:rPr>
        <w:t xml:space="preserve">pateiktas patvirtintas </w:t>
      </w:r>
      <w:r w:rsidR="0011370F" w:rsidRPr="002D3162">
        <w:rPr>
          <w:rFonts w:asciiTheme="minorBidi" w:hAnsiTheme="minorBidi" w:cstheme="minorBidi"/>
          <w:sz w:val="22"/>
          <w:szCs w:val="22"/>
          <w:lang w:val="lt-LT"/>
        </w:rPr>
        <w:t>vertima</w:t>
      </w:r>
      <w:r w:rsidR="00317475" w:rsidRPr="002D3162">
        <w:rPr>
          <w:rFonts w:asciiTheme="minorBidi" w:hAnsiTheme="minorBidi" w:cstheme="minorBidi"/>
          <w:sz w:val="22"/>
          <w:szCs w:val="22"/>
          <w:lang w:val="lt-LT"/>
        </w:rPr>
        <w:t>s</w:t>
      </w:r>
      <w:r w:rsidR="0011370F" w:rsidRPr="002D3162">
        <w:rPr>
          <w:rFonts w:asciiTheme="minorBidi" w:hAnsiTheme="minorBidi" w:cstheme="minorBidi"/>
          <w:sz w:val="22"/>
          <w:szCs w:val="22"/>
          <w:lang w:val="lt-LT"/>
        </w:rPr>
        <w:t xml:space="preserve"> į lietuvių kalbą</w:t>
      </w:r>
      <w:r w:rsidR="00317475" w:rsidRPr="002D3162">
        <w:rPr>
          <w:rFonts w:asciiTheme="minorBidi" w:hAnsiTheme="minorBidi" w:cstheme="minorBidi"/>
          <w:sz w:val="22"/>
          <w:szCs w:val="22"/>
          <w:lang w:val="lt-LT"/>
        </w:rPr>
        <w:t>.</w:t>
      </w:r>
      <w:r w:rsidR="00317475" w:rsidRPr="002D3162">
        <w:rPr>
          <w:rFonts w:asciiTheme="minorBidi" w:hAnsiTheme="minorBidi" w:cstheme="minorBidi"/>
          <w:color w:val="000000"/>
          <w:sz w:val="22"/>
          <w:szCs w:val="22"/>
          <w:lang w:val="lt-LT"/>
        </w:rPr>
        <w:t xml:space="preserve"> Vertimo patvirtinimas laikomas tinkamu, jei išverstas dokumentas yra patvirtintas vertėjo parašu ir vertimų biuro antspaudu</w:t>
      </w:r>
      <w:r w:rsidR="007C2CCF" w:rsidRPr="002D3162">
        <w:rPr>
          <w:rFonts w:asciiTheme="minorBidi" w:hAnsiTheme="minorBidi" w:cstheme="minorBidi"/>
          <w:sz w:val="22"/>
          <w:szCs w:val="22"/>
          <w:lang w:val="lt-LT"/>
        </w:rPr>
        <w:t>), kurie būtini gautos Paslaugos rezultatų naudojimui (</w:t>
      </w:r>
      <w:r w:rsidR="007C2CCF" w:rsidRPr="002D3162">
        <w:rPr>
          <w:rFonts w:asciiTheme="minorBidi" w:hAnsiTheme="minorBidi" w:cstheme="minorBidi"/>
          <w:i/>
          <w:sz w:val="22"/>
          <w:szCs w:val="22"/>
          <w:lang w:val="lt-LT"/>
        </w:rPr>
        <w:t>jei taikoma</w:t>
      </w:r>
      <w:r w:rsidR="007C2CCF" w:rsidRPr="002D3162">
        <w:rPr>
          <w:rFonts w:asciiTheme="minorBidi" w:hAnsiTheme="minorBidi" w:cstheme="minorBidi"/>
          <w:sz w:val="22"/>
          <w:szCs w:val="22"/>
          <w:lang w:val="lt-LT"/>
        </w:rPr>
        <w:t>).</w:t>
      </w:r>
    </w:p>
    <w:p w14:paraId="57B09767" w14:textId="77777777" w:rsidR="00396234" w:rsidRPr="002D3162" w:rsidRDefault="00396234" w:rsidP="00163446">
      <w:pPr>
        <w:pStyle w:val="BodyText"/>
        <w:ind w:right="-1" w:firstLine="360"/>
        <w:jc w:val="both"/>
        <w:rPr>
          <w:rFonts w:asciiTheme="minorBidi" w:hAnsiTheme="minorBidi" w:cstheme="minorBidi"/>
          <w:sz w:val="22"/>
          <w:szCs w:val="22"/>
        </w:rPr>
      </w:pPr>
      <w:r w:rsidRPr="002D3162">
        <w:rPr>
          <w:rFonts w:asciiTheme="minorBidi" w:hAnsiTheme="minorBidi" w:cstheme="minorBidi"/>
          <w:sz w:val="22"/>
          <w:szCs w:val="22"/>
        </w:rPr>
        <w:t>7</w:t>
      </w:r>
      <w:r w:rsidR="0002379A" w:rsidRPr="002D3162">
        <w:rPr>
          <w:rFonts w:asciiTheme="minorBidi" w:hAnsiTheme="minorBidi" w:cstheme="minorBidi"/>
          <w:sz w:val="22"/>
          <w:szCs w:val="22"/>
        </w:rPr>
        <w:t>.</w:t>
      </w:r>
      <w:r w:rsidRPr="002D3162">
        <w:rPr>
          <w:rFonts w:asciiTheme="minorBidi" w:hAnsiTheme="minorBidi" w:cstheme="minorBidi"/>
          <w:sz w:val="22"/>
          <w:szCs w:val="22"/>
        </w:rPr>
        <w:t>11</w:t>
      </w:r>
      <w:r w:rsidR="0002379A" w:rsidRPr="002D3162">
        <w:rPr>
          <w:rFonts w:asciiTheme="minorBidi" w:hAnsiTheme="minorBidi" w:cstheme="minorBidi"/>
          <w:sz w:val="22"/>
          <w:szCs w:val="22"/>
        </w:rPr>
        <w:t xml:space="preserve">. </w:t>
      </w:r>
      <w:r w:rsidRPr="002D3162">
        <w:rPr>
          <w:rFonts w:asciiTheme="minorBidi" w:hAnsiTheme="minorBidi" w:cstheme="minorBidi"/>
          <w:sz w:val="22"/>
          <w:szCs w:val="22"/>
        </w:rPr>
        <w:t>Jei Paslaugos teikiamos etapais, Paslaugų teikimo, perdavimo ir priėmimo tvarka nustatoma sekanti:</w:t>
      </w:r>
    </w:p>
    <w:p w14:paraId="2CAD3C89" w14:textId="790D3F0B" w:rsidR="0002379A" w:rsidRPr="002D3162" w:rsidRDefault="00396234" w:rsidP="00163446">
      <w:pPr>
        <w:pStyle w:val="BodyText"/>
        <w:ind w:right="-1" w:firstLine="360"/>
        <w:jc w:val="both"/>
        <w:rPr>
          <w:rFonts w:asciiTheme="minorBidi" w:hAnsiTheme="minorBidi" w:cstheme="minorBidi"/>
          <w:sz w:val="22"/>
          <w:szCs w:val="22"/>
        </w:rPr>
      </w:pPr>
      <w:r w:rsidRPr="002D3162">
        <w:rPr>
          <w:rFonts w:asciiTheme="minorBidi" w:hAnsiTheme="minorBidi" w:cstheme="minorBidi"/>
          <w:sz w:val="22"/>
          <w:szCs w:val="22"/>
        </w:rPr>
        <w:t xml:space="preserve">7.11.1. </w:t>
      </w:r>
      <w:r w:rsidR="0002379A" w:rsidRPr="002D3162">
        <w:rPr>
          <w:rFonts w:asciiTheme="minorBidi" w:hAnsiTheme="minorBidi" w:cstheme="minorBidi"/>
          <w:sz w:val="22"/>
          <w:szCs w:val="22"/>
        </w:rPr>
        <w:t>Paslaugų teikėjas turi suteikti Paslaugas, t.</w:t>
      </w:r>
      <w:r w:rsidR="00BD0ED9" w:rsidRPr="002D3162">
        <w:rPr>
          <w:rFonts w:asciiTheme="minorBidi" w:hAnsiTheme="minorBidi" w:cstheme="minorBidi"/>
          <w:sz w:val="22"/>
          <w:szCs w:val="22"/>
        </w:rPr>
        <w:t xml:space="preserve"> </w:t>
      </w:r>
      <w:r w:rsidR="0002379A" w:rsidRPr="002D3162">
        <w:rPr>
          <w:rFonts w:asciiTheme="minorBidi" w:hAnsiTheme="minorBidi" w:cstheme="minorBidi"/>
          <w:sz w:val="22"/>
          <w:szCs w:val="22"/>
        </w:rPr>
        <w:t>y. pateikti su etapo atlikimu susijusius dokumentus ir gauti Užsakovo patvirtinimą</w:t>
      </w:r>
      <w:r w:rsidR="00F37763" w:rsidRPr="002D3162">
        <w:rPr>
          <w:rFonts w:asciiTheme="minorBidi" w:hAnsiTheme="minorBidi" w:cstheme="minorBidi"/>
          <w:sz w:val="22"/>
          <w:szCs w:val="22"/>
        </w:rPr>
        <w:t xml:space="preserve"> raštu arba elektroniniu paštu </w:t>
      </w:r>
      <w:r w:rsidR="0002379A" w:rsidRPr="002D3162">
        <w:rPr>
          <w:rFonts w:asciiTheme="minorBidi" w:hAnsiTheme="minorBidi" w:cstheme="minorBidi"/>
          <w:sz w:val="22"/>
          <w:szCs w:val="22"/>
        </w:rPr>
        <w:t xml:space="preserve">iki Paslaugų teikimo termino (etapo) pabaigos. </w:t>
      </w:r>
    </w:p>
    <w:p w14:paraId="0CF81FC0" w14:textId="17E85FA5" w:rsidR="0002379A" w:rsidRPr="002D3162" w:rsidRDefault="00396234" w:rsidP="00163446">
      <w:pPr>
        <w:pStyle w:val="BodyText"/>
        <w:ind w:right="-1" w:firstLine="360"/>
        <w:jc w:val="both"/>
        <w:rPr>
          <w:rFonts w:asciiTheme="minorBidi" w:hAnsiTheme="minorBidi" w:cstheme="minorBidi"/>
          <w:sz w:val="22"/>
          <w:szCs w:val="22"/>
        </w:rPr>
      </w:pPr>
      <w:r w:rsidRPr="002D3162">
        <w:rPr>
          <w:rFonts w:asciiTheme="minorBidi" w:hAnsiTheme="minorBidi" w:cstheme="minorBidi"/>
          <w:sz w:val="22"/>
          <w:szCs w:val="22"/>
        </w:rPr>
        <w:t>7</w:t>
      </w:r>
      <w:r w:rsidR="0002379A" w:rsidRPr="002D3162">
        <w:rPr>
          <w:rFonts w:asciiTheme="minorBidi" w:hAnsiTheme="minorBidi" w:cstheme="minorBidi"/>
          <w:sz w:val="22"/>
          <w:szCs w:val="22"/>
        </w:rPr>
        <w:t>.</w:t>
      </w:r>
      <w:r w:rsidRPr="002D3162">
        <w:rPr>
          <w:rFonts w:asciiTheme="minorBidi" w:hAnsiTheme="minorBidi" w:cstheme="minorBidi"/>
          <w:sz w:val="22"/>
          <w:szCs w:val="22"/>
        </w:rPr>
        <w:t>11</w:t>
      </w:r>
      <w:r w:rsidR="0002379A" w:rsidRPr="002D3162">
        <w:rPr>
          <w:rFonts w:asciiTheme="minorBidi" w:hAnsiTheme="minorBidi" w:cstheme="minorBidi"/>
          <w:sz w:val="22"/>
          <w:szCs w:val="22"/>
        </w:rPr>
        <w:t>.</w:t>
      </w:r>
      <w:r w:rsidRPr="002D3162">
        <w:rPr>
          <w:rFonts w:asciiTheme="minorBidi" w:hAnsiTheme="minorBidi" w:cstheme="minorBidi"/>
          <w:sz w:val="22"/>
          <w:szCs w:val="22"/>
        </w:rPr>
        <w:t>2.</w:t>
      </w:r>
      <w:r w:rsidR="0002379A" w:rsidRPr="002D3162">
        <w:rPr>
          <w:rFonts w:asciiTheme="minorBidi" w:hAnsiTheme="minorBidi" w:cstheme="minorBidi"/>
          <w:sz w:val="22"/>
          <w:szCs w:val="22"/>
        </w:rPr>
        <w:t xml:space="preserve"> Dokumentai</w:t>
      </w:r>
      <w:r w:rsidR="00553CEE" w:rsidRPr="002D3162">
        <w:rPr>
          <w:rFonts w:asciiTheme="minorBidi" w:hAnsiTheme="minorBidi" w:cstheme="minorBidi"/>
          <w:sz w:val="22"/>
          <w:szCs w:val="22"/>
        </w:rPr>
        <w:t xml:space="preserve"> (</w:t>
      </w:r>
      <w:r w:rsidR="0002379A" w:rsidRPr="002D3162">
        <w:rPr>
          <w:rFonts w:asciiTheme="minorBidi" w:hAnsiTheme="minorBidi" w:cstheme="minorBidi"/>
          <w:sz w:val="22"/>
          <w:szCs w:val="22"/>
        </w:rPr>
        <w:t xml:space="preserve">spausdintos </w:t>
      </w:r>
      <w:r w:rsidR="00F37763" w:rsidRPr="002D3162">
        <w:rPr>
          <w:rFonts w:asciiTheme="minorBidi" w:hAnsiTheme="minorBidi" w:cstheme="minorBidi"/>
          <w:sz w:val="22"/>
          <w:szCs w:val="22"/>
        </w:rPr>
        <w:t>jų versijos)</w:t>
      </w:r>
      <w:r w:rsidR="0085412C" w:rsidRPr="002D3162">
        <w:rPr>
          <w:rFonts w:asciiTheme="minorBidi" w:hAnsiTheme="minorBidi" w:cstheme="minorBidi"/>
          <w:sz w:val="22"/>
          <w:szCs w:val="22"/>
        </w:rPr>
        <w:t xml:space="preserve"> </w:t>
      </w:r>
      <w:r w:rsidR="0002379A" w:rsidRPr="002D3162">
        <w:rPr>
          <w:rFonts w:asciiTheme="minorBidi" w:hAnsiTheme="minorBidi" w:cstheme="minorBidi"/>
          <w:sz w:val="22"/>
          <w:szCs w:val="22"/>
        </w:rPr>
        <w:t>su lydraščiu turi būti pateiktos asmeniškai arba per kurjerį Užsakovo atstovui iki Paslaugų teikimo termino (etapo) pabaigos.</w:t>
      </w:r>
      <w:r w:rsidR="00553CEE" w:rsidRPr="002D3162">
        <w:rPr>
          <w:rFonts w:asciiTheme="minorBidi" w:hAnsiTheme="minorBidi" w:cstheme="minorBidi"/>
          <w:sz w:val="22"/>
          <w:szCs w:val="22"/>
        </w:rPr>
        <w:t xml:space="preserve"> Dokumentų elektroninės versijos siunčiamos elektroniniu paštu (nurodyt</w:t>
      </w:r>
      <w:r w:rsidR="00F37763" w:rsidRPr="002D3162">
        <w:rPr>
          <w:rFonts w:asciiTheme="minorBidi" w:hAnsiTheme="minorBidi" w:cstheme="minorBidi"/>
          <w:sz w:val="22"/>
          <w:szCs w:val="22"/>
        </w:rPr>
        <w:t>u</w:t>
      </w:r>
      <w:r w:rsidR="00553CEE" w:rsidRPr="002D3162">
        <w:rPr>
          <w:rFonts w:asciiTheme="minorBidi" w:hAnsiTheme="minorBidi" w:cstheme="minorBidi"/>
          <w:sz w:val="22"/>
          <w:szCs w:val="22"/>
        </w:rPr>
        <w:t xml:space="preserve"> Sutarties </w:t>
      </w:r>
      <w:r w:rsidR="00F37763" w:rsidRPr="002D3162">
        <w:rPr>
          <w:rFonts w:asciiTheme="minorBidi" w:hAnsiTheme="minorBidi" w:cstheme="minorBidi"/>
          <w:sz w:val="22"/>
          <w:szCs w:val="22"/>
        </w:rPr>
        <w:t>S</w:t>
      </w:r>
      <w:r w:rsidR="00553CEE" w:rsidRPr="002D3162">
        <w:rPr>
          <w:rFonts w:asciiTheme="minorBidi" w:hAnsiTheme="minorBidi" w:cstheme="minorBidi"/>
          <w:sz w:val="22"/>
          <w:szCs w:val="22"/>
        </w:rPr>
        <w:t>pecialiosiose sąlygose) už Sutarties vykdymą atsakingam Užsakovo darbuotojui.</w:t>
      </w:r>
    </w:p>
    <w:p w14:paraId="25E6C345" w14:textId="1839A1F9" w:rsidR="0002379A" w:rsidRPr="002D3162" w:rsidRDefault="00396234" w:rsidP="00163446">
      <w:pPr>
        <w:pStyle w:val="BodyText"/>
        <w:ind w:right="-1" w:firstLine="360"/>
        <w:jc w:val="both"/>
        <w:rPr>
          <w:rFonts w:asciiTheme="minorBidi" w:hAnsiTheme="minorBidi" w:cstheme="minorBidi"/>
          <w:sz w:val="22"/>
          <w:szCs w:val="22"/>
        </w:rPr>
      </w:pPr>
      <w:r w:rsidRPr="002D3162">
        <w:rPr>
          <w:rFonts w:asciiTheme="minorBidi" w:hAnsiTheme="minorBidi" w:cstheme="minorBidi"/>
          <w:sz w:val="22"/>
          <w:szCs w:val="22"/>
        </w:rPr>
        <w:t>7</w:t>
      </w:r>
      <w:r w:rsidR="0002379A" w:rsidRPr="002D3162">
        <w:rPr>
          <w:rFonts w:asciiTheme="minorBidi" w:hAnsiTheme="minorBidi" w:cstheme="minorBidi"/>
          <w:sz w:val="22"/>
          <w:szCs w:val="22"/>
        </w:rPr>
        <w:t>.</w:t>
      </w:r>
      <w:r w:rsidRPr="002D3162">
        <w:rPr>
          <w:rFonts w:asciiTheme="minorBidi" w:hAnsiTheme="minorBidi" w:cstheme="minorBidi"/>
          <w:sz w:val="22"/>
          <w:szCs w:val="22"/>
        </w:rPr>
        <w:t>11</w:t>
      </w:r>
      <w:r w:rsidR="0002379A" w:rsidRPr="002D3162">
        <w:rPr>
          <w:rFonts w:asciiTheme="minorBidi" w:hAnsiTheme="minorBidi" w:cstheme="minorBidi"/>
          <w:sz w:val="22"/>
          <w:szCs w:val="22"/>
        </w:rPr>
        <w:t>.</w:t>
      </w:r>
      <w:r w:rsidRPr="002D3162">
        <w:rPr>
          <w:rFonts w:asciiTheme="minorBidi" w:hAnsiTheme="minorBidi" w:cstheme="minorBidi"/>
          <w:sz w:val="22"/>
          <w:szCs w:val="22"/>
        </w:rPr>
        <w:t>3</w:t>
      </w:r>
      <w:r w:rsidR="0002379A" w:rsidRPr="002D3162">
        <w:rPr>
          <w:rFonts w:asciiTheme="minorBidi" w:hAnsiTheme="minorBidi" w:cstheme="minorBidi"/>
          <w:sz w:val="22"/>
          <w:szCs w:val="22"/>
        </w:rPr>
        <w:t xml:space="preserve"> Užsakovas patvirtins pateiktus su etapo atlikimu susijusius dokumentus arba atmes juos ir pateiks savo pastabas per 10</w:t>
      </w:r>
      <w:r w:rsidR="0002379A" w:rsidRPr="002D3162">
        <w:rPr>
          <w:rFonts w:asciiTheme="minorBidi" w:hAnsiTheme="minorBidi" w:cstheme="minorBidi"/>
          <w:i/>
          <w:sz w:val="22"/>
          <w:szCs w:val="22"/>
        </w:rPr>
        <w:t xml:space="preserve"> </w:t>
      </w:r>
      <w:r w:rsidR="0002379A" w:rsidRPr="002D3162">
        <w:rPr>
          <w:rFonts w:asciiTheme="minorBidi" w:hAnsiTheme="minorBidi" w:cstheme="minorBidi"/>
          <w:sz w:val="22"/>
          <w:szCs w:val="22"/>
        </w:rPr>
        <w:t xml:space="preserve">(dešimt) </w:t>
      </w:r>
      <w:r w:rsidR="000E7746" w:rsidRPr="002D3162">
        <w:rPr>
          <w:rFonts w:asciiTheme="minorBidi" w:hAnsiTheme="minorBidi" w:cstheme="minorBidi"/>
          <w:sz w:val="22"/>
          <w:szCs w:val="22"/>
        </w:rPr>
        <w:t xml:space="preserve">kalendorinių </w:t>
      </w:r>
      <w:r w:rsidR="0002379A" w:rsidRPr="002D3162">
        <w:rPr>
          <w:rFonts w:asciiTheme="minorBidi" w:hAnsiTheme="minorBidi" w:cstheme="minorBidi"/>
          <w:sz w:val="22"/>
          <w:szCs w:val="22"/>
        </w:rPr>
        <w:t>dienų nuo jų gavimo dienos.</w:t>
      </w:r>
    </w:p>
    <w:p w14:paraId="20DE0296" w14:textId="189C85FE" w:rsidR="0002379A" w:rsidRPr="002D3162" w:rsidRDefault="00396234" w:rsidP="00163446">
      <w:pPr>
        <w:pStyle w:val="BodyText"/>
        <w:ind w:right="-1" w:firstLine="360"/>
        <w:jc w:val="both"/>
        <w:rPr>
          <w:rFonts w:asciiTheme="minorBidi" w:hAnsiTheme="minorBidi" w:cstheme="minorBidi"/>
          <w:sz w:val="22"/>
          <w:szCs w:val="22"/>
        </w:rPr>
      </w:pPr>
      <w:r w:rsidRPr="002D3162">
        <w:rPr>
          <w:rFonts w:asciiTheme="minorBidi" w:hAnsiTheme="minorBidi" w:cstheme="minorBidi"/>
          <w:sz w:val="22"/>
          <w:szCs w:val="22"/>
        </w:rPr>
        <w:t>7.11.4</w:t>
      </w:r>
      <w:r w:rsidR="0002379A" w:rsidRPr="002D3162">
        <w:rPr>
          <w:rFonts w:asciiTheme="minorBidi" w:hAnsiTheme="minorBidi" w:cstheme="minorBidi"/>
          <w:sz w:val="22"/>
          <w:szCs w:val="22"/>
        </w:rPr>
        <w:t>. Atmestus dokumentus Paslaugų teikėjas turės pataisyti atsižvelgdamas į Užsakovo pastabas ir pakartotinai juos pateikti Užsakovui ne vėliau kaip per 10 (dešimt) dienų nuo jų gavimo dienos.</w:t>
      </w:r>
    </w:p>
    <w:p w14:paraId="688FABCA" w14:textId="799A4297" w:rsidR="0002379A" w:rsidRPr="002D3162" w:rsidRDefault="0039623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w:t>
      </w:r>
      <w:r w:rsidRPr="002D3162">
        <w:rPr>
          <w:rFonts w:asciiTheme="minorBidi" w:hAnsiTheme="minorBidi" w:cstheme="minorBidi"/>
          <w:sz w:val="22"/>
          <w:szCs w:val="22"/>
          <w:lang w:val="lt-LT"/>
        </w:rPr>
        <w:t>11</w:t>
      </w:r>
      <w:r w:rsidR="0002379A" w:rsidRPr="002D3162">
        <w:rPr>
          <w:rFonts w:asciiTheme="minorBidi" w:hAnsiTheme="minorBidi" w:cstheme="minorBidi"/>
          <w:sz w:val="22"/>
          <w:szCs w:val="22"/>
          <w:lang w:val="lt-LT"/>
        </w:rPr>
        <w:t>.</w:t>
      </w:r>
      <w:r w:rsidR="00DA365F" w:rsidRPr="002D3162">
        <w:rPr>
          <w:rFonts w:asciiTheme="minorBidi" w:hAnsiTheme="minorBidi" w:cstheme="minorBidi"/>
          <w:sz w:val="22"/>
          <w:szCs w:val="22"/>
          <w:lang w:val="lt-LT"/>
        </w:rPr>
        <w:t>5</w:t>
      </w:r>
      <w:r w:rsidRPr="002D3162">
        <w:rPr>
          <w:rFonts w:asciiTheme="minorBidi" w:hAnsiTheme="minorBidi" w:cstheme="minorBidi"/>
          <w:sz w:val="22"/>
          <w:szCs w:val="22"/>
          <w:lang w:val="lt-LT"/>
        </w:rPr>
        <w:t>.</w:t>
      </w:r>
      <w:r w:rsidR="0002379A" w:rsidRPr="002D3162">
        <w:rPr>
          <w:rFonts w:asciiTheme="minorBidi" w:hAnsiTheme="minorBidi" w:cstheme="minorBidi"/>
          <w:sz w:val="22"/>
          <w:szCs w:val="22"/>
          <w:lang w:val="lt-LT"/>
        </w:rPr>
        <w:t xml:space="preserve"> Nepaisant delspinigių skaičiavimo, </w:t>
      </w:r>
      <w:r w:rsidR="00CA23D3" w:rsidRPr="002D3162">
        <w:rPr>
          <w:rFonts w:asciiTheme="minorBidi" w:hAnsiTheme="minorBidi" w:cstheme="minorBidi"/>
          <w:sz w:val="22"/>
          <w:szCs w:val="22"/>
          <w:lang w:val="lt-LT"/>
        </w:rPr>
        <w:t xml:space="preserve">su etapo atlikimu susijusių dokumentų </w:t>
      </w:r>
      <w:r w:rsidR="0002379A" w:rsidRPr="002D3162">
        <w:rPr>
          <w:rFonts w:asciiTheme="minorBidi" w:hAnsiTheme="minorBidi" w:cstheme="minorBidi"/>
          <w:sz w:val="22"/>
          <w:szCs w:val="22"/>
          <w:lang w:val="lt-LT"/>
        </w:rPr>
        <w:t>pateikimo ir atmetimo procedūra</w:t>
      </w:r>
      <w:r w:rsidR="00AC0BE1" w:rsidRPr="002D3162">
        <w:rPr>
          <w:rFonts w:asciiTheme="minorBidi" w:hAnsiTheme="minorBidi" w:cstheme="minorBidi"/>
          <w:sz w:val="22"/>
          <w:szCs w:val="22"/>
          <w:lang w:val="lt-LT"/>
        </w:rPr>
        <w:t xml:space="preserve"> gali būti</w:t>
      </w:r>
      <w:r w:rsidR="0002379A" w:rsidRPr="002D3162">
        <w:rPr>
          <w:rFonts w:asciiTheme="minorBidi" w:hAnsiTheme="minorBidi" w:cstheme="minorBidi"/>
          <w:sz w:val="22"/>
          <w:szCs w:val="22"/>
          <w:lang w:val="lt-LT"/>
        </w:rPr>
        <w:t xml:space="preserve"> kartojama iki tol, kol bus atlikti reikiami pataisymai atsižvelgiant į visas motyvuotas Užsakovo pastabas ir etapas bus įvykdytas tinkamai.</w:t>
      </w:r>
    </w:p>
    <w:p w14:paraId="6ABE64BC" w14:textId="2DF991FE" w:rsidR="0002379A" w:rsidRPr="002D3162" w:rsidRDefault="00396234" w:rsidP="00163446">
      <w:pPr>
        <w:tabs>
          <w:tab w:val="left" w:pos="720"/>
          <w:tab w:val="left" w:pos="900"/>
        </w:tabs>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w:t>
      </w:r>
      <w:r w:rsidRPr="002D3162">
        <w:rPr>
          <w:rFonts w:asciiTheme="minorBidi" w:hAnsiTheme="minorBidi" w:cstheme="minorBidi"/>
          <w:sz w:val="22"/>
          <w:szCs w:val="22"/>
          <w:lang w:val="lt-LT"/>
        </w:rPr>
        <w:t>11</w:t>
      </w:r>
      <w:r w:rsidR="0002379A" w:rsidRPr="002D3162">
        <w:rPr>
          <w:rFonts w:asciiTheme="minorBidi" w:hAnsiTheme="minorBidi" w:cstheme="minorBidi"/>
          <w:sz w:val="22"/>
          <w:szCs w:val="22"/>
          <w:lang w:val="lt-LT"/>
        </w:rPr>
        <w:t>.</w:t>
      </w:r>
      <w:r w:rsidR="00C41E51" w:rsidRPr="002D3162">
        <w:rPr>
          <w:rFonts w:asciiTheme="minorBidi" w:hAnsiTheme="minorBidi" w:cstheme="minorBidi"/>
          <w:sz w:val="22"/>
          <w:szCs w:val="22"/>
          <w:lang w:val="lt-LT"/>
        </w:rPr>
        <w:t>6</w:t>
      </w:r>
      <w:r w:rsidRPr="002D3162">
        <w:rPr>
          <w:rFonts w:asciiTheme="minorBidi" w:hAnsiTheme="minorBidi" w:cstheme="minorBidi"/>
          <w:sz w:val="22"/>
          <w:szCs w:val="22"/>
          <w:lang w:val="lt-LT"/>
        </w:rPr>
        <w:t>.</w:t>
      </w:r>
      <w:r w:rsidR="0002379A" w:rsidRPr="002D3162">
        <w:rPr>
          <w:rFonts w:asciiTheme="minorBidi" w:hAnsiTheme="minorBidi" w:cstheme="minorBidi"/>
          <w:sz w:val="22"/>
          <w:szCs w:val="22"/>
          <w:lang w:val="lt-LT"/>
        </w:rPr>
        <w:t xml:space="preserve"> Bet kokios Užsakovo pastabos, sąlygojančios Paslaugų suteikimą įrodančių dokumentų  atmetimą, turi būti motyvuotos, t.y.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7EF636FC" w14:textId="5A628FEB" w:rsidR="00C41E51" w:rsidRPr="002D3162" w:rsidRDefault="00F729C5"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w:t>
      </w:r>
      <w:r w:rsidRPr="002D3162">
        <w:rPr>
          <w:rFonts w:asciiTheme="minorBidi" w:hAnsiTheme="minorBidi" w:cstheme="minorBidi"/>
          <w:sz w:val="22"/>
          <w:szCs w:val="22"/>
          <w:lang w:val="lt-LT"/>
        </w:rPr>
        <w:t>11.</w:t>
      </w:r>
      <w:r w:rsidR="00C41E51" w:rsidRPr="002D3162">
        <w:rPr>
          <w:rFonts w:asciiTheme="minorBidi" w:hAnsiTheme="minorBidi" w:cstheme="minorBidi"/>
          <w:sz w:val="22"/>
          <w:szCs w:val="22"/>
          <w:lang w:val="lt-LT"/>
        </w:rPr>
        <w:t>7</w:t>
      </w:r>
      <w:r w:rsidRPr="002D3162">
        <w:rPr>
          <w:rFonts w:asciiTheme="minorBidi" w:hAnsiTheme="minorBidi" w:cstheme="minorBidi"/>
          <w:sz w:val="22"/>
          <w:szCs w:val="22"/>
          <w:lang w:val="lt-LT"/>
        </w:rPr>
        <w:t>.</w:t>
      </w:r>
      <w:r w:rsidR="0002379A" w:rsidRPr="002D3162">
        <w:rPr>
          <w:rFonts w:asciiTheme="minorBidi" w:hAnsiTheme="minorBidi" w:cstheme="minorBidi"/>
          <w:sz w:val="22"/>
          <w:szCs w:val="22"/>
          <w:lang w:val="lt-LT"/>
        </w:rPr>
        <w:t xml:space="preserve"> Bet kurio</w:t>
      </w:r>
      <w:r w:rsidR="00455849" w:rsidRPr="002D3162">
        <w:rPr>
          <w:rFonts w:asciiTheme="minorBidi" w:hAnsiTheme="minorBidi" w:cstheme="minorBidi"/>
          <w:sz w:val="22"/>
          <w:szCs w:val="22"/>
          <w:lang w:val="lt-LT"/>
        </w:rPr>
        <w:t xml:space="preserve"> </w:t>
      </w:r>
      <w:r w:rsidR="0002379A" w:rsidRPr="002D3162">
        <w:rPr>
          <w:rFonts w:asciiTheme="minorBidi" w:hAnsiTheme="minorBidi" w:cstheme="minorBidi"/>
          <w:sz w:val="22"/>
          <w:szCs w:val="22"/>
          <w:lang w:val="lt-LT"/>
        </w:rPr>
        <w:t>Paslaugų etapo atlikimo te</w:t>
      </w:r>
      <w:r w:rsidRPr="002D3162">
        <w:rPr>
          <w:rFonts w:asciiTheme="minorBidi" w:hAnsiTheme="minorBidi" w:cstheme="minorBidi"/>
          <w:sz w:val="22"/>
          <w:szCs w:val="22"/>
          <w:lang w:val="lt-LT"/>
        </w:rPr>
        <w:t xml:space="preserve">rminas, susijęs su ankstesniojo </w:t>
      </w:r>
      <w:r w:rsidR="0002379A" w:rsidRPr="002D3162">
        <w:rPr>
          <w:rFonts w:asciiTheme="minorBidi" w:hAnsiTheme="minorBidi" w:cstheme="minorBidi"/>
          <w:sz w:val="22"/>
          <w:szCs w:val="22"/>
          <w:lang w:val="lt-LT"/>
        </w:rPr>
        <w:t xml:space="preserve">Paslaugų etapo suteikimu, nebus pratęstas, jei Užsakovas nepasirašys ankstesniojo etapo Paslaugų priėmimo-perdavimo akto dėl </w:t>
      </w:r>
      <w:r w:rsidR="0038459D" w:rsidRPr="002D3162">
        <w:rPr>
          <w:rFonts w:asciiTheme="minorBidi" w:hAnsiTheme="minorBidi" w:cstheme="minorBidi"/>
          <w:sz w:val="22"/>
          <w:szCs w:val="22"/>
          <w:lang w:val="lt-LT"/>
        </w:rPr>
        <w:t>Paslaugų teikėjo kaltės</w:t>
      </w:r>
      <w:r w:rsidR="0002379A" w:rsidRPr="002D3162">
        <w:rPr>
          <w:rFonts w:asciiTheme="minorBidi" w:hAnsiTheme="minorBidi" w:cstheme="minorBidi"/>
          <w:sz w:val="22"/>
          <w:szCs w:val="22"/>
          <w:lang w:val="lt-LT"/>
        </w:rPr>
        <w:t xml:space="preserve">. </w:t>
      </w:r>
    </w:p>
    <w:p w14:paraId="0E1640E5" w14:textId="123811A0" w:rsidR="0002379A" w:rsidRPr="002D3162" w:rsidRDefault="00F729C5"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.1</w:t>
      </w:r>
      <w:r w:rsidRPr="002D3162">
        <w:rPr>
          <w:rFonts w:asciiTheme="minorBidi" w:hAnsiTheme="minorBidi" w:cstheme="minorBidi"/>
          <w:sz w:val="22"/>
          <w:szCs w:val="22"/>
          <w:lang w:val="lt-LT"/>
        </w:rPr>
        <w:t>1</w:t>
      </w:r>
      <w:r w:rsidR="0002379A" w:rsidRPr="002D3162">
        <w:rPr>
          <w:rFonts w:asciiTheme="minorBidi" w:hAnsiTheme="minorBidi" w:cstheme="minorBidi"/>
          <w:sz w:val="22"/>
          <w:szCs w:val="22"/>
          <w:lang w:val="lt-LT"/>
        </w:rPr>
        <w:t>.</w:t>
      </w:r>
      <w:r w:rsidR="00C41E51" w:rsidRPr="002D3162">
        <w:rPr>
          <w:rFonts w:asciiTheme="minorBidi" w:hAnsiTheme="minorBidi" w:cstheme="minorBidi"/>
          <w:sz w:val="22"/>
          <w:szCs w:val="22"/>
          <w:lang w:val="lt-LT"/>
        </w:rPr>
        <w:t>8</w:t>
      </w:r>
      <w:r w:rsidRPr="002D3162">
        <w:rPr>
          <w:rFonts w:asciiTheme="minorBidi" w:hAnsiTheme="minorBidi" w:cstheme="minorBidi"/>
          <w:sz w:val="22"/>
          <w:szCs w:val="22"/>
          <w:lang w:val="lt-LT"/>
        </w:rPr>
        <w:t>.</w:t>
      </w:r>
      <w:r w:rsidR="0002379A" w:rsidRPr="002D3162">
        <w:rPr>
          <w:rFonts w:asciiTheme="minorBidi" w:hAnsiTheme="minorBidi" w:cstheme="minorBidi"/>
          <w:sz w:val="22"/>
          <w:szCs w:val="22"/>
          <w:lang w:val="lt-LT"/>
        </w:rPr>
        <w:t xml:space="preserve"> Suteiktų Paslaugų etapas priimamas abiem Šalims pasirašius Paslaugų priėmimo – perdavimo aktą.</w:t>
      </w:r>
    </w:p>
    <w:p w14:paraId="06C44B0A" w14:textId="0C08E625" w:rsidR="0002379A" w:rsidRPr="002D3162" w:rsidRDefault="00F729C5" w:rsidP="00163446">
      <w:pPr>
        <w:ind w:firstLine="360"/>
        <w:jc w:val="both"/>
        <w:rPr>
          <w:rFonts w:asciiTheme="minorBidi" w:hAnsiTheme="minorBidi" w:cstheme="minorBidi"/>
          <w:color w:val="000000"/>
          <w:sz w:val="22"/>
          <w:szCs w:val="22"/>
          <w:lang w:val="lt-LT"/>
        </w:rPr>
      </w:pPr>
      <w:r w:rsidRPr="002D3162">
        <w:rPr>
          <w:rFonts w:asciiTheme="minorBidi" w:hAnsiTheme="minorBidi" w:cstheme="minorBidi"/>
          <w:sz w:val="22"/>
          <w:szCs w:val="22"/>
          <w:lang w:val="lt-LT"/>
        </w:rPr>
        <w:lastRenderedPageBreak/>
        <w:t>7</w:t>
      </w:r>
      <w:r w:rsidR="0002379A" w:rsidRPr="002D3162">
        <w:rPr>
          <w:rFonts w:asciiTheme="minorBidi" w:hAnsiTheme="minorBidi" w:cstheme="minorBidi"/>
          <w:sz w:val="22"/>
          <w:szCs w:val="22"/>
          <w:lang w:val="lt-LT"/>
        </w:rPr>
        <w:t>.11.</w:t>
      </w:r>
      <w:r w:rsidR="00C41E51" w:rsidRPr="002D3162">
        <w:rPr>
          <w:rFonts w:asciiTheme="minorBidi" w:hAnsiTheme="minorBidi" w:cstheme="minorBidi"/>
          <w:sz w:val="22"/>
          <w:szCs w:val="22"/>
          <w:lang w:val="lt-LT"/>
        </w:rPr>
        <w:t>9</w:t>
      </w:r>
      <w:r w:rsidRPr="002D3162">
        <w:rPr>
          <w:rFonts w:asciiTheme="minorBidi" w:hAnsiTheme="minorBidi" w:cstheme="minorBidi"/>
          <w:sz w:val="22"/>
          <w:szCs w:val="22"/>
          <w:lang w:val="lt-LT"/>
        </w:rPr>
        <w:t>.</w:t>
      </w:r>
      <w:r w:rsidR="0002379A" w:rsidRPr="002D3162">
        <w:rPr>
          <w:rFonts w:asciiTheme="minorBidi" w:hAnsiTheme="minorBidi" w:cstheme="minorBidi"/>
          <w:sz w:val="22"/>
          <w:szCs w:val="22"/>
          <w:lang w:val="lt-LT"/>
        </w:rPr>
        <w:t xml:space="preserve"> </w:t>
      </w:r>
      <w:r w:rsidR="0002379A" w:rsidRPr="002D3162">
        <w:rPr>
          <w:rFonts w:asciiTheme="minorBidi" w:hAnsiTheme="minorBidi" w:cstheme="minorBid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337F7ACD" w14:textId="1A57A8D4" w:rsidR="0002379A" w:rsidRPr="002D3162" w:rsidRDefault="00F729C5"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.1</w:t>
      </w:r>
      <w:r w:rsidR="002B26C1" w:rsidRPr="002D3162">
        <w:rPr>
          <w:rFonts w:asciiTheme="minorBidi" w:hAnsiTheme="minorBidi" w:cstheme="minorBidi"/>
          <w:sz w:val="22"/>
          <w:szCs w:val="22"/>
          <w:lang w:val="lt-LT"/>
        </w:rPr>
        <w:t>2</w:t>
      </w:r>
      <w:r w:rsidR="0002379A" w:rsidRPr="002D3162">
        <w:rPr>
          <w:rFonts w:asciiTheme="minorBidi" w:hAnsiTheme="minorBidi" w:cstheme="minorBidi"/>
          <w:sz w:val="22"/>
          <w:szCs w:val="22"/>
          <w:lang w:val="lt-LT"/>
        </w:rPr>
        <w:t xml:space="preserve">. Abiem Šalims pasirašius Paslaugų </w:t>
      </w:r>
      <w:r w:rsidR="00BD0ED9" w:rsidRPr="002D3162">
        <w:rPr>
          <w:rFonts w:asciiTheme="minorBidi" w:eastAsia="Calibri" w:hAnsiTheme="minorBidi" w:cstheme="minorBidi"/>
          <w:bCs/>
          <w:sz w:val="22"/>
          <w:szCs w:val="22"/>
          <w:lang w:val="lt-LT"/>
        </w:rPr>
        <w:t xml:space="preserve">perdavimo–priėmimo </w:t>
      </w:r>
      <w:r w:rsidR="0002379A" w:rsidRPr="002D3162">
        <w:rPr>
          <w:rFonts w:asciiTheme="minorBidi" w:hAnsiTheme="minorBidi" w:cstheme="minorBidi"/>
          <w:sz w:val="22"/>
          <w:szCs w:val="22"/>
          <w:lang w:val="lt-LT"/>
        </w:rPr>
        <w:t xml:space="preserve">aktą, Paslaugų teikėjas, įsipareigoja ne vėliau kaip per 2 (dvi) kalendorines dienas pateikti </w:t>
      </w:r>
      <w:r w:rsidR="00BE5BA4" w:rsidRPr="002D3162">
        <w:rPr>
          <w:rFonts w:asciiTheme="minorBidi" w:hAnsiTheme="minorBidi" w:cstheme="minorBidi"/>
          <w:sz w:val="22"/>
          <w:szCs w:val="22"/>
          <w:lang w:val="lt-LT"/>
        </w:rPr>
        <w:t>S</w:t>
      </w:r>
      <w:r w:rsidR="0002379A" w:rsidRPr="002D3162">
        <w:rPr>
          <w:rFonts w:asciiTheme="minorBidi" w:hAnsiTheme="minorBidi" w:cstheme="minorBidi"/>
          <w:sz w:val="22"/>
          <w:szCs w:val="22"/>
          <w:lang w:val="lt-LT"/>
        </w:rPr>
        <w:t xml:space="preserve">ąskaitą. </w:t>
      </w:r>
      <w:r w:rsidR="00BE5BA4" w:rsidRPr="002D3162">
        <w:rPr>
          <w:rFonts w:asciiTheme="minorBidi" w:hAnsiTheme="minorBidi" w:cstheme="minorBidi"/>
          <w:sz w:val="22"/>
          <w:szCs w:val="22"/>
          <w:lang w:val="lt-LT"/>
        </w:rPr>
        <w:t>S</w:t>
      </w:r>
      <w:r w:rsidR="0002379A" w:rsidRPr="002D3162">
        <w:rPr>
          <w:rFonts w:asciiTheme="minorBidi" w:hAnsiTheme="minorBidi" w:cstheme="minorBidi"/>
          <w:sz w:val="22"/>
          <w:szCs w:val="22"/>
          <w:lang w:val="lt-LT"/>
        </w:rPr>
        <w:t>ąskaita turi būti išrašoma ta data, kuria Užsakovas pasiraš</w:t>
      </w:r>
      <w:r w:rsidR="0038459D" w:rsidRPr="002D3162">
        <w:rPr>
          <w:rFonts w:asciiTheme="minorBidi" w:hAnsiTheme="minorBidi" w:cstheme="minorBidi"/>
          <w:sz w:val="22"/>
          <w:szCs w:val="22"/>
          <w:lang w:val="lt-LT"/>
        </w:rPr>
        <w:t>ė</w:t>
      </w:r>
      <w:r w:rsidR="0002379A" w:rsidRPr="002D3162">
        <w:rPr>
          <w:rFonts w:asciiTheme="minorBidi" w:hAnsiTheme="minorBidi" w:cstheme="minorBidi"/>
          <w:sz w:val="22"/>
          <w:szCs w:val="22"/>
          <w:lang w:val="lt-LT"/>
        </w:rPr>
        <w:t xml:space="preserve"> </w:t>
      </w:r>
      <w:r w:rsidR="00BD0ED9" w:rsidRPr="002D3162">
        <w:rPr>
          <w:rFonts w:asciiTheme="minorBidi" w:hAnsiTheme="minorBidi" w:cstheme="minorBidi"/>
          <w:sz w:val="22"/>
          <w:szCs w:val="22"/>
          <w:lang w:val="lt-LT"/>
        </w:rPr>
        <w:t xml:space="preserve">Paslaugų </w:t>
      </w:r>
      <w:r w:rsidR="00BD0ED9" w:rsidRPr="002D3162">
        <w:rPr>
          <w:rFonts w:asciiTheme="minorBidi" w:eastAsia="Calibri" w:hAnsiTheme="minorBidi" w:cstheme="minorBidi"/>
          <w:bCs/>
          <w:sz w:val="22"/>
          <w:szCs w:val="22"/>
          <w:lang w:val="lt-LT"/>
        </w:rPr>
        <w:t>perdavimo–priėmimo</w:t>
      </w:r>
      <w:r w:rsidR="00BD0ED9" w:rsidRPr="002D3162" w:rsidDel="00BD0ED9">
        <w:rPr>
          <w:rFonts w:asciiTheme="minorBidi" w:hAnsiTheme="minorBidi" w:cstheme="minorBidi"/>
          <w:sz w:val="22"/>
          <w:szCs w:val="22"/>
          <w:lang w:val="lt-LT"/>
        </w:rPr>
        <w:t xml:space="preserve"> </w:t>
      </w:r>
      <w:r w:rsidR="0002379A" w:rsidRPr="002D3162">
        <w:rPr>
          <w:rFonts w:asciiTheme="minorBidi" w:hAnsiTheme="minorBidi" w:cstheme="minorBidi"/>
          <w:sz w:val="22"/>
          <w:szCs w:val="22"/>
          <w:lang w:val="lt-LT"/>
        </w:rPr>
        <w:t xml:space="preserve">aktą. </w:t>
      </w:r>
    </w:p>
    <w:p w14:paraId="3C96DED8" w14:textId="18461416" w:rsidR="0002379A" w:rsidRPr="002D3162" w:rsidRDefault="00F729C5"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7</w:t>
      </w:r>
      <w:r w:rsidR="0002379A" w:rsidRPr="002D3162">
        <w:rPr>
          <w:rFonts w:asciiTheme="minorBidi" w:hAnsiTheme="minorBidi" w:cstheme="minorBidi"/>
          <w:sz w:val="22"/>
          <w:szCs w:val="22"/>
          <w:lang w:val="lt-LT"/>
        </w:rPr>
        <w:t>.1</w:t>
      </w:r>
      <w:r w:rsidR="002B26C1" w:rsidRPr="002D3162">
        <w:rPr>
          <w:rFonts w:asciiTheme="minorBidi" w:hAnsiTheme="minorBidi" w:cstheme="minorBidi"/>
          <w:sz w:val="22"/>
          <w:szCs w:val="22"/>
          <w:lang w:val="lt-LT"/>
        </w:rPr>
        <w:t>3</w:t>
      </w:r>
      <w:r w:rsidR="0002379A" w:rsidRPr="002D3162">
        <w:rPr>
          <w:rFonts w:asciiTheme="minorBidi" w:hAnsiTheme="minorBidi" w:cstheme="minorBidi"/>
          <w:sz w:val="22"/>
          <w:szCs w:val="22"/>
          <w:lang w:val="lt-LT"/>
        </w:rPr>
        <w:t xml:space="preserve">.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4478ADAB" w14:textId="4C3A5337" w:rsidR="00071506" w:rsidRPr="002D3162" w:rsidRDefault="00071506" w:rsidP="00163446">
      <w:pPr>
        <w:pStyle w:val="Statja"/>
        <w:spacing w:before="0"/>
        <w:ind w:firstLine="360"/>
        <w:jc w:val="center"/>
        <w:rPr>
          <w:rFonts w:asciiTheme="minorBidi" w:hAnsiTheme="minorBidi" w:cstheme="minorBidi"/>
          <w:sz w:val="22"/>
          <w:szCs w:val="22"/>
          <w:lang w:val="lt-LT"/>
        </w:rPr>
      </w:pPr>
    </w:p>
    <w:p w14:paraId="64AB525C"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 xml:space="preserve">8. </w:t>
      </w:r>
      <w:r w:rsidR="002C603F" w:rsidRPr="002D3162">
        <w:rPr>
          <w:rFonts w:asciiTheme="minorBidi" w:hAnsiTheme="minorBidi" w:cstheme="minorBidi"/>
          <w:sz w:val="22"/>
          <w:szCs w:val="22"/>
          <w:lang w:val="lt-LT"/>
        </w:rPr>
        <w:t xml:space="preserve">PASLAUGŲ </w:t>
      </w:r>
      <w:r w:rsidRPr="002D3162">
        <w:rPr>
          <w:rFonts w:asciiTheme="minorBidi" w:hAnsiTheme="minorBidi" w:cstheme="minorBidi"/>
          <w:sz w:val="22"/>
          <w:szCs w:val="22"/>
          <w:lang w:val="lt-LT"/>
        </w:rPr>
        <w:t>KOKYBĖ IR GARANTINIAI ĮSIPAREIGOJIMAI</w:t>
      </w:r>
    </w:p>
    <w:p w14:paraId="1B839114" w14:textId="77777777" w:rsidR="008D1FA6"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8</w:t>
      </w:r>
      <w:r w:rsidR="008D1FA6" w:rsidRPr="002D3162">
        <w:rPr>
          <w:rFonts w:asciiTheme="minorBidi" w:hAnsiTheme="minorBidi" w:cstheme="minorBidi"/>
          <w:sz w:val="22"/>
          <w:szCs w:val="22"/>
          <w:lang w:val="lt-LT"/>
        </w:rPr>
        <w:t xml:space="preserve">.1. </w:t>
      </w:r>
      <w:r w:rsidR="002C603F" w:rsidRPr="002D3162">
        <w:rPr>
          <w:rFonts w:asciiTheme="minorBidi" w:hAnsiTheme="minorBidi" w:cstheme="minorBidi"/>
          <w:sz w:val="22"/>
          <w:szCs w:val="22"/>
          <w:lang w:val="lt-LT"/>
        </w:rPr>
        <w:t xml:space="preserve">Paslaugų teikėjas </w:t>
      </w:r>
      <w:r w:rsidR="008D1FA6" w:rsidRPr="002D3162">
        <w:rPr>
          <w:rFonts w:asciiTheme="minorBidi" w:hAnsiTheme="minorBidi" w:cstheme="minorBidi"/>
          <w:sz w:val="22"/>
          <w:szCs w:val="22"/>
          <w:lang w:val="lt-LT"/>
        </w:rPr>
        <w:t xml:space="preserve">garantuoja </w:t>
      </w:r>
      <w:r w:rsidR="002C603F" w:rsidRPr="002D3162">
        <w:rPr>
          <w:rFonts w:asciiTheme="minorBidi" w:hAnsiTheme="minorBidi" w:cstheme="minorBidi"/>
          <w:sz w:val="22"/>
          <w:szCs w:val="22"/>
          <w:lang w:val="lt-LT"/>
        </w:rPr>
        <w:t xml:space="preserve">Paslaugų </w:t>
      </w:r>
      <w:r w:rsidR="008D1FA6" w:rsidRPr="002D3162">
        <w:rPr>
          <w:rFonts w:asciiTheme="minorBidi" w:hAnsiTheme="minorBidi" w:cstheme="minorBidi"/>
          <w:sz w:val="22"/>
          <w:szCs w:val="22"/>
          <w:lang w:val="lt-LT"/>
        </w:rPr>
        <w:t xml:space="preserve">kokybę bei paslėptų trūkumų nebuvimą. </w:t>
      </w:r>
      <w:r w:rsidR="002C603F" w:rsidRPr="002D3162">
        <w:rPr>
          <w:rFonts w:asciiTheme="minorBidi" w:hAnsiTheme="minorBidi" w:cstheme="minorBidi"/>
          <w:sz w:val="22"/>
          <w:szCs w:val="22"/>
          <w:lang w:val="lt-LT"/>
        </w:rPr>
        <w:t xml:space="preserve">Paslaugų </w:t>
      </w:r>
      <w:r w:rsidR="008D1FA6" w:rsidRPr="002D3162">
        <w:rPr>
          <w:rFonts w:asciiTheme="minorBidi" w:hAnsiTheme="minorBidi" w:cstheme="minorBidi"/>
          <w:sz w:val="22"/>
          <w:szCs w:val="22"/>
          <w:lang w:val="lt-LT"/>
        </w:rPr>
        <w:t xml:space="preserve">kokybė privalo atitikti Techninėje specifikacijoje, Sutarties sąlygose pateiktus reikalavimus, taip pat </w:t>
      </w:r>
      <w:r w:rsidR="002C603F" w:rsidRPr="002D3162">
        <w:rPr>
          <w:rFonts w:asciiTheme="minorBidi" w:hAnsiTheme="minorBidi" w:cstheme="minorBidi"/>
          <w:sz w:val="22"/>
          <w:szCs w:val="22"/>
          <w:lang w:val="lt-LT"/>
        </w:rPr>
        <w:t>Paslaugų</w:t>
      </w:r>
      <w:r w:rsidR="008D1FA6" w:rsidRPr="002D3162">
        <w:rPr>
          <w:rFonts w:asciiTheme="minorBidi" w:hAnsiTheme="minorBidi" w:cstheme="minorBidi"/>
          <w:sz w:val="22"/>
          <w:szCs w:val="22"/>
          <w:lang w:val="lt-LT"/>
        </w:rPr>
        <w:t xml:space="preserve"> kokybę nustatančių dokumentų reikalavimus.</w:t>
      </w:r>
    </w:p>
    <w:p w14:paraId="21617732" w14:textId="07378C90" w:rsidR="006D3E44"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8</w:t>
      </w:r>
      <w:r w:rsidR="008D1FA6" w:rsidRPr="002D3162">
        <w:rPr>
          <w:rFonts w:asciiTheme="minorBidi" w:hAnsiTheme="minorBidi" w:cstheme="minorBidi"/>
          <w:sz w:val="22"/>
          <w:szCs w:val="22"/>
          <w:lang w:val="lt-LT"/>
        </w:rPr>
        <w:t xml:space="preserve">.2. </w:t>
      </w:r>
      <w:r w:rsidR="00965E94" w:rsidRPr="002D3162">
        <w:rPr>
          <w:rFonts w:asciiTheme="minorBidi" w:hAnsiTheme="minorBidi" w:cstheme="minorBidi"/>
          <w:sz w:val="22"/>
          <w:szCs w:val="22"/>
          <w:lang w:val="lt-LT"/>
        </w:rPr>
        <w:t xml:space="preserve">Garantinių įsipareigojimų terminas Paslaugoms nustatytas Sutarties Specialiosiose sąlygose </w:t>
      </w:r>
      <w:r w:rsidR="0018518B" w:rsidRPr="002D3162">
        <w:rPr>
          <w:rFonts w:asciiTheme="minorBidi" w:hAnsiTheme="minorBidi" w:cstheme="minorBidi"/>
          <w:sz w:val="22"/>
          <w:szCs w:val="22"/>
          <w:lang w:val="lt-LT"/>
        </w:rPr>
        <w:t xml:space="preserve">ir / ar </w:t>
      </w:r>
      <w:r w:rsidR="00965E94" w:rsidRPr="002D3162">
        <w:rPr>
          <w:rFonts w:asciiTheme="minorBidi" w:hAnsiTheme="minorBidi" w:cstheme="minorBidi"/>
          <w:sz w:val="22"/>
          <w:szCs w:val="22"/>
          <w:lang w:val="lt-LT"/>
        </w:rPr>
        <w:t>jos prieduose</w:t>
      </w:r>
      <w:r w:rsidR="008D1FA6" w:rsidRPr="002D3162">
        <w:rPr>
          <w:rFonts w:asciiTheme="minorBidi" w:hAnsiTheme="minorBidi" w:cstheme="minorBidi"/>
          <w:sz w:val="22"/>
          <w:szCs w:val="22"/>
          <w:lang w:val="lt-LT"/>
        </w:rPr>
        <w:t xml:space="preserve"> Garantinis terminas visoms </w:t>
      </w:r>
      <w:r w:rsidR="002C603F" w:rsidRPr="002D3162">
        <w:rPr>
          <w:rFonts w:asciiTheme="minorBidi" w:hAnsiTheme="minorBidi" w:cstheme="minorBidi"/>
          <w:sz w:val="22"/>
          <w:szCs w:val="22"/>
          <w:lang w:val="lt-LT"/>
        </w:rPr>
        <w:t>Paslaugoms</w:t>
      </w:r>
      <w:r w:rsidR="008D1FA6" w:rsidRPr="002D3162">
        <w:rPr>
          <w:rFonts w:asciiTheme="minorBidi" w:hAnsiTheme="minorBidi" w:cstheme="minorBidi"/>
          <w:sz w:val="22"/>
          <w:szCs w:val="22"/>
          <w:lang w:val="lt-LT"/>
        </w:rPr>
        <w:t xml:space="preserve"> ar jų dalims vėl įsigalioja nuo tinkamai </w:t>
      </w:r>
      <w:r w:rsidR="002C603F" w:rsidRPr="002D3162">
        <w:rPr>
          <w:rFonts w:asciiTheme="minorBidi" w:hAnsiTheme="minorBidi" w:cstheme="minorBidi"/>
          <w:sz w:val="22"/>
          <w:szCs w:val="22"/>
          <w:lang w:val="lt-LT"/>
        </w:rPr>
        <w:t>suteiktų Paslaugų</w:t>
      </w:r>
      <w:r w:rsidR="008D1FA6" w:rsidRPr="002D3162">
        <w:rPr>
          <w:rFonts w:asciiTheme="minorBidi" w:hAnsiTheme="minorBidi" w:cstheme="minorBidi"/>
          <w:sz w:val="22"/>
          <w:szCs w:val="22"/>
          <w:lang w:val="lt-LT"/>
        </w:rPr>
        <w:t xml:space="preserve"> ar jų dalių perdavimo </w:t>
      </w:r>
      <w:r w:rsidR="002C603F" w:rsidRPr="002D3162">
        <w:rPr>
          <w:rFonts w:asciiTheme="minorBidi" w:hAnsiTheme="minorBidi" w:cstheme="minorBidi"/>
          <w:sz w:val="22"/>
          <w:szCs w:val="22"/>
          <w:lang w:val="lt-LT"/>
        </w:rPr>
        <w:t xml:space="preserve">Užsakovui </w:t>
      </w:r>
      <w:r w:rsidR="008D1FA6" w:rsidRPr="002D3162">
        <w:rPr>
          <w:rFonts w:asciiTheme="minorBidi" w:hAnsiTheme="minorBidi" w:cstheme="minorBidi"/>
          <w:sz w:val="22"/>
          <w:szCs w:val="22"/>
          <w:lang w:val="lt-LT"/>
        </w:rPr>
        <w:t>dienos.</w:t>
      </w:r>
    </w:p>
    <w:p w14:paraId="33268538" w14:textId="77777777" w:rsidR="004F2AEC" w:rsidRPr="002D3162" w:rsidRDefault="004F2AEC"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8.</w:t>
      </w:r>
      <w:r w:rsidR="006D3E44" w:rsidRPr="002D3162">
        <w:rPr>
          <w:rFonts w:asciiTheme="minorBidi" w:hAnsiTheme="minorBidi" w:cstheme="minorBidi"/>
          <w:sz w:val="22"/>
          <w:szCs w:val="22"/>
          <w:lang w:val="lt-LT"/>
        </w:rPr>
        <w:t>3</w:t>
      </w:r>
      <w:r w:rsidRPr="002D3162">
        <w:rPr>
          <w:rFonts w:asciiTheme="minorBidi" w:hAnsiTheme="minorBidi" w:cstheme="minorBidi"/>
          <w:sz w:val="22"/>
          <w:szCs w:val="22"/>
          <w:lang w:val="lt-LT"/>
        </w:rPr>
        <w:t xml:space="preserve">. Garantijos negalioja, jeigu </w:t>
      </w:r>
      <w:r w:rsidR="002C603F" w:rsidRPr="002D3162">
        <w:rPr>
          <w:rFonts w:asciiTheme="minorBidi" w:hAnsiTheme="minorBidi" w:cstheme="minorBidi"/>
          <w:sz w:val="22"/>
          <w:szCs w:val="22"/>
          <w:lang w:val="lt-LT"/>
        </w:rPr>
        <w:t xml:space="preserve">Paslaugų trūkumai </w:t>
      </w:r>
      <w:r w:rsidRPr="002D3162">
        <w:rPr>
          <w:rFonts w:asciiTheme="minorBidi" w:hAnsiTheme="minorBidi" w:cstheme="minorBidi"/>
          <w:sz w:val="22"/>
          <w:szCs w:val="22"/>
          <w:lang w:val="lt-LT"/>
        </w:rPr>
        <w:t xml:space="preserve">atsiranda dėl to, kad </w:t>
      </w:r>
      <w:r w:rsidR="002C603F" w:rsidRPr="002D3162">
        <w:rPr>
          <w:rFonts w:asciiTheme="minorBidi" w:hAnsiTheme="minorBidi" w:cstheme="minorBidi"/>
          <w:sz w:val="22"/>
          <w:szCs w:val="22"/>
          <w:lang w:val="lt-LT"/>
        </w:rPr>
        <w:t xml:space="preserve">Užsakovas </w:t>
      </w:r>
      <w:r w:rsidRPr="002D3162">
        <w:rPr>
          <w:rFonts w:asciiTheme="minorBidi" w:hAnsiTheme="minorBidi" w:cstheme="minorBidi"/>
          <w:sz w:val="22"/>
          <w:szCs w:val="22"/>
          <w:lang w:val="lt-LT"/>
        </w:rPr>
        <w:t>nepaisė aptarnavimo, priežiūros ir eksploatacijos instrukcijų.</w:t>
      </w:r>
    </w:p>
    <w:p w14:paraId="67D176D4" w14:textId="19DA1705" w:rsidR="003754C8" w:rsidRPr="002D3162" w:rsidRDefault="000569BA"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8.</w:t>
      </w:r>
      <w:r w:rsidR="006D3E44" w:rsidRPr="002D3162">
        <w:rPr>
          <w:rFonts w:asciiTheme="minorBidi" w:hAnsiTheme="minorBidi" w:cstheme="minorBidi"/>
          <w:sz w:val="22"/>
          <w:szCs w:val="22"/>
          <w:lang w:val="lt-LT"/>
        </w:rPr>
        <w:t>4</w:t>
      </w:r>
      <w:r w:rsidRPr="002D3162">
        <w:rPr>
          <w:rFonts w:asciiTheme="minorBidi" w:hAnsiTheme="minorBidi" w:cstheme="minorBidi"/>
          <w:sz w:val="22"/>
          <w:szCs w:val="22"/>
          <w:lang w:val="lt-LT"/>
        </w:rPr>
        <w:t xml:space="preserve">. Pastebėjus </w:t>
      </w:r>
      <w:r w:rsidR="002C603F" w:rsidRPr="002D3162">
        <w:rPr>
          <w:rFonts w:asciiTheme="minorBidi" w:hAnsiTheme="minorBidi" w:cstheme="minorBidi"/>
          <w:sz w:val="22"/>
          <w:szCs w:val="22"/>
          <w:lang w:val="lt-LT"/>
        </w:rPr>
        <w:t xml:space="preserve">Paslaugų </w:t>
      </w:r>
      <w:r w:rsidR="003754C8" w:rsidRPr="002D3162">
        <w:rPr>
          <w:rFonts w:asciiTheme="minorBidi" w:hAnsiTheme="minorBidi" w:cstheme="minorBidi"/>
          <w:sz w:val="22"/>
          <w:szCs w:val="22"/>
          <w:lang w:val="lt-LT"/>
        </w:rPr>
        <w:t>trūkumus</w:t>
      </w:r>
      <w:r w:rsidRPr="002D3162">
        <w:rPr>
          <w:rFonts w:asciiTheme="minorBidi" w:hAnsiTheme="minorBidi" w:cstheme="minorBidi"/>
          <w:sz w:val="22"/>
          <w:szCs w:val="22"/>
          <w:lang w:val="lt-LT"/>
        </w:rPr>
        <w:t xml:space="preserve">, </w:t>
      </w:r>
      <w:r w:rsidR="002C603F" w:rsidRPr="002D3162">
        <w:rPr>
          <w:rFonts w:asciiTheme="minorBidi" w:hAnsiTheme="minorBidi" w:cstheme="minorBidi"/>
          <w:sz w:val="22"/>
          <w:szCs w:val="22"/>
          <w:lang w:val="lt-LT"/>
        </w:rPr>
        <w:t xml:space="preserve">Užsakovas </w:t>
      </w:r>
      <w:r w:rsidRPr="002D3162">
        <w:rPr>
          <w:rFonts w:asciiTheme="minorBidi" w:hAnsiTheme="minorBidi" w:cstheme="minorBidi"/>
          <w:sz w:val="22"/>
          <w:szCs w:val="22"/>
          <w:lang w:val="lt-LT"/>
        </w:rPr>
        <w:t xml:space="preserve">bet kuriuo garantinio </w:t>
      </w:r>
      <w:r w:rsidR="00DD185C" w:rsidRPr="002D3162">
        <w:rPr>
          <w:rFonts w:asciiTheme="minorBidi" w:hAnsiTheme="minorBidi" w:cstheme="minorBidi"/>
          <w:sz w:val="22"/>
          <w:szCs w:val="22"/>
          <w:lang w:val="lt-LT"/>
        </w:rPr>
        <w:t>termino</w:t>
      </w:r>
      <w:r w:rsidRPr="002D3162">
        <w:rPr>
          <w:rFonts w:asciiTheme="minorBidi" w:hAnsiTheme="minorBidi" w:cstheme="minorBidi"/>
          <w:sz w:val="22"/>
          <w:szCs w:val="22"/>
          <w:lang w:val="lt-LT"/>
        </w:rPr>
        <w:t xml:space="preserve"> metu gali pareikšti pretenzijas </w:t>
      </w:r>
      <w:r w:rsidR="002C603F" w:rsidRPr="002D3162">
        <w:rPr>
          <w:rFonts w:asciiTheme="minorBidi" w:hAnsiTheme="minorBidi" w:cstheme="minorBidi"/>
          <w:sz w:val="22"/>
          <w:szCs w:val="22"/>
          <w:lang w:val="lt-LT"/>
        </w:rPr>
        <w:t xml:space="preserve">Paslaugų teikėjui </w:t>
      </w:r>
      <w:r w:rsidRPr="002D3162">
        <w:rPr>
          <w:rFonts w:asciiTheme="minorBidi" w:hAnsiTheme="minorBidi" w:cstheme="minorBidi"/>
          <w:sz w:val="22"/>
          <w:szCs w:val="22"/>
          <w:lang w:val="lt-LT"/>
        </w:rPr>
        <w:t xml:space="preserve">dėl </w:t>
      </w:r>
      <w:r w:rsidR="002C603F" w:rsidRPr="002D3162">
        <w:rPr>
          <w:rFonts w:asciiTheme="minorBidi" w:hAnsiTheme="minorBidi" w:cstheme="minorBidi"/>
          <w:sz w:val="22"/>
          <w:szCs w:val="22"/>
          <w:lang w:val="lt-LT"/>
        </w:rPr>
        <w:t xml:space="preserve">Paslaugų </w:t>
      </w:r>
      <w:r w:rsidRPr="002D3162">
        <w:rPr>
          <w:rFonts w:asciiTheme="minorBidi" w:hAnsiTheme="minorBidi" w:cstheme="minorBidi"/>
          <w:sz w:val="22"/>
          <w:szCs w:val="22"/>
          <w:lang w:val="lt-LT"/>
        </w:rPr>
        <w:t xml:space="preserve">kokybės. </w:t>
      </w:r>
      <w:r w:rsidR="002C603F" w:rsidRPr="002D3162">
        <w:rPr>
          <w:rFonts w:asciiTheme="minorBidi" w:hAnsiTheme="minorBidi" w:cstheme="minorBidi"/>
          <w:sz w:val="22"/>
          <w:szCs w:val="22"/>
          <w:lang w:val="lt-LT"/>
        </w:rPr>
        <w:t xml:space="preserve">Užsakovas </w:t>
      </w:r>
      <w:r w:rsidR="003754C8" w:rsidRPr="002D3162">
        <w:rPr>
          <w:rFonts w:asciiTheme="minorBidi" w:hAnsiTheme="minorBidi" w:cstheme="minorBidi"/>
          <w:sz w:val="22"/>
          <w:szCs w:val="22"/>
          <w:lang w:val="lt-LT"/>
        </w:rPr>
        <w:t xml:space="preserve">surašo aktą dėl </w:t>
      </w:r>
      <w:r w:rsidR="002C603F" w:rsidRPr="002D3162">
        <w:rPr>
          <w:rFonts w:asciiTheme="minorBidi" w:hAnsiTheme="minorBidi" w:cstheme="minorBidi"/>
          <w:sz w:val="22"/>
          <w:szCs w:val="22"/>
          <w:lang w:val="lt-LT"/>
        </w:rPr>
        <w:t xml:space="preserve">trūkumų </w:t>
      </w:r>
      <w:r w:rsidR="003754C8" w:rsidRPr="002D3162">
        <w:rPr>
          <w:rFonts w:asciiTheme="minorBidi" w:hAnsiTheme="minorBidi" w:cstheme="minorBidi"/>
          <w:sz w:val="22"/>
          <w:szCs w:val="22"/>
          <w:lang w:val="lt-LT"/>
        </w:rPr>
        <w:t xml:space="preserve">ir išsiunčia </w:t>
      </w:r>
      <w:r w:rsidR="002C603F" w:rsidRPr="002D3162">
        <w:rPr>
          <w:rFonts w:asciiTheme="minorBidi" w:hAnsiTheme="minorBidi" w:cstheme="minorBidi"/>
          <w:sz w:val="22"/>
          <w:szCs w:val="22"/>
          <w:lang w:val="lt-LT"/>
        </w:rPr>
        <w:t xml:space="preserve">Paslaugų teikėjui </w:t>
      </w:r>
      <w:r w:rsidR="003754C8" w:rsidRPr="002D3162">
        <w:rPr>
          <w:rFonts w:asciiTheme="minorBidi" w:hAnsiTheme="minorBidi" w:cstheme="minorBidi"/>
          <w:sz w:val="22"/>
          <w:szCs w:val="22"/>
          <w:lang w:val="lt-LT"/>
        </w:rPr>
        <w:t>faksu</w:t>
      </w:r>
      <w:r w:rsidR="0011370F" w:rsidRPr="002D3162">
        <w:rPr>
          <w:rFonts w:asciiTheme="minorBidi" w:hAnsiTheme="minorBidi" w:cstheme="minorBidi"/>
          <w:sz w:val="22"/>
          <w:szCs w:val="22"/>
          <w:lang w:val="lt-LT"/>
        </w:rPr>
        <w:t xml:space="preserve"> ar </w:t>
      </w:r>
      <w:r w:rsidR="003754C8" w:rsidRPr="002D3162">
        <w:rPr>
          <w:rFonts w:asciiTheme="minorBidi" w:hAnsiTheme="minorBidi" w:cstheme="minorBidi"/>
          <w:sz w:val="22"/>
          <w:szCs w:val="22"/>
          <w:lang w:val="lt-LT"/>
        </w:rPr>
        <w:t>paštu</w:t>
      </w:r>
      <w:r w:rsidR="00B61C05" w:rsidRPr="002D3162">
        <w:rPr>
          <w:rFonts w:asciiTheme="minorBidi" w:hAnsiTheme="minorBidi" w:cstheme="minorBidi"/>
          <w:sz w:val="22"/>
          <w:szCs w:val="22"/>
          <w:lang w:val="lt-LT"/>
        </w:rPr>
        <w:t>, ar pasirašytinai per kurjerį</w:t>
      </w:r>
      <w:r w:rsidR="003754C8" w:rsidRPr="002D3162">
        <w:rPr>
          <w:rFonts w:asciiTheme="minorBidi" w:hAnsiTheme="minorBidi" w:cstheme="minorBidi"/>
          <w:sz w:val="22"/>
          <w:szCs w:val="22"/>
          <w:lang w:val="lt-LT"/>
        </w:rPr>
        <w:t xml:space="preserve">, nurodant </w:t>
      </w:r>
      <w:r w:rsidR="002C603F" w:rsidRPr="002D3162">
        <w:rPr>
          <w:rFonts w:asciiTheme="minorBidi" w:hAnsiTheme="minorBidi" w:cstheme="minorBidi"/>
          <w:sz w:val="22"/>
          <w:szCs w:val="22"/>
          <w:lang w:val="lt-LT"/>
        </w:rPr>
        <w:t xml:space="preserve">Paslaugų teikėjui </w:t>
      </w:r>
      <w:r w:rsidR="003754C8" w:rsidRPr="002D3162">
        <w:rPr>
          <w:rFonts w:asciiTheme="minorBidi" w:hAnsiTheme="minorBidi" w:cstheme="minorBidi"/>
          <w:sz w:val="22"/>
          <w:szCs w:val="22"/>
          <w:lang w:val="lt-LT"/>
        </w:rPr>
        <w:t xml:space="preserve">jį pasirašyti ir atsiųsti </w:t>
      </w:r>
      <w:r w:rsidR="00230C3B" w:rsidRPr="002D3162">
        <w:rPr>
          <w:rFonts w:asciiTheme="minorBidi" w:hAnsiTheme="minorBidi" w:cstheme="minorBidi"/>
          <w:sz w:val="22"/>
          <w:szCs w:val="22"/>
          <w:lang w:val="lt-LT"/>
        </w:rPr>
        <w:t xml:space="preserve">Užsakovui </w:t>
      </w:r>
      <w:r w:rsidR="003754C8" w:rsidRPr="002D3162">
        <w:rPr>
          <w:rFonts w:asciiTheme="minorBidi" w:hAnsiTheme="minorBidi" w:cstheme="minorBidi"/>
          <w:sz w:val="22"/>
          <w:szCs w:val="22"/>
          <w:lang w:val="lt-LT"/>
        </w:rPr>
        <w:t xml:space="preserve">per 3 (tris) </w:t>
      </w:r>
      <w:r w:rsidR="00554DCB" w:rsidRPr="002D3162">
        <w:rPr>
          <w:rFonts w:asciiTheme="minorBidi" w:hAnsiTheme="minorBidi" w:cstheme="minorBidi"/>
          <w:sz w:val="22"/>
          <w:szCs w:val="22"/>
          <w:lang w:val="lt-LT"/>
        </w:rPr>
        <w:t xml:space="preserve">kalendorines </w:t>
      </w:r>
      <w:r w:rsidR="003754C8" w:rsidRPr="002D3162">
        <w:rPr>
          <w:rFonts w:asciiTheme="minorBidi" w:hAnsiTheme="minorBidi" w:cstheme="minorBidi"/>
          <w:sz w:val="22"/>
          <w:szCs w:val="22"/>
          <w:lang w:val="lt-LT"/>
        </w:rPr>
        <w:t>dienas faksu</w:t>
      </w:r>
      <w:r w:rsidR="00B61C05" w:rsidRPr="002D3162">
        <w:rPr>
          <w:rFonts w:asciiTheme="minorBidi" w:hAnsiTheme="minorBidi" w:cstheme="minorBidi"/>
          <w:sz w:val="22"/>
          <w:szCs w:val="22"/>
          <w:lang w:val="lt-LT"/>
        </w:rPr>
        <w:t>, arba pasirašytinai per kurjerį</w:t>
      </w:r>
      <w:r w:rsidR="003754C8" w:rsidRPr="002D3162">
        <w:rPr>
          <w:rFonts w:asciiTheme="minorBidi" w:hAnsiTheme="minorBidi" w:cstheme="minorBidi"/>
          <w:sz w:val="22"/>
          <w:szCs w:val="22"/>
          <w:lang w:val="lt-LT"/>
        </w:rPr>
        <w:t xml:space="preserve">. </w:t>
      </w:r>
      <w:r w:rsidR="00230C3B" w:rsidRPr="002D3162">
        <w:rPr>
          <w:rFonts w:asciiTheme="minorBidi" w:hAnsiTheme="minorBidi" w:cstheme="minorBidi"/>
          <w:sz w:val="22"/>
          <w:szCs w:val="22"/>
          <w:lang w:val="lt-LT"/>
        </w:rPr>
        <w:t>Pasl</w:t>
      </w:r>
      <w:r w:rsidR="009D2D25" w:rsidRPr="002D3162">
        <w:rPr>
          <w:rFonts w:asciiTheme="minorBidi" w:hAnsiTheme="minorBidi" w:cstheme="minorBidi"/>
          <w:sz w:val="22"/>
          <w:szCs w:val="22"/>
          <w:lang w:val="lt-LT"/>
        </w:rPr>
        <w:t>a</w:t>
      </w:r>
      <w:r w:rsidR="00230C3B" w:rsidRPr="002D3162">
        <w:rPr>
          <w:rFonts w:asciiTheme="minorBidi" w:hAnsiTheme="minorBidi" w:cstheme="minorBidi"/>
          <w:sz w:val="22"/>
          <w:szCs w:val="22"/>
          <w:lang w:val="lt-LT"/>
        </w:rPr>
        <w:t xml:space="preserve">ugų teikėjui </w:t>
      </w:r>
      <w:r w:rsidR="003754C8" w:rsidRPr="002D3162">
        <w:rPr>
          <w:rFonts w:asciiTheme="minorBidi" w:hAnsiTheme="minorBidi" w:cstheme="minorBidi"/>
          <w:sz w:val="22"/>
          <w:szCs w:val="22"/>
          <w:lang w:val="lt-LT"/>
        </w:rPr>
        <w:t xml:space="preserve">neatsiuntus </w:t>
      </w:r>
      <w:r w:rsidR="009D2D25" w:rsidRPr="002D3162">
        <w:rPr>
          <w:rFonts w:asciiTheme="minorBidi" w:hAnsiTheme="minorBidi" w:cstheme="minorBidi"/>
          <w:sz w:val="22"/>
          <w:szCs w:val="22"/>
          <w:lang w:val="lt-LT"/>
        </w:rPr>
        <w:t xml:space="preserve">pasirašyto </w:t>
      </w:r>
      <w:r w:rsidR="003754C8" w:rsidRPr="002D3162">
        <w:rPr>
          <w:rFonts w:asciiTheme="minorBidi" w:hAnsiTheme="minorBidi" w:cstheme="minorBidi"/>
          <w:sz w:val="22"/>
          <w:szCs w:val="22"/>
          <w:lang w:val="lt-LT"/>
        </w:rPr>
        <w:t xml:space="preserve">akto dėl </w:t>
      </w:r>
      <w:r w:rsidR="00230C3B" w:rsidRPr="002D3162">
        <w:rPr>
          <w:rFonts w:asciiTheme="minorBidi" w:hAnsiTheme="minorBidi" w:cstheme="minorBidi"/>
          <w:sz w:val="22"/>
          <w:szCs w:val="22"/>
          <w:lang w:val="lt-LT"/>
        </w:rPr>
        <w:t xml:space="preserve">trūkumų </w:t>
      </w:r>
      <w:r w:rsidR="003754C8" w:rsidRPr="002D3162">
        <w:rPr>
          <w:rFonts w:asciiTheme="minorBidi" w:hAnsiTheme="minorBidi" w:cstheme="minorBidi"/>
          <w:sz w:val="22"/>
          <w:szCs w:val="22"/>
          <w:lang w:val="lt-LT"/>
        </w:rPr>
        <w:t xml:space="preserve">ar motyvuoto atsisakymo pripažinti </w:t>
      </w:r>
      <w:r w:rsidR="00230C3B" w:rsidRPr="002D3162">
        <w:rPr>
          <w:rFonts w:asciiTheme="minorBidi" w:hAnsiTheme="minorBidi" w:cstheme="minorBidi"/>
          <w:sz w:val="22"/>
          <w:szCs w:val="22"/>
          <w:lang w:val="lt-LT"/>
        </w:rPr>
        <w:t>trūkumus</w:t>
      </w:r>
      <w:r w:rsidR="003754C8" w:rsidRPr="002D3162">
        <w:rPr>
          <w:rFonts w:asciiTheme="minorBidi" w:hAnsiTheme="minorBidi" w:cstheme="minorBidi"/>
          <w:sz w:val="22"/>
          <w:szCs w:val="22"/>
          <w:lang w:val="lt-LT"/>
        </w:rPr>
        <w:t xml:space="preserve">, laikoma, kad </w:t>
      </w:r>
      <w:r w:rsidR="00230C3B" w:rsidRPr="002D3162">
        <w:rPr>
          <w:rFonts w:asciiTheme="minorBidi" w:hAnsiTheme="minorBidi" w:cstheme="minorBidi"/>
          <w:sz w:val="22"/>
          <w:szCs w:val="22"/>
          <w:lang w:val="lt-LT"/>
        </w:rPr>
        <w:t xml:space="preserve">Paslaugų teikėjas trūkumus </w:t>
      </w:r>
      <w:r w:rsidR="003754C8" w:rsidRPr="002D3162">
        <w:rPr>
          <w:rFonts w:asciiTheme="minorBidi" w:hAnsiTheme="minorBidi" w:cstheme="minorBidi"/>
          <w:sz w:val="22"/>
          <w:szCs w:val="22"/>
          <w:lang w:val="lt-LT"/>
        </w:rPr>
        <w:t xml:space="preserve">pripažino. </w:t>
      </w:r>
      <w:r w:rsidR="00230C3B" w:rsidRPr="002D3162">
        <w:rPr>
          <w:rFonts w:asciiTheme="minorBidi" w:hAnsiTheme="minorBidi" w:cstheme="minorBidi"/>
          <w:sz w:val="22"/>
          <w:szCs w:val="22"/>
          <w:lang w:val="lt-LT"/>
        </w:rPr>
        <w:t>Paslaugų teikėjui trūkumus</w:t>
      </w:r>
      <w:r w:rsidR="003754C8" w:rsidRPr="002D3162">
        <w:rPr>
          <w:rFonts w:asciiTheme="minorBidi" w:hAnsiTheme="minorBidi" w:cstheme="minorBidi"/>
          <w:sz w:val="22"/>
          <w:szCs w:val="22"/>
          <w:lang w:val="lt-LT"/>
        </w:rPr>
        <w:t xml:space="preserve"> nepripažinus, Šalys tariasi dėl nepriklausomos ekspertizės skyrimo, o nepavykus susitarti per 3 (tris) </w:t>
      </w:r>
      <w:r w:rsidR="00554DCB" w:rsidRPr="002D3162">
        <w:rPr>
          <w:rFonts w:asciiTheme="minorBidi" w:hAnsiTheme="minorBidi" w:cstheme="minorBidi"/>
          <w:sz w:val="22"/>
          <w:szCs w:val="22"/>
          <w:lang w:val="lt-LT"/>
        </w:rPr>
        <w:t>kalendorines</w:t>
      </w:r>
      <w:r w:rsidR="003754C8" w:rsidRPr="002D3162">
        <w:rPr>
          <w:rFonts w:asciiTheme="minorBidi" w:hAnsiTheme="minorBidi" w:cstheme="minorBidi"/>
          <w:sz w:val="22"/>
          <w:szCs w:val="22"/>
          <w:lang w:val="lt-LT"/>
        </w:rPr>
        <w:t xml:space="preserve"> dienas, </w:t>
      </w:r>
      <w:r w:rsidR="00230C3B" w:rsidRPr="002D3162">
        <w:rPr>
          <w:rFonts w:asciiTheme="minorBidi" w:hAnsiTheme="minorBidi" w:cstheme="minorBidi"/>
          <w:sz w:val="22"/>
          <w:szCs w:val="22"/>
          <w:lang w:val="lt-LT"/>
        </w:rPr>
        <w:t xml:space="preserve">Užsakovas </w:t>
      </w:r>
      <w:r w:rsidR="003754C8" w:rsidRPr="002D3162">
        <w:rPr>
          <w:rFonts w:asciiTheme="minorBidi" w:hAnsiTheme="minorBidi" w:cstheme="minorBidi"/>
          <w:sz w:val="22"/>
          <w:szCs w:val="22"/>
          <w:lang w:val="lt-LT"/>
        </w:rPr>
        <w:t>savo pasirinkimu atlieka ekspertizę. Ekspertizės išlaidas padengia:</w:t>
      </w:r>
    </w:p>
    <w:p w14:paraId="69C899C6" w14:textId="5DF80FD5" w:rsidR="003754C8" w:rsidRPr="002D3162" w:rsidRDefault="003754C8"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 xml:space="preserve">- jei </w:t>
      </w:r>
      <w:r w:rsidR="00230C3B" w:rsidRPr="002D3162">
        <w:rPr>
          <w:rFonts w:asciiTheme="minorBidi" w:hAnsiTheme="minorBidi" w:cstheme="minorBidi"/>
          <w:sz w:val="22"/>
          <w:szCs w:val="22"/>
          <w:lang w:val="lt-LT"/>
        </w:rPr>
        <w:t xml:space="preserve">Paslaugos </w:t>
      </w:r>
      <w:r w:rsidRPr="002D3162">
        <w:rPr>
          <w:rFonts w:asciiTheme="minorBidi" w:hAnsiTheme="minorBidi" w:cstheme="minorBidi"/>
          <w:sz w:val="22"/>
          <w:szCs w:val="22"/>
          <w:lang w:val="lt-LT"/>
        </w:rPr>
        <w:t xml:space="preserve">atitinka Sutartyje nurodytus reikalavimus – </w:t>
      </w:r>
      <w:r w:rsidR="00230C3B" w:rsidRPr="002D3162">
        <w:rPr>
          <w:rFonts w:asciiTheme="minorBidi" w:hAnsiTheme="minorBidi" w:cstheme="minorBidi"/>
          <w:sz w:val="22"/>
          <w:szCs w:val="22"/>
          <w:lang w:val="lt-LT"/>
        </w:rPr>
        <w:t>Užsakovas</w:t>
      </w:r>
      <w:r w:rsidR="001C54B0" w:rsidRPr="002D3162">
        <w:rPr>
          <w:rFonts w:asciiTheme="minorBidi" w:hAnsiTheme="minorBidi" w:cstheme="minorBidi"/>
          <w:sz w:val="22"/>
          <w:szCs w:val="22"/>
          <w:lang w:val="lt-LT"/>
        </w:rPr>
        <w:t>,</w:t>
      </w:r>
      <w:r w:rsidRPr="002D3162">
        <w:rPr>
          <w:rFonts w:asciiTheme="minorBidi" w:hAnsiTheme="minorBidi" w:cstheme="minorBidi"/>
          <w:sz w:val="22"/>
          <w:szCs w:val="22"/>
          <w:lang w:val="lt-LT"/>
        </w:rPr>
        <w:t xml:space="preserve">- jei </w:t>
      </w:r>
      <w:r w:rsidR="00230C3B" w:rsidRPr="002D3162">
        <w:rPr>
          <w:rFonts w:asciiTheme="minorBidi" w:hAnsiTheme="minorBidi" w:cstheme="minorBidi"/>
          <w:sz w:val="22"/>
          <w:szCs w:val="22"/>
          <w:lang w:val="lt-LT"/>
        </w:rPr>
        <w:t xml:space="preserve">Paslaugos </w:t>
      </w:r>
      <w:r w:rsidRPr="002D3162">
        <w:rPr>
          <w:rFonts w:asciiTheme="minorBidi" w:hAnsiTheme="minorBidi" w:cstheme="minorBidi"/>
          <w:sz w:val="22"/>
          <w:szCs w:val="22"/>
          <w:lang w:val="lt-LT"/>
        </w:rPr>
        <w:t xml:space="preserve">neatitinka Sutarties reikalavimų – </w:t>
      </w:r>
      <w:r w:rsidR="00230C3B" w:rsidRPr="002D3162">
        <w:rPr>
          <w:rFonts w:asciiTheme="minorBidi" w:hAnsiTheme="minorBidi" w:cstheme="minorBidi"/>
          <w:sz w:val="22"/>
          <w:szCs w:val="22"/>
          <w:lang w:val="lt-LT"/>
        </w:rPr>
        <w:t>Paslaugų teikėjas</w:t>
      </w:r>
      <w:r w:rsidRPr="002D3162">
        <w:rPr>
          <w:rFonts w:asciiTheme="minorBidi" w:hAnsiTheme="minorBidi" w:cstheme="minorBidi"/>
          <w:sz w:val="22"/>
          <w:szCs w:val="22"/>
          <w:lang w:val="lt-LT"/>
        </w:rPr>
        <w:t xml:space="preserve">. </w:t>
      </w:r>
    </w:p>
    <w:p w14:paraId="4FC03D4F" w14:textId="308DA833" w:rsidR="000569BA" w:rsidRPr="002D3162" w:rsidRDefault="003754C8" w:rsidP="00163446">
      <w:pPr>
        <w:tabs>
          <w:tab w:val="left" w:pos="360"/>
        </w:tabs>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 xml:space="preserve">8.5. </w:t>
      </w:r>
      <w:r w:rsidR="000569BA" w:rsidRPr="002D3162">
        <w:rPr>
          <w:rFonts w:asciiTheme="minorBidi" w:hAnsiTheme="minorBidi" w:cstheme="minorBidi"/>
          <w:sz w:val="22"/>
          <w:szCs w:val="22"/>
          <w:lang w:val="lt-LT"/>
        </w:rPr>
        <w:t xml:space="preserve">Ekspertizės išvados Šalims yra privalomos. </w:t>
      </w:r>
      <w:r w:rsidR="00230C3B" w:rsidRPr="002D3162">
        <w:rPr>
          <w:rFonts w:asciiTheme="minorBidi" w:hAnsiTheme="minorBidi" w:cstheme="minorBidi"/>
          <w:sz w:val="22"/>
          <w:szCs w:val="22"/>
          <w:lang w:val="lt-LT"/>
        </w:rPr>
        <w:t>Paslaugoms</w:t>
      </w:r>
      <w:r w:rsidR="000569BA" w:rsidRPr="002D3162">
        <w:rPr>
          <w:rFonts w:asciiTheme="minorBidi" w:hAnsiTheme="minorBidi" w:cstheme="minorBidi"/>
          <w:sz w:val="22"/>
          <w:szCs w:val="22"/>
          <w:lang w:val="lt-LT"/>
        </w:rPr>
        <w:t xml:space="preserve">, kurių </w:t>
      </w:r>
      <w:r w:rsidR="001C54B0" w:rsidRPr="002D3162">
        <w:rPr>
          <w:rFonts w:asciiTheme="minorBidi" w:hAnsiTheme="minorBidi" w:cstheme="minorBidi"/>
          <w:sz w:val="22"/>
          <w:szCs w:val="22"/>
          <w:lang w:val="lt-LT"/>
        </w:rPr>
        <w:t xml:space="preserve">trūkumų </w:t>
      </w:r>
      <w:r w:rsidR="00230C3B" w:rsidRPr="002D3162">
        <w:rPr>
          <w:rFonts w:asciiTheme="minorBidi" w:hAnsiTheme="minorBidi" w:cstheme="minorBidi"/>
          <w:sz w:val="22"/>
          <w:szCs w:val="22"/>
          <w:lang w:val="lt-LT"/>
        </w:rPr>
        <w:t xml:space="preserve">Paslaugų teikėjas </w:t>
      </w:r>
      <w:r w:rsidR="000569BA" w:rsidRPr="002D3162">
        <w:rPr>
          <w:rFonts w:asciiTheme="minorBidi" w:hAnsiTheme="minorBidi" w:cstheme="minorBidi"/>
          <w:sz w:val="22"/>
          <w:szCs w:val="22"/>
          <w:lang w:val="lt-LT"/>
        </w:rPr>
        <w:t xml:space="preserve">nepripažino, per 10 </w:t>
      </w:r>
      <w:r w:rsidR="00C23165" w:rsidRPr="002D3162">
        <w:rPr>
          <w:rFonts w:asciiTheme="minorBidi" w:hAnsiTheme="minorBidi" w:cstheme="minorBidi"/>
          <w:sz w:val="22"/>
          <w:szCs w:val="22"/>
          <w:lang w:val="lt-LT"/>
        </w:rPr>
        <w:t xml:space="preserve">(dešimt) </w:t>
      </w:r>
      <w:r w:rsidR="000569BA" w:rsidRPr="002D3162">
        <w:rPr>
          <w:rFonts w:asciiTheme="minorBidi" w:hAnsiTheme="minorBidi" w:cstheme="minorBidi"/>
          <w:sz w:val="22"/>
          <w:szCs w:val="22"/>
          <w:lang w:val="lt-LT"/>
        </w:rPr>
        <w:t xml:space="preserve">kalendorinių dienų nuo </w:t>
      </w:r>
      <w:r w:rsidR="001C54B0" w:rsidRPr="002D3162">
        <w:rPr>
          <w:rFonts w:asciiTheme="minorBidi" w:hAnsiTheme="minorBidi" w:cstheme="minorBidi"/>
          <w:sz w:val="22"/>
          <w:szCs w:val="22"/>
          <w:lang w:val="lt-LT"/>
        </w:rPr>
        <w:t xml:space="preserve">trūkumų </w:t>
      </w:r>
      <w:r w:rsidR="000569BA" w:rsidRPr="002D3162">
        <w:rPr>
          <w:rFonts w:asciiTheme="minorBidi" w:hAnsiTheme="minorBidi" w:cstheme="minorBidi"/>
          <w:sz w:val="22"/>
          <w:szCs w:val="22"/>
          <w:lang w:val="lt-LT"/>
        </w:rPr>
        <w:t xml:space="preserve">akto pasirašymo </w:t>
      </w:r>
      <w:r w:rsidR="00230C3B" w:rsidRPr="002D3162">
        <w:rPr>
          <w:rFonts w:asciiTheme="minorBidi" w:hAnsiTheme="minorBidi" w:cstheme="minorBidi"/>
          <w:sz w:val="22"/>
          <w:szCs w:val="22"/>
          <w:lang w:val="lt-LT"/>
        </w:rPr>
        <w:t xml:space="preserve">Paslaugų teikėjas </w:t>
      </w:r>
      <w:r w:rsidR="000569BA" w:rsidRPr="002D3162">
        <w:rPr>
          <w:rFonts w:asciiTheme="minorBidi" w:hAnsiTheme="minorBidi" w:cstheme="minorBidi"/>
          <w:sz w:val="22"/>
          <w:szCs w:val="22"/>
          <w:lang w:val="lt-LT"/>
        </w:rPr>
        <w:t xml:space="preserve">pateikia </w:t>
      </w:r>
      <w:r w:rsidR="00230C3B" w:rsidRPr="002D3162">
        <w:rPr>
          <w:rFonts w:asciiTheme="minorBidi" w:hAnsiTheme="minorBidi" w:cstheme="minorBidi"/>
          <w:sz w:val="22"/>
          <w:szCs w:val="22"/>
          <w:lang w:val="lt-LT"/>
        </w:rPr>
        <w:t xml:space="preserve">Užsakovui </w:t>
      </w:r>
      <w:r w:rsidR="000569BA" w:rsidRPr="002D3162">
        <w:rPr>
          <w:rFonts w:asciiTheme="minorBidi" w:hAnsiTheme="minorBidi" w:cstheme="minorBidi"/>
          <w:sz w:val="22"/>
          <w:szCs w:val="22"/>
          <w:lang w:val="lt-LT"/>
        </w:rPr>
        <w:t xml:space="preserve">būtiną ekspertizei dokumentaciją. Jei </w:t>
      </w:r>
      <w:r w:rsidR="00230C3B" w:rsidRPr="002D3162">
        <w:rPr>
          <w:rFonts w:asciiTheme="minorBidi" w:hAnsiTheme="minorBidi" w:cstheme="minorBidi"/>
          <w:sz w:val="22"/>
          <w:szCs w:val="22"/>
          <w:lang w:val="lt-LT"/>
        </w:rPr>
        <w:t xml:space="preserve">Paslaugų teikėjas </w:t>
      </w:r>
      <w:r w:rsidR="000569BA" w:rsidRPr="002D3162">
        <w:rPr>
          <w:rFonts w:asciiTheme="minorBidi" w:hAnsiTheme="minorBidi" w:cstheme="minorBidi"/>
          <w:sz w:val="22"/>
          <w:szCs w:val="22"/>
          <w:lang w:val="lt-LT"/>
        </w:rPr>
        <w:t xml:space="preserve">reikalaujamos dokumentacijos nustatytu laiku nepateikė, laikoma, kad jis </w:t>
      </w:r>
      <w:r w:rsidR="00230C3B" w:rsidRPr="002D3162">
        <w:rPr>
          <w:rFonts w:asciiTheme="minorBidi" w:hAnsiTheme="minorBidi" w:cstheme="minorBidi"/>
          <w:sz w:val="22"/>
          <w:szCs w:val="22"/>
          <w:lang w:val="lt-LT"/>
        </w:rPr>
        <w:t xml:space="preserve">Užsakovo </w:t>
      </w:r>
      <w:r w:rsidR="000569BA" w:rsidRPr="002D3162">
        <w:rPr>
          <w:rFonts w:asciiTheme="minorBidi" w:hAnsiTheme="minorBidi" w:cstheme="minorBidi"/>
          <w:sz w:val="22"/>
          <w:szCs w:val="22"/>
          <w:lang w:val="lt-LT"/>
        </w:rPr>
        <w:t xml:space="preserve">nustatytus </w:t>
      </w:r>
      <w:r w:rsidR="001C54B0" w:rsidRPr="002D3162">
        <w:rPr>
          <w:rFonts w:asciiTheme="minorBidi" w:hAnsiTheme="minorBidi" w:cstheme="minorBidi"/>
          <w:sz w:val="22"/>
          <w:szCs w:val="22"/>
          <w:lang w:val="lt-LT"/>
        </w:rPr>
        <w:t xml:space="preserve">trūkumus </w:t>
      </w:r>
      <w:r w:rsidR="000569BA" w:rsidRPr="002D3162">
        <w:rPr>
          <w:rFonts w:asciiTheme="minorBidi" w:hAnsiTheme="minorBidi" w:cstheme="minorBidi"/>
          <w:sz w:val="22"/>
          <w:szCs w:val="22"/>
          <w:lang w:val="lt-LT"/>
        </w:rPr>
        <w:t>pripažino.</w:t>
      </w:r>
    </w:p>
    <w:p w14:paraId="1CFCED9F" w14:textId="02C734A0" w:rsidR="000569BA" w:rsidRPr="002D3162" w:rsidRDefault="000569BA" w:rsidP="00BE5BA4">
      <w:pPr>
        <w:pStyle w:val="BodyText2"/>
        <w:tabs>
          <w:tab w:val="left" w:pos="3060"/>
        </w:tabs>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8.</w:t>
      </w:r>
      <w:r w:rsidR="004F2AEC" w:rsidRPr="002D3162">
        <w:rPr>
          <w:rFonts w:asciiTheme="minorBidi" w:hAnsiTheme="minorBidi" w:cstheme="minorBidi"/>
          <w:sz w:val="22"/>
          <w:szCs w:val="22"/>
          <w:lang w:val="lt-LT"/>
        </w:rPr>
        <w:t>6</w:t>
      </w:r>
      <w:r w:rsidRPr="002D3162">
        <w:rPr>
          <w:rFonts w:asciiTheme="minorBidi" w:hAnsiTheme="minorBidi" w:cstheme="minorBidi"/>
          <w:sz w:val="22"/>
          <w:szCs w:val="22"/>
          <w:lang w:val="lt-LT"/>
        </w:rPr>
        <w:t xml:space="preserve">. Garantinio laikotarpio metu </w:t>
      </w:r>
      <w:r w:rsidR="00466540" w:rsidRPr="002D3162">
        <w:rPr>
          <w:rFonts w:asciiTheme="minorBidi" w:hAnsiTheme="minorBidi" w:cstheme="minorBidi"/>
          <w:sz w:val="22"/>
          <w:szCs w:val="22"/>
          <w:lang w:val="lt-LT"/>
        </w:rPr>
        <w:t xml:space="preserve">nustatytus trūkumus </w:t>
      </w:r>
      <w:r w:rsidR="00230C3B" w:rsidRPr="002D3162">
        <w:rPr>
          <w:rFonts w:asciiTheme="minorBidi" w:hAnsiTheme="minorBidi" w:cstheme="minorBidi"/>
          <w:sz w:val="22"/>
          <w:szCs w:val="22"/>
          <w:lang w:val="lt-LT"/>
        </w:rPr>
        <w:t xml:space="preserve">Paslaugų teikėjas </w:t>
      </w:r>
      <w:r w:rsidRPr="002D3162">
        <w:rPr>
          <w:rFonts w:asciiTheme="minorBidi" w:hAnsiTheme="minorBidi" w:cstheme="minorBidi"/>
          <w:sz w:val="22"/>
          <w:szCs w:val="22"/>
          <w:lang w:val="lt-LT"/>
        </w:rPr>
        <w:t xml:space="preserve">įsipareigoja savo sąskaita per 20 (dvidešimt) kalendorinių dienų nuo </w:t>
      </w:r>
      <w:r w:rsidR="001C54B0" w:rsidRPr="002D3162">
        <w:rPr>
          <w:rFonts w:asciiTheme="minorBidi" w:hAnsiTheme="minorBidi" w:cstheme="minorBidi"/>
          <w:sz w:val="22"/>
          <w:szCs w:val="22"/>
          <w:lang w:val="lt-LT"/>
        </w:rPr>
        <w:t xml:space="preserve">trūkumų </w:t>
      </w:r>
      <w:r w:rsidRPr="002D3162">
        <w:rPr>
          <w:rFonts w:asciiTheme="minorBidi" w:hAnsiTheme="minorBidi" w:cstheme="minorBidi"/>
          <w:sz w:val="22"/>
          <w:szCs w:val="22"/>
          <w:lang w:val="lt-LT"/>
        </w:rPr>
        <w:t xml:space="preserve">akto ar ekspertizės išvadų išsiuntimo dienos pašalinti </w:t>
      </w:r>
      <w:r w:rsidR="00230C3B" w:rsidRPr="002D3162">
        <w:rPr>
          <w:rFonts w:asciiTheme="minorBidi" w:hAnsiTheme="minorBidi" w:cstheme="minorBidi"/>
          <w:sz w:val="22"/>
          <w:szCs w:val="22"/>
          <w:lang w:val="lt-LT"/>
        </w:rPr>
        <w:t>trūkumus</w:t>
      </w:r>
      <w:r w:rsidRPr="002D3162">
        <w:rPr>
          <w:rFonts w:asciiTheme="minorBidi" w:hAnsiTheme="minorBidi" w:cstheme="minorBidi"/>
          <w:sz w:val="22"/>
          <w:szCs w:val="22"/>
          <w:lang w:val="lt-LT"/>
        </w:rPr>
        <w:t xml:space="preserve">, o jei </w:t>
      </w:r>
      <w:r w:rsidR="00230C3B" w:rsidRPr="002D3162">
        <w:rPr>
          <w:rFonts w:asciiTheme="minorBidi" w:hAnsiTheme="minorBidi" w:cstheme="minorBidi"/>
          <w:sz w:val="22"/>
          <w:szCs w:val="22"/>
          <w:lang w:val="lt-LT"/>
        </w:rPr>
        <w:t xml:space="preserve">trūkumų </w:t>
      </w:r>
      <w:r w:rsidRPr="002D3162">
        <w:rPr>
          <w:rFonts w:asciiTheme="minorBidi" w:hAnsiTheme="minorBidi" w:cstheme="minorBidi"/>
          <w:sz w:val="22"/>
          <w:szCs w:val="22"/>
          <w:lang w:val="lt-LT"/>
        </w:rPr>
        <w:t xml:space="preserve">nepašalino per nurodytą laiką, tuomet įsipareigoja per 40 (keturiasdešimt) kalendorinių dienų nuo </w:t>
      </w:r>
      <w:r w:rsidR="001C54B0" w:rsidRPr="002D3162">
        <w:rPr>
          <w:rFonts w:asciiTheme="minorBidi" w:hAnsiTheme="minorBidi" w:cstheme="minorBidi"/>
          <w:sz w:val="22"/>
          <w:szCs w:val="22"/>
          <w:lang w:val="lt-LT"/>
        </w:rPr>
        <w:t xml:space="preserve">trūkumų </w:t>
      </w:r>
      <w:r w:rsidRPr="002D3162">
        <w:rPr>
          <w:rFonts w:asciiTheme="minorBidi" w:hAnsiTheme="minorBidi" w:cstheme="minorBidi"/>
          <w:sz w:val="22"/>
          <w:szCs w:val="22"/>
          <w:lang w:val="lt-LT"/>
        </w:rPr>
        <w:t xml:space="preserve">akto ar ekspertizės išvadų išsiuntimo dienos </w:t>
      </w:r>
      <w:r w:rsidR="00230C3B" w:rsidRPr="002D3162">
        <w:rPr>
          <w:rFonts w:asciiTheme="minorBidi" w:hAnsiTheme="minorBidi" w:cstheme="minorBidi"/>
          <w:sz w:val="22"/>
          <w:szCs w:val="22"/>
          <w:lang w:val="lt-LT"/>
        </w:rPr>
        <w:t>suteikti kokybiškas Paslaugas</w:t>
      </w:r>
      <w:r w:rsidR="00963A2F" w:rsidRPr="002D3162">
        <w:rPr>
          <w:rFonts w:asciiTheme="minorBidi" w:hAnsiTheme="minorBidi" w:cstheme="minorBidi"/>
          <w:sz w:val="22"/>
          <w:szCs w:val="22"/>
          <w:lang w:val="lt-LT"/>
        </w:rPr>
        <w:t xml:space="preserve">, taip pat atlyginti visas dėl to </w:t>
      </w:r>
      <w:r w:rsidR="00230C3B" w:rsidRPr="002D3162">
        <w:rPr>
          <w:rFonts w:asciiTheme="minorBidi" w:hAnsiTheme="minorBidi" w:cstheme="minorBidi"/>
          <w:sz w:val="22"/>
          <w:szCs w:val="22"/>
          <w:lang w:val="lt-LT"/>
        </w:rPr>
        <w:t xml:space="preserve">Užsakovo </w:t>
      </w:r>
      <w:r w:rsidR="00963A2F" w:rsidRPr="002D3162">
        <w:rPr>
          <w:rFonts w:asciiTheme="minorBidi" w:hAnsiTheme="minorBidi" w:cstheme="minorBidi"/>
          <w:sz w:val="22"/>
          <w:szCs w:val="22"/>
          <w:lang w:val="lt-LT"/>
        </w:rPr>
        <w:t>turėtas išlaidas bei nuostolius</w:t>
      </w:r>
      <w:r w:rsidRPr="002D3162">
        <w:rPr>
          <w:rFonts w:asciiTheme="minorBidi" w:hAnsiTheme="minorBidi" w:cstheme="minorBidi"/>
          <w:sz w:val="22"/>
          <w:szCs w:val="22"/>
          <w:lang w:val="lt-LT"/>
        </w:rPr>
        <w:t xml:space="preserve">. </w:t>
      </w:r>
      <w:r w:rsidR="00230C3B" w:rsidRPr="002D3162">
        <w:rPr>
          <w:rFonts w:asciiTheme="minorBidi" w:hAnsiTheme="minorBidi" w:cstheme="minorBidi"/>
          <w:sz w:val="22"/>
          <w:szCs w:val="22"/>
          <w:lang w:val="lt-LT"/>
        </w:rPr>
        <w:t>Paslaugų teikėjui suteiktus Paslaugas</w:t>
      </w:r>
      <w:r w:rsidR="00963A2F" w:rsidRPr="002D3162">
        <w:rPr>
          <w:rFonts w:asciiTheme="minorBidi" w:hAnsiTheme="minorBidi" w:cstheme="minorBidi"/>
          <w:sz w:val="22"/>
          <w:szCs w:val="22"/>
          <w:lang w:val="lt-LT"/>
        </w:rPr>
        <w:t xml:space="preserve"> vėliau nei per 40 (keturiasdešimt) kalendorinių dienų, </w:t>
      </w:r>
      <w:r w:rsidR="00230C3B" w:rsidRPr="002D3162">
        <w:rPr>
          <w:rFonts w:asciiTheme="minorBidi" w:hAnsiTheme="minorBidi" w:cstheme="minorBidi"/>
          <w:sz w:val="22"/>
          <w:szCs w:val="22"/>
          <w:lang w:val="lt-LT"/>
        </w:rPr>
        <w:t xml:space="preserve">Užsakovas </w:t>
      </w:r>
      <w:r w:rsidR="00963A2F" w:rsidRPr="002D3162">
        <w:rPr>
          <w:rFonts w:asciiTheme="minorBidi" w:hAnsiTheme="minorBidi" w:cstheme="minorBidi"/>
          <w:sz w:val="22"/>
          <w:szCs w:val="22"/>
          <w:lang w:val="lt-LT"/>
        </w:rPr>
        <w:t xml:space="preserve">gali šių </w:t>
      </w:r>
      <w:r w:rsidR="00230C3B" w:rsidRPr="002D3162">
        <w:rPr>
          <w:rFonts w:asciiTheme="minorBidi" w:hAnsiTheme="minorBidi" w:cstheme="minorBidi"/>
          <w:sz w:val="22"/>
          <w:szCs w:val="22"/>
          <w:lang w:val="lt-LT"/>
        </w:rPr>
        <w:t xml:space="preserve">Paslaugų </w:t>
      </w:r>
      <w:r w:rsidR="00963A2F" w:rsidRPr="002D3162">
        <w:rPr>
          <w:rFonts w:asciiTheme="minorBidi" w:hAnsiTheme="minorBidi" w:cstheme="minorBidi"/>
          <w:sz w:val="22"/>
          <w:szCs w:val="22"/>
          <w:lang w:val="lt-LT"/>
        </w:rPr>
        <w:t xml:space="preserve">nepriimti. </w:t>
      </w:r>
      <w:r w:rsidRPr="002D3162">
        <w:rPr>
          <w:rFonts w:asciiTheme="minorBidi" w:hAnsiTheme="minorBidi" w:cstheme="minorBidi"/>
          <w:sz w:val="22"/>
          <w:szCs w:val="22"/>
          <w:lang w:val="lt-LT"/>
        </w:rPr>
        <w:t xml:space="preserve">Naujai </w:t>
      </w:r>
      <w:r w:rsidR="00230C3B" w:rsidRPr="002D3162">
        <w:rPr>
          <w:rFonts w:asciiTheme="minorBidi" w:hAnsiTheme="minorBidi" w:cstheme="minorBidi"/>
          <w:sz w:val="22"/>
          <w:szCs w:val="22"/>
          <w:lang w:val="lt-LT"/>
        </w:rPr>
        <w:t>suteiktoms Paslaugoms</w:t>
      </w:r>
      <w:r w:rsidRPr="002D3162">
        <w:rPr>
          <w:rFonts w:asciiTheme="minorBidi" w:hAnsiTheme="minorBidi" w:cstheme="minorBidi"/>
          <w:sz w:val="22"/>
          <w:szCs w:val="22"/>
          <w:lang w:val="lt-LT"/>
        </w:rPr>
        <w:t xml:space="preserve"> galioja tos pačios garantinės sąlygos ir terminai, aptarti Sutartyje</w:t>
      </w:r>
      <w:r w:rsidR="006A7BE8" w:rsidRPr="002D3162">
        <w:rPr>
          <w:rFonts w:asciiTheme="minorBidi" w:hAnsiTheme="minorBidi" w:cstheme="minorBidi"/>
          <w:sz w:val="22"/>
          <w:szCs w:val="22"/>
          <w:lang w:val="lt-LT"/>
        </w:rPr>
        <w:t xml:space="preserve"> </w:t>
      </w:r>
      <w:r w:rsidR="0018518B" w:rsidRPr="002D3162">
        <w:rPr>
          <w:rFonts w:asciiTheme="minorBidi" w:hAnsiTheme="minorBidi" w:cstheme="minorBidi"/>
          <w:sz w:val="22"/>
          <w:szCs w:val="22"/>
          <w:lang w:val="lt-LT"/>
        </w:rPr>
        <w:t xml:space="preserve">ir / ar </w:t>
      </w:r>
      <w:r w:rsidR="006A7BE8" w:rsidRPr="002D3162">
        <w:rPr>
          <w:rFonts w:asciiTheme="minorBidi" w:hAnsiTheme="minorBidi" w:cstheme="minorBidi"/>
          <w:sz w:val="22"/>
          <w:szCs w:val="22"/>
          <w:lang w:val="lt-LT"/>
        </w:rPr>
        <w:t>jos prieduose</w:t>
      </w:r>
      <w:r w:rsidRPr="002D3162">
        <w:rPr>
          <w:rFonts w:asciiTheme="minorBidi" w:hAnsiTheme="minorBidi" w:cstheme="minorBidi"/>
          <w:sz w:val="22"/>
          <w:szCs w:val="22"/>
          <w:lang w:val="lt-LT"/>
        </w:rPr>
        <w:t xml:space="preserve">. Jei </w:t>
      </w:r>
      <w:r w:rsidR="00230C3B" w:rsidRPr="002D3162">
        <w:rPr>
          <w:rFonts w:asciiTheme="minorBidi" w:hAnsiTheme="minorBidi" w:cstheme="minorBidi"/>
          <w:sz w:val="22"/>
          <w:szCs w:val="22"/>
          <w:lang w:val="lt-LT"/>
        </w:rPr>
        <w:t xml:space="preserve">Paslaugų teikėjas </w:t>
      </w:r>
      <w:r w:rsidRPr="002D3162">
        <w:rPr>
          <w:rFonts w:asciiTheme="minorBidi" w:hAnsiTheme="minorBidi" w:cstheme="minorBidi"/>
          <w:sz w:val="22"/>
          <w:szCs w:val="22"/>
          <w:lang w:val="lt-LT"/>
        </w:rPr>
        <w:t xml:space="preserve">per nurodytą laiką </w:t>
      </w:r>
      <w:r w:rsidR="00230C3B" w:rsidRPr="002D3162">
        <w:rPr>
          <w:rFonts w:asciiTheme="minorBidi" w:hAnsiTheme="minorBidi" w:cstheme="minorBidi"/>
          <w:sz w:val="22"/>
          <w:szCs w:val="22"/>
          <w:lang w:val="lt-LT"/>
        </w:rPr>
        <w:t>nesuteikia kokybiškų Paslaugų</w:t>
      </w:r>
      <w:r w:rsidRPr="002D3162">
        <w:rPr>
          <w:rFonts w:asciiTheme="minorBidi" w:hAnsiTheme="minorBidi" w:cstheme="minorBidi"/>
          <w:sz w:val="22"/>
          <w:szCs w:val="22"/>
          <w:lang w:val="lt-LT"/>
        </w:rPr>
        <w:t xml:space="preserve">, tuomet jis privalo per 5 (penkias) </w:t>
      </w:r>
      <w:r w:rsidR="00554DCB" w:rsidRPr="002D3162">
        <w:rPr>
          <w:rFonts w:asciiTheme="minorBidi" w:hAnsiTheme="minorBidi" w:cstheme="minorBidi"/>
          <w:sz w:val="22"/>
          <w:szCs w:val="22"/>
          <w:lang w:val="lt-LT"/>
        </w:rPr>
        <w:t>kalendorines</w:t>
      </w:r>
      <w:r w:rsidRPr="002D3162">
        <w:rPr>
          <w:rFonts w:asciiTheme="minorBidi" w:hAnsiTheme="minorBidi" w:cstheme="minorBidi"/>
          <w:sz w:val="22"/>
          <w:szCs w:val="22"/>
          <w:lang w:val="lt-LT"/>
        </w:rPr>
        <w:t xml:space="preserve"> dienas grąžinti </w:t>
      </w:r>
      <w:r w:rsidR="00230C3B" w:rsidRPr="002D3162">
        <w:rPr>
          <w:rFonts w:asciiTheme="minorBidi" w:hAnsiTheme="minorBidi" w:cstheme="minorBidi"/>
          <w:sz w:val="22"/>
          <w:szCs w:val="22"/>
          <w:lang w:val="lt-LT"/>
        </w:rPr>
        <w:t xml:space="preserve">Paslaugų teikėjui </w:t>
      </w:r>
      <w:r w:rsidRPr="002D3162">
        <w:rPr>
          <w:rFonts w:asciiTheme="minorBidi" w:hAnsiTheme="minorBidi" w:cstheme="minorBidi"/>
          <w:sz w:val="22"/>
          <w:szCs w:val="22"/>
          <w:lang w:val="lt-LT"/>
        </w:rPr>
        <w:t xml:space="preserve">pastarojo sumokėtą šių </w:t>
      </w:r>
      <w:r w:rsidR="00230C3B" w:rsidRPr="002D3162">
        <w:rPr>
          <w:rFonts w:asciiTheme="minorBidi" w:hAnsiTheme="minorBidi" w:cstheme="minorBidi"/>
          <w:sz w:val="22"/>
          <w:szCs w:val="22"/>
          <w:lang w:val="lt-LT"/>
        </w:rPr>
        <w:t xml:space="preserve">Paslaugų </w:t>
      </w:r>
      <w:r w:rsidRPr="002D3162">
        <w:rPr>
          <w:rFonts w:asciiTheme="minorBidi" w:hAnsiTheme="minorBidi" w:cstheme="minorBidi"/>
          <w:sz w:val="22"/>
          <w:szCs w:val="22"/>
          <w:lang w:val="lt-LT"/>
        </w:rPr>
        <w:t xml:space="preserve">kainą ir pateikti kreditinę </w:t>
      </w:r>
      <w:r w:rsidR="00BE5BA4"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ąskaitą.</w:t>
      </w:r>
    </w:p>
    <w:p w14:paraId="2E34B226" w14:textId="77777777" w:rsidR="008023F2" w:rsidRPr="002D3162" w:rsidRDefault="008023F2" w:rsidP="00163446">
      <w:pPr>
        <w:pStyle w:val="BodyText2"/>
        <w:ind w:firstLine="360"/>
        <w:rPr>
          <w:rFonts w:asciiTheme="minorBidi" w:hAnsiTheme="minorBidi" w:cstheme="minorBidi"/>
          <w:sz w:val="22"/>
          <w:szCs w:val="22"/>
          <w:lang w:val="lt-LT"/>
        </w:rPr>
      </w:pPr>
    </w:p>
    <w:p w14:paraId="36A316ED" w14:textId="17B04FA3" w:rsidR="008023F2" w:rsidRPr="002D3162" w:rsidRDefault="008023F2" w:rsidP="00163446">
      <w:pPr>
        <w:pStyle w:val="Title"/>
        <w:tabs>
          <w:tab w:val="left" w:pos="480"/>
        </w:tabs>
        <w:spacing w:before="0" w:after="0"/>
        <w:ind w:left="540"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9. INTELEKTINĖS IR PRAMONINĖS NUOSAVYBĖS TEISĖS</w:t>
      </w:r>
    </w:p>
    <w:p w14:paraId="5CE9E540" w14:textId="3FB66E8A" w:rsidR="008023F2" w:rsidRPr="002D3162" w:rsidRDefault="008023F2" w:rsidP="00163446">
      <w:pPr>
        <w:tabs>
          <w:tab w:val="left" w:pos="540"/>
        </w:tabs>
        <w:ind w:firstLine="360"/>
        <w:jc w:val="both"/>
        <w:rPr>
          <w:rFonts w:asciiTheme="minorBidi" w:hAnsiTheme="minorBidi" w:cstheme="minorBidi"/>
          <w:color w:val="000000"/>
          <w:sz w:val="22"/>
          <w:szCs w:val="22"/>
          <w:lang w:val="lt-LT"/>
        </w:rPr>
      </w:pPr>
      <w:r w:rsidRPr="002D3162">
        <w:rPr>
          <w:rFonts w:asciiTheme="minorBidi" w:hAnsiTheme="minorBidi" w:cstheme="minorBidi"/>
          <w:color w:val="000000"/>
          <w:sz w:val="22"/>
          <w:szCs w:val="22"/>
          <w:lang w:val="lt-LT"/>
        </w:rPr>
        <w:t>9.</w:t>
      </w:r>
      <w:r w:rsidR="00B61C05" w:rsidRPr="002D3162">
        <w:rPr>
          <w:rFonts w:asciiTheme="minorBidi" w:hAnsiTheme="minorBidi" w:cstheme="minorBidi"/>
          <w:color w:val="000000"/>
          <w:sz w:val="22"/>
          <w:szCs w:val="22"/>
          <w:lang w:val="lt-LT"/>
        </w:rPr>
        <w:t>1</w:t>
      </w:r>
      <w:r w:rsidRPr="002D3162">
        <w:rPr>
          <w:rFonts w:asciiTheme="minorBidi" w:hAnsiTheme="minorBidi" w:cstheme="minorBidi"/>
          <w:color w:val="000000"/>
          <w:sz w:val="22"/>
          <w:szCs w:val="22"/>
          <w:lang w:val="lt-LT"/>
        </w:rPr>
        <w:t xml:space="preserve">. Jei Sutartyje nenustatyta kitaip, Paslaugų teikėjas įsipareigoja atlyginti nuostolius Užsakovui dėl bet kokių reikalavimų, kylančių dėl </w:t>
      </w:r>
      <w:r w:rsidRPr="002D3162">
        <w:rPr>
          <w:rFonts w:asciiTheme="minorBidi" w:hAnsiTheme="minorBidi" w:cstheme="minorBidi"/>
          <w:sz w:val="22"/>
          <w:szCs w:val="22"/>
          <w:lang w:val="lt-LT"/>
        </w:rPr>
        <w:t>patento,</w:t>
      </w:r>
      <w:r w:rsidRPr="002D3162">
        <w:rPr>
          <w:rFonts w:asciiTheme="minorBidi" w:hAnsiTheme="minorBidi" w:cstheme="minorBidi"/>
          <w:color w:val="000000"/>
          <w:sz w:val="22"/>
          <w:szCs w:val="22"/>
          <w:lang w:val="lt-LT"/>
        </w:rPr>
        <w:t xml:space="preserve"> </w:t>
      </w:r>
      <w:r w:rsidRPr="002D3162">
        <w:rPr>
          <w:rFonts w:asciiTheme="minorBidi" w:hAnsiTheme="minorBidi" w:cstheme="minorBidi"/>
          <w:sz w:val="22"/>
          <w:szCs w:val="22"/>
          <w:lang w:val="lt-LT"/>
        </w:rPr>
        <w:t xml:space="preserve">prekių ženklo, pramoninio dizaino savininko (naudotojo) teisės (registruojamos arba ne), teisės, kylančios iš paraiškų bet kurioms minėtoms teisėms įregistruoti, autoriaus teisės, duomenų bazių gamintojų (sui generis) teisės, firmų, įmonių, organizacijų, verslo </w:t>
      </w:r>
      <w:r w:rsidRPr="002D3162">
        <w:rPr>
          <w:rFonts w:asciiTheme="minorBidi" w:hAnsiTheme="minorBidi" w:cstheme="minorBidi"/>
          <w:sz w:val="22"/>
          <w:szCs w:val="22"/>
          <w:lang w:val="lt-LT"/>
        </w:rPr>
        <w:lastRenderedPageBreak/>
        <w:t>pavadinimų ar vardų savininkų ir kitos panašios teisės ar įsipareigojimai, nepriklausomai nuo to, ar jie registruoti Lietuvoje, ar kitose šalyse, ar neregistruotini</w:t>
      </w:r>
      <w:r w:rsidRPr="002D3162">
        <w:rPr>
          <w:rFonts w:asciiTheme="minorBidi" w:hAnsiTheme="minorBidi" w:cstheme="minorBidi"/>
          <w:color w:val="000000"/>
          <w:sz w:val="22"/>
          <w:szCs w:val="22"/>
          <w:lang w:val="lt-LT"/>
        </w:rPr>
        <w:t>, kaip numatyta Sutartyje, išskyrus atvejus, kai toks pažeidimas atsiranda dėl Užsakovo kaltės</w:t>
      </w:r>
      <w:r w:rsidR="00235F51">
        <w:rPr>
          <w:rFonts w:asciiTheme="minorBidi" w:hAnsiTheme="minorBidi" w:cstheme="minorBidi"/>
          <w:color w:val="000000"/>
          <w:sz w:val="22"/>
          <w:szCs w:val="22"/>
          <w:lang w:val="lt-LT"/>
        </w:rPr>
        <w:t>.</w:t>
      </w:r>
    </w:p>
    <w:p w14:paraId="3AE5B0AE" w14:textId="48BE1987" w:rsidR="00A703C6" w:rsidRDefault="00466540" w:rsidP="00163446">
      <w:pPr>
        <w:widowControl w:val="0"/>
        <w:tabs>
          <w:tab w:val="left" w:pos="1134"/>
        </w:tabs>
        <w:ind w:firstLine="360"/>
        <w:jc w:val="both"/>
        <w:outlineLvl w:val="1"/>
        <w:rPr>
          <w:ins w:id="10" w:author="Rūta Pugžlienė" w:date="2021-10-18T14:47:00Z"/>
          <w:rFonts w:asciiTheme="minorBidi" w:hAnsiTheme="minorBidi" w:cstheme="minorBidi"/>
          <w:sz w:val="22"/>
          <w:szCs w:val="22"/>
          <w:lang w:val="lt-LT"/>
        </w:rPr>
      </w:pPr>
      <w:r w:rsidRPr="002D3162">
        <w:rPr>
          <w:rFonts w:asciiTheme="minorBidi" w:hAnsiTheme="minorBidi" w:cstheme="minorBidi"/>
          <w:sz w:val="22"/>
          <w:szCs w:val="22"/>
          <w:lang w:val="lt-LT"/>
        </w:rPr>
        <w:t>9.</w:t>
      </w:r>
      <w:r w:rsidR="00B61C05"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 Perduodamas Paslaugas (pasirašydamas tiek tarpinius, tiek galutinį suteiktų Paslaugų </w:t>
      </w:r>
      <w:r w:rsidR="00BD0ED9" w:rsidRPr="438D5627">
        <w:rPr>
          <w:rFonts w:asciiTheme="minorBidi" w:eastAsia="Calibri" w:hAnsiTheme="minorBidi" w:cstheme="minorBidi"/>
          <w:sz w:val="22"/>
          <w:szCs w:val="22"/>
          <w:lang w:val="lt-LT"/>
        </w:rPr>
        <w:t>perdavimo–priėmimo</w:t>
      </w:r>
      <w:r w:rsidR="00BD0ED9" w:rsidRPr="002D3162" w:rsidDel="00BD0ED9">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 xml:space="preserve">aktą), </w:t>
      </w:r>
      <w:ins w:id="11" w:author="Rūta Pugžlienė" w:date="2021-10-18T14:29:00Z">
        <w:r w:rsidR="007B2C0D">
          <w:rPr>
            <w:rFonts w:asciiTheme="minorBidi" w:hAnsiTheme="minorBidi" w:cstheme="minorBidi"/>
            <w:sz w:val="22"/>
            <w:szCs w:val="22"/>
            <w:lang w:val="lt-LT"/>
          </w:rPr>
          <w:t xml:space="preserve">dėl šia Sutartimi teikiamų Paslaugų, </w:t>
        </w:r>
      </w:ins>
      <w:r w:rsidRPr="002D3162">
        <w:rPr>
          <w:rFonts w:asciiTheme="minorBidi" w:hAnsiTheme="minorBidi" w:cstheme="minorBidi"/>
          <w:sz w:val="22"/>
          <w:szCs w:val="22"/>
          <w:lang w:val="lt-LT"/>
        </w:rPr>
        <w:t xml:space="preserve">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w:t>
      </w:r>
      <w:ins w:id="12" w:author="Rūta Pugžlienė" w:date="2021-11-09T07:40:00Z">
        <w:r w:rsidR="00AB067B" w:rsidRPr="001B6471">
          <w:rPr>
            <w:rFonts w:asciiTheme="minorBidi" w:hAnsiTheme="minorBidi" w:cstheme="minorBidi"/>
            <w:sz w:val="22"/>
            <w:szCs w:val="22"/>
            <w:highlight w:val="yellow"/>
            <w:lang w:val="lt-LT"/>
            <w:rPrChange w:id="13" w:author="Rūta Pugžlienė" w:date="2021-11-09T07:45:00Z">
              <w:rPr>
                <w:rFonts w:asciiTheme="minorBidi" w:hAnsiTheme="minorBidi" w:cstheme="minorBidi"/>
                <w:sz w:val="22"/>
                <w:szCs w:val="22"/>
                <w:lang w:val="lt-LT"/>
              </w:rPr>
            </w:rPrChange>
          </w:rPr>
          <w:t>atlieka</w:t>
        </w:r>
      </w:ins>
      <w:ins w:id="14" w:author="Rūta Pugžlienė" w:date="2021-11-09T07:41:00Z">
        <w:r w:rsidR="00AB067B" w:rsidRPr="001B6471">
          <w:rPr>
            <w:rFonts w:asciiTheme="minorBidi" w:hAnsiTheme="minorBidi" w:cstheme="minorBidi"/>
            <w:sz w:val="22"/>
            <w:szCs w:val="22"/>
            <w:highlight w:val="yellow"/>
            <w:lang w:val="lt-LT"/>
            <w:rPrChange w:id="15" w:author="Rūta Pugžlienė" w:date="2021-11-09T07:45:00Z">
              <w:rPr>
                <w:rFonts w:asciiTheme="minorBidi" w:hAnsiTheme="minorBidi" w:cstheme="minorBidi"/>
                <w:sz w:val="22"/>
                <w:szCs w:val="22"/>
                <w:lang w:val="lt-LT"/>
              </w:rPr>
            </w:rPrChange>
          </w:rPr>
          <w:t xml:space="preserve">momis pagal šią </w:t>
        </w:r>
        <w:r w:rsidR="005D632C" w:rsidRPr="001B6471">
          <w:rPr>
            <w:rFonts w:asciiTheme="minorBidi" w:hAnsiTheme="minorBidi" w:cstheme="minorBidi"/>
            <w:sz w:val="22"/>
            <w:szCs w:val="22"/>
            <w:highlight w:val="yellow"/>
            <w:lang w:val="lt-LT"/>
            <w:rPrChange w:id="16" w:author="Rūta Pugžlienė" w:date="2021-11-09T07:45:00Z">
              <w:rPr>
                <w:rFonts w:asciiTheme="minorBidi" w:hAnsiTheme="minorBidi" w:cstheme="minorBidi"/>
                <w:sz w:val="22"/>
                <w:szCs w:val="22"/>
                <w:lang w:val="lt-LT"/>
              </w:rPr>
            </w:rPrChange>
          </w:rPr>
          <w:t>S</w:t>
        </w:r>
        <w:r w:rsidR="00AB067B" w:rsidRPr="001B6471">
          <w:rPr>
            <w:rFonts w:asciiTheme="minorBidi" w:hAnsiTheme="minorBidi" w:cstheme="minorBidi"/>
            <w:sz w:val="22"/>
            <w:szCs w:val="22"/>
            <w:highlight w:val="yellow"/>
            <w:lang w:val="lt-LT"/>
            <w:rPrChange w:id="17" w:author="Rūta Pugžlienė" w:date="2021-11-09T07:45:00Z">
              <w:rPr>
                <w:rFonts w:asciiTheme="minorBidi" w:hAnsiTheme="minorBidi" w:cstheme="minorBidi"/>
                <w:sz w:val="22"/>
                <w:szCs w:val="22"/>
                <w:lang w:val="lt-LT"/>
              </w:rPr>
            </w:rPrChange>
          </w:rPr>
          <w:t>utartį,</w:t>
        </w:r>
        <w:r w:rsidR="00AB067B">
          <w:rPr>
            <w:rFonts w:asciiTheme="minorBidi" w:hAnsiTheme="minorBidi" w:cstheme="minorBidi"/>
            <w:sz w:val="22"/>
            <w:szCs w:val="22"/>
            <w:lang w:val="lt-LT"/>
          </w:rPr>
          <w:t xml:space="preserve"> </w:t>
        </w:r>
      </w:ins>
      <w:r w:rsidRPr="002D3162">
        <w:rPr>
          <w:rFonts w:asciiTheme="minorBidi" w:hAnsiTheme="minorBidi" w:cstheme="minorBidi"/>
          <w:sz w:val="22"/>
          <w:szCs w:val="22"/>
          <w:lang w:val="lt-LT"/>
        </w:rPr>
        <w:t xml:space="preserve">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w:t>
      </w:r>
      <w:ins w:id="18" w:author="Rūta Pugžlienė" w:date="2021-11-09T07:43:00Z">
        <w:r w:rsidR="00E127F1" w:rsidRPr="00244D23">
          <w:rPr>
            <w:rFonts w:asciiTheme="minorBidi" w:hAnsiTheme="minorBidi" w:cstheme="minorBidi"/>
            <w:sz w:val="22"/>
            <w:szCs w:val="22"/>
            <w:highlight w:val="yellow"/>
            <w:lang w:val="lt-LT"/>
            <w:rPrChange w:id="19" w:author="Rūta Pugžlienė" w:date="2021-11-09T07:47:00Z">
              <w:rPr>
                <w:rFonts w:asciiTheme="minorBidi" w:hAnsiTheme="minorBidi" w:cstheme="minorBidi"/>
                <w:sz w:val="22"/>
                <w:szCs w:val="22"/>
                <w:lang w:val="lt-LT"/>
              </w:rPr>
            </w:rPrChange>
          </w:rPr>
          <w:t>Siekiant išvengti abejonių, šis įsipareigojimas netaikomas jokiai</w:t>
        </w:r>
      </w:ins>
      <w:ins w:id="20" w:author="Rūta Pugžlienė" w:date="2021-11-09T08:00:00Z">
        <w:r w:rsidR="00122695">
          <w:rPr>
            <w:rFonts w:asciiTheme="minorBidi" w:hAnsiTheme="minorBidi" w:cstheme="minorBidi"/>
            <w:sz w:val="22"/>
            <w:szCs w:val="22"/>
            <w:highlight w:val="yellow"/>
            <w:lang w:val="lt-LT"/>
          </w:rPr>
          <w:t xml:space="preserve"> </w:t>
        </w:r>
      </w:ins>
      <w:ins w:id="21" w:author="Rūta Pugžlienė" w:date="2021-11-09T07:43:00Z">
        <w:r w:rsidR="00E127F1" w:rsidRPr="00244D23">
          <w:rPr>
            <w:rFonts w:asciiTheme="minorBidi" w:hAnsiTheme="minorBidi" w:cstheme="minorBidi"/>
            <w:sz w:val="22"/>
            <w:szCs w:val="22"/>
            <w:highlight w:val="yellow"/>
            <w:lang w:val="lt-LT"/>
            <w:rPrChange w:id="22" w:author="Rūta Pugžlienė" w:date="2021-11-09T07:47:00Z">
              <w:rPr>
                <w:rFonts w:asciiTheme="minorBidi" w:hAnsiTheme="minorBidi" w:cstheme="minorBidi"/>
                <w:sz w:val="22"/>
                <w:szCs w:val="22"/>
                <w:lang w:val="lt-LT"/>
              </w:rPr>
            </w:rPrChange>
          </w:rPr>
          <w:t>Davinci sprendimo daliai</w:t>
        </w:r>
      </w:ins>
      <w:ins w:id="23" w:author="Rūta Pugžlienė" w:date="2021-11-09T07:58:00Z">
        <w:r w:rsidR="00193154">
          <w:rPr>
            <w:rFonts w:asciiTheme="minorBidi" w:hAnsiTheme="minorBidi" w:cstheme="minorBidi"/>
            <w:sz w:val="22"/>
            <w:szCs w:val="22"/>
            <w:highlight w:val="yellow"/>
            <w:lang w:val="lt-LT"/>
          </w:rPr>
          <w:t xml:space="preserve"> (</w:t>
        </w:r>
      </w:ins>
      <w:ins w:id="24" w:author="Rūta Pugžlienė" w:date="2021-11-09T07:43:00Z">
        <w:r w:rsidR="00E127F1" w:rsidRPr="00244D23">
          <w:rPr>
            <w:rFonts w:asciiTheme="minorBidi" w:hAnsiTheme="minorBidi" w:cstheme="minorBidi"/>
            <w:sz w:val="22"/>
            <w:szCs w:val="22"/>
            <w:highlight w:val="yellow"/>
            <w:lang w:val="lt-LT"/>
            <w:rPrChange w:id="25" w:author="Rūta Pugžlienė" w:date="2021-11-09T07:47:00Z">
              <w:rPr>
                <w:rFonts w:asciiTheme="minorBidi" w:hAnsiTheme="minorBidi" w:cstheme="minorBidi"/>
                <w:sz w:val="22"/>
                <w:szCs w:val="22"/>
                <w:lang w:val="lt-LT"/>
              </w:rPr>
            </w:rPrChange>
          </w:rPr>
          <w:t>įskaitant bet kokią programą, funkcionalumą, šaltinio kodą, pritaikymą, patobulinimą ir kt.</w:t>
        </w:r>
      </w:ins>
      <w:ins w:id="26" w:author="Rūta Pugžlienė" w:date="2021-11-09T07:58:00Z">
        <w:r w:rsidR="00193154">
          <w:rPr>
            <w:rFonts w:asciiTheme="minorBidi" w:hAnsiTheme="minorBidi" w:cstheme="minorBidi"/>
            <w:sz w:val="22"/>
            <w:szCs w:val="22"/>
            <w:highlight w:val="yellow"/>
            <w:lang w:val="lt-LT"/>
          </w:rPr>
          <w:t>)</w:t>
        </w:r>
      </w:ins>
      <w:ins w:id="27" w:author="Rūta Pugžlienė" w:date="2021-11-09T07:43:00Z">
        <w:r w:rsidR="00E127F1" w:rsidRPr="00244D23">
          <w:rPr>
            <w:rFonts w:asciiTheme="minorBidi" w:hAnsiTheme="minorBidi" w:cstheme="minorBidi"/>
            <w:sz w:val="22"/>
            <w:szCs w:val="22"/>
            <w:highlight w:val="yellow"/>
            <w:lang w:val="lt-LT"/>
            <w:rPrChange w:id="28" w:author="Rūta Pugžlienė" w:date="2021-11-09T07:47:00Z">
              <w:rPr>
                <w:rFonts w:asciiTheme="minorBidi" w:hAnsiTheme="minorBidi" w:cstheme="minorBidi"/>
                <w:sz w:val="22"/>
                <w:szCs w:val="22"/>
                <w:lang w:val="lt-LT"/>
              </w:rPr>
            </w:rPrChange>
          </w:rPr>
          <w:t xml:space="preserve"> ir bet kuriai kitai jau egzistuojančiai intelektinei nuosavybei, priklausančiai </w:t>
        </w:r>
      </w:ins>
      <w:ins w:id="29" w:author="Rūta Pugžlienė" w:date="2021-11-09T08:06:00Z">
        <w:r w:rsidR="000B16D9">
          <w:rPr>
            <w:rFonts w:asciiTheme="minorBidi" w:hAnsiTheme="minorBidi" w:cstheme="minorBidi"/>
            <w:sz w:val="22"/>
            <w:szCs w:val="22"/>
            <w:highlight w:val="yellow"/>
            <w:lang w:val="lt-LT"/>
          </w:rPr>
          <w:t xml:space="preserve">Paslaugų tiekėjui </w:t>
        </w:r>
      </w:ins>
      <w:ins w:id="30" w:author="Rūta Pugžlienė" w:date="2021-11-09T07:43:00Z">
        <w:r w:rsidR="00E127F1" w:rsidRPr="00244D23">
          <w:rPr>
            <w:rFonts w:asciiTheme="minorBidi" w:hAnsiTheme="minorBidi" w:cstheme="minorBidi"/>
            <w:sz w:val="22"/>
            <w:szCs w:val="22"/>
            <w:highlight w:val="yellow"/>
            <w:lang w:val="lt-LT"/>
            <w:rPrChange w:id="31" w:author="Rūta Pugžlienė" w:date="2021-11-09T07:47:00Z">
              <w:rPr>
                <w:rFonts w:asciiTheme="minorBidi" w:hAnsiTheme="minorBidi" w:cstheme="minorBidi"/>
                <w:sz w:val="22"/>
                <w:szCs w:val="22"/>
                <w:lang w:val="lt-LT"/>
              </w:rPr>
            </w:rPrChange>
          </w:rPr>
          <w:t>ar jos licencijų išdavėjams ir todėl nuosavybės teisė dėl to nebus perleista.</w:t>
        </w:r>
      </w:ins>
      <w:ins w:id="32" w:author="Rūta Pugžlienė" w:date="2021-11-09T07:44:00Z">
        <w:r w:rsidR="008E3696">
          <w:rPr>
            <w:rFonts w:asciiTheme="minorBidi" w:hAnsiTheme="minorBidi" w:cstheme="minorBidi"/>
            <w:sz w:val="22"/>
            <w:szCs w:val="22"/>
            <w:lang w:val="lt-LT"/>
          </w:rPr>
          <w:t xml:space="preserve"> </w:t>
        </w:r>
      </w:ins>
      <w:r w:rsidRPr="002D3162">
        <w:rPr>
          <w:rFonts w:asciiTheme="minorBidi" w:hAnsiTheme="minorBidi" w:cstheme="minorBidi"/>
          <w:sz w:val="22"/>
          <w:szCs w:val="22"/>
          <w:lang w:val="lt-LT"/>
        </w:rPr>
        <w:t xml:space="preserve">Atlyginimas Paslaugų teikėjui už turtinių teisių į intelektinės nuosavybės objektus perleidimą Užsakovui yra įskaičiuotas į Bendrą Sutarties kainą. </w:t>
      </w:r>
      <w:del w:id="33" w:author="Rūta Pugžlienė" w:date="2021-10-18T14:30:00Z">
        <w:r w:rsidRPr="438D5627" w:rsidDel="000C0873">
          <w:rPr>
            <w:rFonts w:asciiTheme="minorBidi" w:hAnsiTheme="minorBidi" w:cstheme="minorBidi"/>
            <w:i/>
            <w:iCs/>
            <w:sz w:val="22"/>
            <w:szCs w:val="22"/>
            <w:lang w:val="lt-LT"/>
          </w:rPr>
          <w:delText>(jei taikoma)</w:delText>
        </w:r>
      </w:del>
      <w:ins w:id="34" w:author="Rūta Pugžlienė" w:date="2021-10-18T14:30:00Z">
        <w:r w:rsidR="000C0873" w:rsidRPr="438D5627">
          <w:rPr>
            <w:rFonts w:asciiTheme="minorBidi" w:hAnsiTheme="minorBidi" w:cstheme="minorBidi"/>
            <w:sz w:val="22"/>
            <w:szCs w:val="22"/>
            <w:lang w:val="lt-LT"/>
            <w:rPrChange w:id="35" w:author="Rūta Pugžlienė" w:date="2021-10-18T14:31:00Z">
              <w:rPr>
                <w:rFonts w:asciiTheme="minorBidi" w:hAnsiTheme="minorBidi" w:cstheme="minorBidi"/>
                <w:i/>
                <w:sz w:val="22"/>
                <w:szCs w:val="22"/>
                <w:lang w:val="lt-LT"/>
              </w:rPr>
            </w:rPrChange>
          </w:rPr>
          <w:t>.</w:t>
        </w:r>
      </w:ins>
      <w:ins w:id="36" w:author="Rūta Pugžlienė" w:date="2021-10-19T11:54:00Z">
        <w:r w:rsidR="0022052D" w:rsidRPr="0022052D">
          <w:rPr>
            <w:lang w:val="lt-LT"/>
            <w:rPrChange w:id="37" w:author="Rūta Pugžlienė" w:date="2021-10-19T11:54:00Z">
              <w:rPr/>
            </w:rPrChange>
          </w:rPr>
          <w:t xml:space="preserve"> </w:t>
        </w:r>
        <w:r w:rsidR="0022052D" w:rsidRPr="0022052D">
          <w:rPr>
            <w:rFonts w:asciiTheme="minorBidi" w:hAnsiTheme="minorBidi" w:cstheme="minorBidi"/>
            <w:sz w:val="22"/>
            <w:szCs w:val="22"/>
            <w:lang w:val="lt-LT"/>
          </w:rPr>
          <w:t>Paslaugų teikėjas suteikia Užsakovui neišimtinę ir neatšaukiamą teisę neribotą laikotarpį naudotis įdiegta programine įranga, kuri nebuvo specialiai sukurta Užsakovui (toliau – Programinė įranga), įskaitant galimus jos atnaujinimus ir patobulinimus, susijusius su šiuo metu įdiegta įranga (jos dabartinėse vietose) ir jos konfigūracija. Užsakovas gali tik savo įmonės viduje naudoti, kopijuoti atsarginės kopijos tikslais ir platinti Programinę įrangą. Bet koks Programinės įrangos perdavimas bet kokiam kitam trečiajam asmeniui yra griežtai draudžiamas. Neatsižvelgiant į tai, Užsakovas gali sublicencijuoti sutartines Paslaugų teikėjo teises bet kuriai savo dukterinei bendrovei pagal iš esmės tapačias Sutarties sąlygas. Visais atvejais išimtinė Programinės įrangos nuosavybė lieka Paslaugų teikėjui“.</w:t>
        </w:r>
      </w:ins>
    </w:p>
    <w:p w14:paraId="140CBCB1" w14:textId="4EA11231" w:rsidR="00466540" w:rsidRPr="00A46ADB" w:rsidDel="00BE33D9" w:rsidRDefault="00BB3AF9" w:rsidP="00163446">
      <w:pPr>
        <w:widowControl w:val="0"/>
        <w:tabs>
          <w:tab w:val="left" w:pos="1134"/>
        </w:tabs>
        <w:ind w:firstLine="360"/>
        <w:jc w:val="both"/>
        <w:outlineLvl w:val="1"/>
        <w:rPr>
          <w:del w:id="38" w:author="Rūta Pugžlienė" w:date="2021-10-18T14:54:00Z"/>
          <w:rFonts w:asciiTheme="minorBidi" w:eastAsia="Calibri" w:hAnsiTheme="minorBidi" w:cstheme="minorBidi"/>
          <w:iCs/>
          <w:color w:val="FF0000"/>
          <w:sz w:val="22"/>
          <w:szCs w:val="22"/>
          <w:lang w:val="lt-LT"/>
          <w:rPrChange w:id="39" w:author="Rūta Pugžlienė" w:date="2021-10-18T14:31:00Z">
            <w:rPr>
              <w:del w:id="40" w:author="Rūta Pugžlienė" w:date="2021-10-18T14:54:00Z"/>
              <w:rFonts w:asciiTheme="minorBidi" w:eastAsia="Calibri" w:hAnsiTheme="minorBidi" w:cstheme="minorBidi"/>
              <w:color w:val="FF0000"/>
              <w:sz w:val="22"/>
              <w:szCs w:val="22"/>
              <w:lang w:val="lt-LT"/>
            </w:rPr>
          </w:rPrChange>
        </w:rPr>
      </w:pPr>
      <w:ins w:id="41" w:author="Rūta Pugžlienė" w:date="2021-10-18T14:41:00Z">
        <w:r w:rsidRPr="00BB3AF9">
          <w:rPr>
            <w:lang w:val="lt-LT"/>
            <w:rPrChange w:id="42" w:author="Rūta Pugžlienė" w:date="2021-10-18T14:41:00Z">
              <w:rPr/>
            </w:rPrChange>
          </w:rPr>
          <w:t xml:space="preserve"> </w:t>
        </w:r>
      </w:ins>
    </w:p>
    <w:p w14:paraId="3538A31E" w14:textId="77777777" w:rsidR="00905C15" w:rsidRPr="002D3162" w:rsidRDefault="00905C15">
      <w:pPr>
        <w:widowControl w:val="0"/>
        <w:tabs>
          <w:tab w:val="left" w:pos="1134"/>
        </w:tabs>
        <w:ind w:firstLine="360"/>
        <w:jc w:val="both"/>
        <w:outlineLvl w:val="1"/>
        <w:rPr>
          <w:rFonts w:asciiTheme="minorBidi" w:hAnsiTheme="minorBidi" w:cstheme="minorBidi"/>
          <w:sz w:val="22"/>
          <w:szCs w:val="22"/>
          <w:lang w:val="lt-LT"/>
        </w:rPr>
        <w:pPrChange w:id="43" w:author="Rūta Pugžlienė" w:date="2021-10-18T14:54:00Z">
          <w:pPr>
            <w:pStyle w:val="Statja"/>
            <w:spacing w:before="0"/>
            <w:ind w:firstLine="360"/>
            <w:jc w:val="center"/>
          </w:pPr>
        </w:pPrChange>
      </w:pPr>
    </w:p>
    <w:p w14:paraId="58D69608" w14:textId="77777777" w:rsidR="008D1FA6" w:rsidRPr="002D3162" w:rsidRDefault="008023F2"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10</w:t>
      </w:r>
      <w:r w:rsidR="00AC2B38" w:rsidRPr="002D3162">
        <w:rPr>
          <w:rFonts w:asciiTheme="minorBidi" w:hAnsiTheme="minorBidi" w:cstheme="minorBidi"/>
          <w:sz w:val="22"/>
          <w:szCs w:val="22"/>
          <w:lang w:val="lt-LT"/>
        </w:rPr>
        <w:t>. ŠALIŲ ATSAKOMYBĖ</w:t>
      </w:r>
    </w:p>
    <w:p w14:paraId="3B468C78" w14:textId="77777777" w:rsidR="008D1FA6"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817CF3" w:rsidRPr="002D3162">
        <w:rPr>
          <w:rFonts w:asciiTheme="minorBidi" w:hAnsiTheme="minorBidi" w:cstheme="minorBidi"/>
          <w:sz w:val="22"/>
          <w:szCs w:val="22"/>
          <w:lang w:val="lt-LT"/>
        </w:rPr>
        <w:t>0</w:t>
      </w:r>
      <w:r w:rsidRPr="002D3162">
        <w:rPr>
          <w:rFonts w:asciiTheme="minorBidi" w:hAnsiTheme="minorBidi" w:cstheme="minorBidi"/>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C87B016" w14:textId="4E3CFA87" w:rsidR="002A0BA0"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817CF3" w:rsidRPr="002D3162">
        <w:rPr>
          <w:rFonts w:asciiTheme="minorBidi" w:hAnsiTheme="minorBidi" w:cstheme="minorBidi"/>
          <w:sz w:val="22"/>
          <w:szCs w:val="22"/>
          <w:lang w:val="lt-LT"/>
        </w:rPr>
        <w:t>0</w:t>
      </w:r>
      <w:r w:rsidRPr="002D3162">
        <w:rPr>
          <w:rFonts w:asciiTheme="minorBidi" w:hAnsiTheme="minorBidi" w:cstheme="minorBidi"/>
          <w:sz w:val="22"/>
          <w:szCs w:val="22"/>
          <w:lang w:val="lt-LT"/>
        </w:rPr>
        <w:t xml:space="preserve">.2. </w:t>
      </w:r>
      <w:r w:rsidR="00DF56A5" w:rsidRPr="002D3162">
        <w:rPr>
          <w:rFonts w:asciiTheme="minorBidi" w:hAnsiTheme="minorBidi" w:cstheme="minorBidi"/>
          <w:sz w:val="22"/>
          <w:szCs w:val="22"/>
          <w:lang w:val="lt-LT"/>
        </w:rPr>
        <w:t>Netesybų (d</w:t>
      </w:r>
      <w:r w:rsidRPr="002D3162">
        <w:rPr>
          <w:rFonts w:asciiTheme="minorBidi" w:hAnsiTheme="minorBidi" w:cstheme="minorBidi"/>
          <w:sz w:val="22"/>
          <w:szCs w:val="22"/>
          <w:lang w:val="lt-LT"/>
        </w:rPr>
        <w:t xml:space="preserve">elspinigių </w:t>
      </w:r>
      <w:r w:rsidR="0018518B" w:rsidRPr="002D3162">
        <w:rPr>
          <w:rFonts w:asciiTheme="minorBidi" w:hAnsiTheme="minorBidi" w:cstheme="minorBidi"/>
          <w:sz w:val="22"/>
          <w:szCs w:val="22"/>
          <w:lang w:val="lt-LT"/>
        </w:rPr>
        <w:t xml:space="preserve">ir / ar </w:t>
      </w:r>
      <w:r w:rsidR="00DF56A5" w:rsidRPr="002D3162">
        <w:rPr>
          <w:rFonts w:asciiTheme="minorBidi" w:hAnsiTheme="minorBidi" w:cstheme="minorBidi"/>
          <w:sz w:val="22"/>
          <w:szCs w:val="22"/>
          <w:lang w:val="lt-LT"/>
        </w:rPr>
        <w:t xml:space="preserve">baudų) </w:t>
      </w:r>
      <w:r w:rsidRPr="002D3162">
        <w:rPr>
          <w:rFonts w:asciiTheme="minorBidi" w:hAnsiTheme="minorBidi" w:cstheme="minorBidi"/>
          <w:sz w:val="22"/>
          <w:szCs w:val="22"/>
          <w:lang w:val="lt-LT"/>
        </w:rPr>
        <w:t xml:space="preserve">dydis ir jų mokėjimo sąlygos nustatytos Sutarties </w:t>
      </w:r>
      <w:r w:rsidR="00A65D0D"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pecialiosiose sąlygose.</w:t>
      </w:r>
    </w:p>
    <w:p w14:paraId="1C7B0354" w14:textId="3AD5AB9E" w:rsidR="002A0BA0" w:rsidRPr="002D3162" w:rsidRDefault="002A0BA0"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10.3.</w:t>
      </w:r>
      <w:ins w:id="44" w:author="Rūta Pugžlienė" w:date="2021-10-05T11:50:00Z">
        <w:r w:rsidR="006B683E" w:rsidRPr="006B683E">
          <w:rPr>
            <w:lang w:val="lt-LT"/>
            <w:rPrChange w:id="45" w:author="Rūta Pugžlienė" w:date="2021-10-05T11:50:00Z">
              <w:rPr/>
            </w:rPrChange>
          </w:rPr>
          <w:t xml:space="preserve"> </w:t>
        </w:r>
        <w:r w:rsidR="006B683E" w:rsidRPr="006B683E">
          <w:rPr>
            <w:rFonts w:asciiTheme="minorBidi" w:hAnsiTheme="minorBidi" w:cstheme="minorBidi"/>
            <w:sz w:val="22"/>
            <w:szCs w:val="22"/>
            <w:lang w:val="lt-LT"/>
          </w:rPr>
          <w:t>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ins>
      <w:del w:id="46" w:author="Rūta Pugžlienė" w:date="2021-10-05T11:50:00Z">
        <w:r w:rsidRPr="002D3162" w:rsidDel="006B683E">
          <w:rPr>
            <w:rFonts w:asciiTheme="minorBidi" w:hAnsiTheme="minorBidi" w:cstheme="minorBidi"/>
            <w:sz w:val="22"/>
            <w:szCs w:val="22"/>
            <w:lang w:val="lt-LT"/>
          </w:rPr>
          <w:delText xml:space="preserve"> Jei </w:delText>
        </w:r>
        <w:r w:rsidR="00A83F0C" w:rsidRPr="002D3162" w:rsidDel="006B683E">
          <w:rPr>
            <w:rFonts w:asciiTheme="minorBidi" w:hAnsiTheme="minorBidi" w:cstheme="minorBidi"/>
            <w:sz w:val="22"/>
            <w:szCs w:val="22"/>
            <w:lang w:val="lt-LT"/>
          </w:rPr>
          <w:delText xml:space="preserve">Paslaugų teikėjas </w:delText>
        </w:r>
        <w:r w:rsidRPr="002D3162" w:rsidDel="006B683E">
          <w:rPr>
            <w:rFonts w:asciiTheme="minorBidi" w:hAnsiTheme="minorBidi" w:cstheme="minorBidi"/>
            <w:sz w:val="22"/>
            <w:szCs w:val="22"/>
            <w:lang w:val="lt-LT"/>
          </w:rPr>
          <w:delText xml:space="preserve">vykdydamas Sutartį nesilaiko galiojančių teisės aktų reikalavimų ir dėl to kompetentingos įgaliotos valstybinės institucijos pritaiko baudas ar kitas sankcijas </w:delText>
        </w:r>
        <w:r w:rsidR="00A83F0C" w:rsidRPr="002D3162" w:rsidDel="006B683E">
          <w:rPr>
            <w:rFonts w:asciiTheme="minorBidi" w:hAnsiTheme="minorBidi" w:cstheme="minorBidi"/>
            <w:sz w:val="22"/>
            <w:szCs w:val="22"/>
            <w:lang w:val="lt-LT"/>
          </w:rPr>
          <w:delText>Užsakovui</w:delText>
        </w:r>
        <w:r w:rsidRPr="002D3162" w:rsidDel="006B683E">
          <w:rPr>
            <w:rFonts w:asciiTheme="minorBidi" w:hAnsiTheme="minorBidi" w:cstheme="minorBidi"/>
            <w:sz w:val="22"/>
            <w:szCs w:val="22"/>
            <w:lang w:val="lt-LT"/>
          </w:rPr>
          <w:delText xml:space="preserve">, </w:delText>
        </w:r>
        <w:r w:rsidR="00A83F0C" w:rsidRPr="002D3162" w:rsidDel="006B683E">
          <w:rPr>
            <w:rFonts w:asciiTheme="minorBidi" w:hAnsiTheme="minorBidi" w:cstheme="minorBidi"/>
            <w:sz w:val="22"/>
            <w:szCs w:val="22"/>
            <w:lang w:val="lt-LT"/>
          </w:rPr>
          <w:delText>Paslaugų teikėjas</w:delText>
        </w:r>
        <w:r w:rsidRPr="002D3162" w:rsidDel="006B683E">
          <w:rPr>
            <w:rFonts w:asciiTheme="minorBidi" w:hAnsiTheme="minorBidi" w:cstheme="minorBidi"/>
            <w:sz w:val="22"/>
            <w:szCs w:val="22"/>
            <w:lang w:val="lt-LT"/>
          </w:rPr>
          <w:delText xml:space="preserve"> įsipareigoja atlyginti </w:delText>
        </w:r>
        <w:r w:rsidR="00A83F0C" w:rsidRPr="002D3162" w:rsidDel="006B683E">
          <w:rPr>
            <w:rFonts w:asciiTheme="minorBidi" w:hAnsiTheme="minorBidi" w:cstheme="minorBidi"/>
            <w:sz w:val="22"/>
            <w:szCs w:val="22"/>
            <w:lang w:val="lt-LT"/>
          </w:rPr>
          <w:delText xml:space="preserve">Užsakovui </w:delText>
        </w:r>
        <w:r w:rsidRPr="002D3162" w:rsidDel="006B683E">
          <w:rPr>
            <w:rFonts w:asciiTheme="minorBidi" w:hAnsiTheme="minorBidi" w:cstheme="minorBidi"/>
            <w:sz w:val="22"/>
            <w:szCs w:val="22"/>
            <w:lang w:val="lt-LT"/>
          </w:rPr>
          <w:delText>visus jo dėl to patirtus tiesioginius ir netiesioginius nuostolius ar žalą bei papildomas išlaidas</w:delText>
        </w:r>
      </w:del>
      <w:r w:rsidRPr="002D3162">
        <w:rPr>
          <w:rFonts w:asciiTheme="minorBidi" w:hAnsiTheme="minorBidi" w:cstheme="minorBidi"/>
          <w:sz w:val="22"/>
          <w:szCs w:val="22"/>
          <w:lang w:val="lt-LT"/>
        </w:rPr>
        <w:t>.</w:t>
      </w:r>
    </w:p>
    <w:p w14:paraId="363B5DFF" w14:textId="77777777" w:rsidR="002A0BA0" w:rsidRPr="002D3162" w:rsidRDefault="002A0BA0"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10.4. Delspinigių sumokėjimas neatleidžia Sutarties Šalių nuo pareigos vykdyti šioje Sutartyje prisiimtus įsipareigojimus.</w:t>
      </w:r>
    </w:p>
    <w:p w14:paraId="1E91C71F" w14:textId="77777777" w:rsidR="001B2331" w:rsidRPr="002D3162" w:rsidRDefault="001B2331" w:rsidP="00163446">
      <w:pPr>
        <w:pStyle w:val="BodyText2"/>
        <w:ind w:firstLine="360"/>
        <w:rPr>
          <w:rFonts w:asciiTheme="minorBidi" w:hAnsiTheme="minorBidi" w:cstheme="minorBidi"/>
          <w:color w:val="000000"/>
          <w:sz w:val="22"/>
          <w:szCs w:val="22"/>
          <w:lang w:val="lt-LT"/>
        </w:rPr>
      </w:pPr>
      <w:r w:rsidRPr="002D3162">
        <w:rPr>
          <w:rFonts w:asciiTheme="minorBidi" w:hAnsiTheme="minorBidi" w:cstheme="minorBidi"/>
          <w:color w:val="000000"/>
          <w:sz w:val="22"/>
          <w:szCs w:val="22"/>
          <w:lang w:val="lt-LT"/>
        </w:rPr>
        <w:t xml:space="preserve">10.5. </w:t>
      </w:r>
      <w:r w:rsidR="00A83F0C" w:rsidRPr="002D3162">
        <w:rPr>
          <w:rFonts w:asciiTheme="minorBidi" w:hAnsiTheme="minorBidi" w:cstheme="minorBidi"/>
          <w:sz w:val="22"/>
          <w:szCs w:val="22"/>
          <w:lang w:val="lt-LT"/>
        </w:rPr>
        <w:t>Paslaugų teikėjas</w:t>
      </w:r>
      <w:r w:rsidRPr="002D3162">
        <w:rPr>
          <w:rFonts w:asciiTheme="minorBidi" w:hAnsiTheme="minorBidi" w:cstheme="minorBidi"/>
          <w:color w:val="000000"/>
          <w:sz w:val="22"/>
          <w:szCs w:val="22"/>
          <w:lang w:val="lt-LT"/>
        </w:rPr>
        <w:t xml:space="preserve"> įsipareigoja nedelsiant raštu informuoti </w:t>
      </w:r>
      <w:r w:rsidR="00A83F0C" w:rsidRPr="002D3162">
        <w:rPr>
          <w:rFonts w:asciiTheme="minorBidi" w:hAnsiTheme="minorBidi" w:cstheme="minorBidi"/>
          <w:color w:val="000000"/>
          <w:sz w:val="22"/>
          <w:szCs w:val="22"/>
          <w:lang w:val="lt-LT"/>
        </w:rPr>
        <w:t>Užsakovą</w:t>
      </w:r>
      <w:r w:rsidRPr="002D3162">
        <w:rPr>
          <w:rFonts w:asciiTheme="minorBidi" w:hAnsiTheme="minorBidi" w:cstheme="minorBidi"/>
          <w:color w:val="000000"/>
          <w:sz w:val="22"/>
          <w:szCs w:val="22"/>
          <w:lang w:val="lt-LT"/>
        </w:rPr>
        <w:t xml:space="preserve"> apie Sutarties vykdymo metu atsiradusias aplinkybes, trukdančias laiku </w:t>
      </w:r>
      <w:r w:rsidR="00A83F0C" w:rsidRPr="002D3162">
        <w:rPr>
          <w:rFonts w:asciiTheme="minorBidi" w:hAnsiTheme="minorBidi" w:cstheme="minorBidi"/>
          <w:color w:val="000000"/>
          <w:sz w:val="22"/>
          <w:szCs w:val="22"/>
          <w:lang w:val="lt-LT"/>
        </w:rPr>
        <w:t>teikti Paslaugas</w:t>
      </w:r>
      <w:r w:rsidRPr="002D3162">
        <w:rPr>
          <w:rFonts w:asciiTheme="minorBidi" w:hAnsiTheme="minorBidi" w:cstheme="minorBidi"/>
          <w:color w:val="000000"/>
          <w:sz w:val="22"/>
          <w:szCs w:val="22"/>
          <w:lang w:val="lt-LT"/>
        </w:rPr>
        <w:t xml:space="preserve"> ir (ar) pašalinti </w:t>
      </w:r>
      <w:r w:rsidR="00A83F0C" w:rsidRPr="002D3162">
        <w:rPr>
          <w:rFonts w:asciiTheme="minorBidi" w:hAnsiTheme="minorBidi" w:cstheme="minorBidi"/>
          <w:color w:val="000000"/>
          <w:sz w:val="22"/>
          <w:szCs w:val="22"/>
          <w:lang w:val="lt-LT"/>
        </w:rPr>
        <w:t>Paslaugų</w:t>
      </w:r>
      <w:r w:rsidRPr="002D3162">
        <w:rPr>
          <w:rFonts w:asciiTheme="minorBidi" w:hAnsiTheme="minorBidi" w:cstheme="minorBidi"/>
          <w:color w:val="000000"/>
          <w:sz w:val="22"/>
          <w:szCs w:val="22"/>
          <w:lang w:val="lt-LT"/>
        </w:rPr>
        <w:t xml:space="preserve"> trūkumus, nurodant aplinkybių priežastis ir numatomą trukmę. Tokių aplinkybių buvimas neatleidžia </w:t>
      </w:r>
      <w:r w:rsidR="00A83F0C" w:rsidRPr="002D3162">
        <w:rPr>
          <w:rFonts w:asciiTheme="minorBidi" w:hAnsiTheme="minorBidi" w:cstheme="minorBidi"/>
          <w:sz w:val="22"/>
          <w:szCs w:val="22"/>
          <w:lang w:val="lt-LT"/>
        </w:rPr>
        <w:t>Paslaugų teikėjo</w:t>
      </w:r>
      <w:r w:rsidRPr="002D3162">
        <w:rPr>
          <w:rFonts w:asciiTheme="minorBidi" w:hAnsiTheme="minorBidi" w:cstheme="minorBidi"/>
          <w:color w:val="000000"/>
          <w:sz w:val="22"/>
          <w:szCs w:val="22"/>
          <w:lang w:val="lt-LT"/>
        </w:rPr>
        <w:t xml:space="preserve"> nuo pareigos savo sutartinius įsipareigojimus įvykdyti Sutartyje nustatytais terminais.</w:t>
      </w:r>
    </w:p>
    <w:p w14:paraId="5990AEAD" w14:textId="34EDA1F9" w:rsidR="001B2331" w:rsidRPr="002D3162" w:rsidRDefault="00733E9C" w:rsidP="00163446">
      <w:pPr>
        <w:tabs>
          <w:tab w:val="left" w:pos="720"/>
        </w:tabs>
        <w:ind w:firstLine="360"/>
        <w:jc w:val="both"/>
        <w:rPr>
          <w:rFonts w:asciiTheme="minorBidi" w:eastAsia="Calibri" w:hAnsiTheme="minorBidi" w:cstheme="minorBidi"/>
          <w:sz w:val="22"/>
          <w:szCs w:val="22"/>
          <w:lang w:val="lt-LT"/>
        </w:rPr>
      </w:pPr>
      <w:r w:rsidRPr="002D3162">
        <w:rPr>
          <w:rFonts w:asciiTheme="minorBidi" w:eastAsia="Calibri" w:hAnsiTheme="minorBidi" w:cstheme="minorBidi"/>
          <w:sz w:val="22"/>
          <w:szCs w:val="22"/>
          <w:lang w:val="lt-LT" w:eastAsia="lt-LT"/>
        </w:rPr>
        <w:t>10</w:t>
      </w:r>
      <w:r w:rsidR="001B2331" w:rsidRPr="002D3162">
        <w:rPr>
          <w:rFonts w:asciiTheme="minorBidi" w:eastAsia="Calibri" w:hAnsiTheme="minorBidi" w:cstheme="minorBidi"/>
          <w:sz w:val="22"/>
          <w:szCs w:val="22"/>
          <w:lang w:val="lt-LT" w:eastAsia="lt-LT"/>
        </w:rPr>
        <w:t xml:space="preserve">.6. </w:t>
      </w:r>
      <w:r w:rsidR="00A83F0C" w:rsidRPr="002D3162">
        <w:rPr>
          <w:rFonts w:asciiTheme="minorBidi" w:hAnsiTheme="minorBidi" w:cstheme="minorBidi"/>
          <w:sz w:val="22"/>
          <w:szCs w:val="22"/>
          <w:lang w:val="lt-LT"/>
        </w:rPr>
        <w:t>Paslaugų teikėjas</w:t>
      </w:r>
      <w:r w:rsidR="001B2331" w:rsidRPr="002D3162">
        <w:rPr>
          <w:rFonts w:asciiTheme="minorBidi" w:eastAsia="Calibri" w:hAnsiTheme="minorBidi" w:cstheme="minorBidi"/>
          <w:sz w:val="22"/>
          <w:szCs w:val="22"/>
          <w:lang w:val="lt-LT"/>
        </w:rPr>
        <w:t xml:space="preserve"> visais atvejais atsako už </w:t>
      </w:r>
      <w:r w:rsidR="00A83F0C" w:rsidRPr="002D3162">
        <w:rPr>
          <w:rFonts w:asciiTheme="minorBidi" w:eastAsia="Calibri" w:hAnsiTheme="minorBidi" w:cstheme="minorBidi"/>
          <w:sz w:val="22"/>
          <w:szCs w:val="22"/>
          <w:lang w:val="lt-LT"/>
        </w:rPr>
        <w:t>Paslaugų</w:t>
      </w:r>
      <w:r w:rsidR="001B2331" w:rsidRPr="002D3162">
        <w:rPr>
          <w:rFonts w:asciiTheme="minorBidi" w:eastAsia="Calibri" w:hAnsiTheme="minorBidi" w:cstheme="minorBidi"/>
          <w:sz w:val="22"/>
          <w:szCs w:val="22"/>
          <w:lang w:val="lt-LT"/>
        </w:rPr>
        <w:t xml:space="preserve"> </w:t>
      </w:r>
      <w:r w:rsidR="00A83F0C" w:rsidRPr="002D3162">
        <w:rPr>
          <w:rFonts w:asciiTheme="minorBidi" w:eastAsia="Calibri" w:hAnsiTheme="minorBidi" w:cstheme="minorBidi"/>
          <w:sz w:val="22"/>
          <w:szCs w:val="22"/>
          <w:lang w:val="lt-LT"/>
        </w:rPr>
        <w:t>teikimo</w:t>
      </w:r>
      <w:r w:rsidR="001B2331" w:rsidRPr="002D3162">
        <w:rPr>
          <w:rFonts w:asciiTheme="minorBidi" w:eastAsia="Calibri" w:hAnsiTheme="minorBidi" w:cstheme="minorBidi"/>
          <w:sz w:val="22"/>
          <w:szCs w:val="22"/>
          <w:lang w:val="lt-LT"/>
        </w:rPr>
        <w:t xml:space="preserve"> metu jo pasitelktų asmenų padarytus nuostolius ar žalą, nepriklausomai nuo to, ar tokie nuostoliai ar žala būtų padaryta </w:t>
      </w:r>
      <w:r w:rsidR="00A83F0C" w:rsidRPr="002D3162">
        <w:rPr>
          <w:rFonts w:asciiTheme="minorBidi" w:eastAsia="Calibri" w:hAnsiTheme="minorBidi" w:cstheme="minorBidi"/>
          <w:sz w:val="22"/>
          <w:szCs w:val="22"/>
          <w:lang w:val="lt-LT"/>
        </w:rPr>
        <w:t>Užsakovui</w:t>
      </w:r>
      <w:r w:rsidR="001B2331" w:rsidRPr="002D3162">
        <w:rPr>
          <w:rFonts w:asciiTheme="minorBidi" w:eastAsia="Calibri" w:hAnsiTheme="minorBidi" w:cstheme="minorBidi"/>
          <w:sz w:val="22"/>
          <w:szCs w:val="22"/>
          <w:lang w:val="lt-LT"/>
        </w:rPr>
        <w:t>, jo darbuotojams ar bet kokiems tretiesiems asmenims ir jų turtui.</w:t>
      </w:r>
    </w:p>
    <w:p w14:paraId="1E8A0874" w14:textId="77777777" w:rsidR="00733E9C" w:rsidRPr="002D3162" w:rsidRDefault="001B2331" w:rsidP="00163446">
      <w:pPr>
        <w:tabs>
          <w:tab w:val="left" w:pos="720"/>
        </w:tabs>
        <w:ind w:firstLine="360"/>
        <w:jc w:val="both"/>
        <w:rPr>
          <w:rFonts w:asciiTheme="minorBidi" w:eastAsia="Calibri" w:hAnsiTheme="minorBidi" w:cstheme="minorBidi"/>
          <w:sz w:val="22"/>
          <w:szCs w:val="22"/>
          <w:lang w:val="lt-LT" w:eastAsia="lt-LT"/>
        </w:rPr>
      </w:pPr>
      <w:r w:rsidRPr="002D3162">
        <w:rPr>
          <w:rFonts w:asciiTheme="minorBidi" w:eastAsia="Calibri" w:hAnsiTheme="minorBidi" w:cstheme="minorBidi"/>
          <w:sz w:val="22"/>
          <w:szCs w:val="22"/>
          <w:lang w:val="lt-LT"/>
        </w:rPr>
        <w:t>10.</w:t>
      </w:r>
      <w:r w:rsidR="00733E9C" w:rsidRPr="002D3162">
        <w:rPr>
          <w:rFonts w:asciiTheme="minorBidi" w:eastAsia="Calibri" w:hAnsiTheme="minorBidi" w:cstheme="minorBidi"/>
          <w:sz w:val="22"/>
          <w:szCs w:val="22"/>
          <w:lang w:val="lt-LT"/>
        </w:rPr>
        <w:t>7</w:t>
      </w:r>
      <w:r w:rsidRPr="002D3162">
        <w:rPr>
          <w:rFonts w:asciiTheme="minorBidi" w:eastAsia="Calibri" w:hAnsiTheme="minorBidi" w:cstheme="minorBidi"/>
          <w:sz w:val="22"/>
          <w:szCs w:val="22"/>
          <w:lang w:val="lt-LT"/>
        </w:rPr>
        <w:t xml:space="preserve">. Jei </w:t>
      </w:r>
      <w:r w:rsidR="00A83F0C" w:rsidRPr="002D3162">
        <w:rPr>
          <w:rFonts w:asciiTheme="minorBidi" w:hAnsiTheme="minorBidi" w:cstheme="minorBidi"/>
          <w:sz w:val="22"/>
          <w:szCs w:val="22"/>
          <w:lang w:val="lt-LT"/>
        </w:rPr>
        <w:t>Paslaugų teikėjas</w:t>
      </w:r>
      <w:r w:rsidRPr="002D3162">
        <w:rPr>
          <w:rFonts w:asciiTheme="minorBidi" w:eastAsia="Calibri" w:hAnsiTheme="minorBidi" w:cstheme="minorBidi"/>
          <w:sz w:val="22"/>
          <w:szCs w:val="22"/>
          <w:lang w:val="lt-LT"/>
        </w:rPr>
        <w:t xml:space="preserve"> nevykdo kokios nors Sutarties sąlygos ar įsipareigojimų, kuriuos jis privalo vykdyti, atsisako arba nepaiso bet kokio nurodymo, kuriuos pateikti turi teisę </w:t>
      </w:r>
      <w:r w:rsidR="00A83F0C" w:rsidRPr="002D3162">
        <w:rPr>
          <w:rFonts w:asciiTheme="minorBidi" w:eastAsia="Calibri" w:hAnsiTheme="minorBidi" w:cstheme="minorBidi"/>
          <w:sz w:val="22"/>
          <w:szCs w:val="22"/>
          <w:lang w:val="lt-LT"/>
        </w:rPr>
        <w:t>Užsakovas</w:t>
      </w:r>
      <w:r w:rsidRPr="002D3162">
        <w:rPr>
          <w:rFonts w:asciiTheme="minorBidi" w:eastAsia="Calibri" w:hAnsiTheme="minorBidi" w:cstheme="minorBidi"/>
          <w:sz w:val="22"/>
          <w:szCs w:val="22"/>
          <w:lang w:val="lt-LT"/>
        </w:rPr>
        <w:t xml:space="preserve"> ir </w:t>
      </w:r>
      <w:r w:rsidRPr="002D3162">
        <w:rPr>
          <w:rFonts w:asciiTheme="minorBidi" w:eastAsia="Calibri" w:hAnsiTheme="minorBidi" w:cstheme="minorBidi"/>
          <w:sz w:val="22"/>
          <w:szCs w:val="22"/>
          <w:lang w:val="lt-LT"/>
        </w:rPr>
        <w:lastRenderedPageBreak/>
        <w:t xml:space="preserve">kuriems </w:t>
      </w:r>
      <w:r w:rsidR="00A83F0C" w:rsidRPr="002D3162">
        <w:rPr>
          <w:rFonts w:asciiTheme="minorBidi" w:hAnsiTheme="minorBidi" w:cstheme="minorBidi"/>
          <w:sz w:val="22"/>
          <w:szCs w:val="22"/>
          <w:lang w:val="lt-LT"/>
        </w:rPr>
        <w:t>Paslaugų teikėjas</w:t>
      </w:r>
      <w:r w:rsidRPr="002D3162">
        <w:rPr>
          <w:rFonts w:asciiTheme="minorBidi" w:eastAsia="Calibri" w:hAnsiTheme="minorBidi" w:cstheme="minorBidi"/>
          <w:sz w:val="22"/>
          <w:szCs w:val="22"/>
          <w:lang w:val="lt-LT"/>
        </w:rPr>
        <w:t xml:space="preserve"> privalo paklusti pagal Sutarties sąlygas, </w:t>
      </w:r>
      <w:r w:rsidR="00A83F0C" w:rsidRPr="002D3162">
        <w:rPr>
          <w:rFonts w:asciiTheme="minorBidi" w:eastAsia="Calibri" w:hAnsiTheme="minorBidi" w:cstheme="minorBidi"/>
          <w:sz w:val="22"/>
          <w:szCs w:val="22"/>
          <w:lang w:val="lt-LT"/>
        </w:rPr>
        <w:t>Užsakovas</w:t>
      </w:r>
      <w:r w:rsidRPr="002D3162">
        <w:rPr>
          <w:rFonts w:asciiTheme="minorBidi" w:eastAsia="Calibri" w:hAnsiTheme="minorBidi" w:cstheme="minorBidi"/>
          <w:sz w:val="22"/>
          <w:szCs w:val="22"/>
          <w:lang w:val="lt-LT"/>
        </w:rPr>
        <w:t xml:space="preserve"> gali raštu pranešti </w:t>
      </w:r>
      <w:r w:rsidR="00A83F0C" w:rsidRPr="002D3162">
        <w:rPr>
          <w:rFonts w:asciiTheme="minorBidi" w:hAnsiTheme="minorBidi" w:cstheme="minorBidi"/>
          <w:sz w:val="22"/>
          <w:szCs w:val="22"/>
          <w:lang w:val="lt-LT"/>
        </w:rPr>
        <w:t>Paslaugų teikėjui</w:t>
      </w:r>
      <w:r w:rsidRPr="002D3162">
        <w:rPr>
          <w:rFonts w:asciiTheme="minorBidi" w:eastAsia="Calibri" w:hAnsiTheme="minorBidi" w:cstheme="minorBidi"/>
          <w:sz w:val="22"/>
          <w:szCs w:val="22"/>
          <w:lang w:val="lt-LT"/>
        </w:rPr>
        <w:t xml:space="preserve"> apie tokio nurodymo nevykdymą ir reikalauti, kad </w:t>
      </w:r>
      <w:r w:rsidR="00A83F0C" w:rsidRPr="002D3162">
        <w:rPr>
          <w:rFonts w:asciiTheme="minorBidi" w:hAnsiTheme="minorBidi" w:cstheme="minorBidi"/>
          <w:sz w:val="22"/>
          <w:szCs w:val="22"/>
          <w:lang w:val="lt-LT"/>
        </w:rPr>
        <w:t>Paslaugų teikėjas</w:t>
      </w:r>
      <w:r w:rsidRPr="002D3162">
        <w:rPr>
          <w:rFonts w:asciiTheme="minorBidi" w:eastAsia="Calibri" w:hAnsiTheme="minorBidi" w:cstheme="minorBidi"/>
          <w:sz w:val="22"/>
          <w:szCs w:val="22"/>
          <w:lang w:val="lt-LT"/>
        </w:rPr>
        <w:t xml:space="preserve"> ištaisytų pranešime nurodytus pažeidimus. </w:t>
      </w:r>
      <w:r w:rsidR="00A83F0C" w:rsidRPr="002D3162">
        <w:rPr>
          <w:rFonts w:asciiTheme="minorBidi" w:hAnsiTheme="minorBidi" w:cstheme="minorBidi"/>
          <w:sz w:val="22"/>
          <w:szCs w:val="22"/>
          <w:lang w:val="lt-LT"/>
        </w:rPr>
        <w:t>Paslaugų teikėjui</w:t>
      </w:r>
      <w:r w:rsidRPr="002D3162">
        <w:rPr>
          <w:rFonts w:asciiTheme="minorBidi" w:eastAsia="Calibri" w:hAnsiTheme="minorBidi" w:cstheme="minorBidi"/>
          <w:sz w:val="22"/>
          <w:szCs w:val="22"/>
          <w:lang w:val="lt-LT"/>
        </w:rPr>
        <w:t xml:space="preserve"> per </w:t>
      </w:r>
      <w:r w:rsidR="00A83F0C" w:rsidRPr="002D3162">
        <w:rPr>
          <w:rFonts w:asciiTheme="minorBidi" w:eastAsia="Calibri" w:hAnsiTheme="minorBidi" w:cstheme="minorBidi"/>
          <w:sz w:val="22"/>
          <w:szCs w:val="22"/>
          <w:lang w:val="lt-LT"/>
        </w:rPr>
        <w:t>Užsakovo</w:t>
      </w:r>
      <w:r w:rsidRPr="002D3162">
        <w:rPr>
          <w:rFonts w:asciiTheme="minorBidi" w:eastAsia="Calibri" w:hAnsiTheme="minorBidi" w:cstheme="minorBidi"/>
          <w:sz w:val="22"/>
          <w:szCs w:val="22"/>
          <w:lang w:val="lt-LT"/>
        </w:rPr>
        <w:t xml:space="preserve"> nurodytą protingą laiką neįvykdžius šio nurodymo, </w:t>
      </w:r>
      <w:r w:rsidR="00A83F0C" w:rsidRPr="002D3162">
        <w:rPr>
          <w:rFonts w:asciiTheme="minorBidi" w:eastAsia="Calibri" w:hAnsiTheme="minorBidi" w:cstheme="minorBidi"/>
          <w:sz w:val="22"/>
          <w:szCs w:val="22"/>
          <w:lang w:val="lt-LT"/>
        </w:rPr>
        <w:t>Užsakovas</w:t>
      </w:r>
      <w:r w:rsidRPr="002D3162">
        <w:rPr>
          <w:rFonts w:asciiTheme="minorBidi" w:eastAsia="Calibri" w:hAnsiTheme="minorBidi" w:cstheme="minorBidi"/>
          <w:sz w:val="22"/>
          <w:szCs w:val="22"/>
          <w:lang w:val="lt-LT"/>
        </w:rPr>
        <w:t xml:space="preserve"> įgyja teisę vienašališkai nutraukti Sutartį Sutarties Bendrųjų sąlygų 16 skyriuje nustatyta tvarka.</w:t>
      </w:r>
      <w:r w:rsidR="00733E9C" w:rsidRPr="002D3162">
        <w:rPr>
          <w:rFonts w:asciiTheme="minorBidi" w:eastAsia="Calibri" w:hAnsiTheme="minorBidi" w:cstheme="minorBidi"/>
          <w:sz w:val="22"/>
          <w:szCs w:val="22"/>
          <w:lang w:val="lt-LT"/>
        </w:rPr>
        <w:t xml:space="preserve"> Sutarties nutraukimas neatleidžia Sutarties Šalių nuo netesybų, priskaičiuotų iki Sutarties nutraukimo, mokėjimo.</w:t>
      </w:r>
    </w:p>
    <w:p w14:paraId="3073094E" w14:textId="6045604A" w:rsidR="001B2331" w:rsidRPr="002D3162" w:rsidRDefault="001B2331" w:rsidP="00163446">
      <w:pPr>
        <w:tabs>
          <w:tab w:val="left" w:pos="0"/>
          <w:tab w:val="left" w:pos="360"/>
        </w:tabs>
        <w:ind w:firstLine="360"/>
        <w:jc w:val="both"/>
        <w:outlineLvl w:val="2"/>
        <w:rPr>
          <w:rFonts w:asciiTheme="minorBidi" w:hAnsiTheme="minorBidi" w:cstheme="minorBidi"/>
          <w:sz w:val="22"/>
          <w:szCs w:val="22"/>
          <w:lang w:val="lt-LT"/>
        </w:rPr>
      </w:pPr>
      <w:bookmarkStart w:id="47" w:name="_Toc438559500"/>
      <w:bookmarkStart w:id="48" w:name="_Toc438559827"/>
      <w:r w:rsidRPr="002D3162">
        <w:rPr>
          <w:rFonts w:asciiTheme="minorBidi" w:hAnsiTheme="minorBidi" w:cstheme="minorBidi"/>
          <w:sz w:val="22"/>
          <w:szCs w:val="22"/>
          <w:lang w:val="lt-LT"/>
        </w:rPr>
        <w:t>10.</w:t>
      </w:r>
      <w:r w:rsidR="00733E9C" w:rsidRPr="002D3162">
        <w:rPr>
          <w:rFonts w:asciiTheme="minorBidi" w:hAnsiTheme="minorBidi" w:cstheme="minorBidi"/>
          <w:sz w:val="22"/>
          <w:szCs w:val="22"/>
          <w:lang w:val="lt-LT"/>
        </w:rPr>
        <w:t>8</w:t>
      </w:r>
      <w:r w:rsidRPr="002D3162">
        <w:rPr>
          <w:rFonts w:asciiTheme="minorBidi" w:hAnsiTheme="minorBidi" w:cstheme="minorBidi"/>
          <w:sz w:val="22"/>
          <w:szCs w:val="22"/>
          <w:lang w:val="lt-LT"/>
        </w:rPr>
        <w:t xml:space="preserve">. </w:t>
      </w:r>
      <w:r w:rsidR="00A83F0C" w:rsidRPr="002D3162">
        <w:rPr>
          <w:rFonts w:asciiTheme="minorBidi" w:hAnsiTheme="minorBidi" w:cstheme="minorBidi"/>
          <w:sz w:val="22"/>
          <w:szCs w:val="22"/>
          <w:lang w:val="lt-LT"/>
        </w:rPr>
        <w:t>Paslaugų teikėjui</w:t>
      </w:r>
      <w:r w:rsidRPr="002D3162">
        <w:rPr>
          <w:rFonts w:asciiTheme="minorBidi" w:hAnsiTheme="minorBidi" w:cstheme="minorBidi"/>
          <w:sz w:val="22"/>
          <w:szCs w:val="22"/>
          <w:lang w:val="lt-LT"/>
        </w:rPr>
        <w:t xml:space="preserve"> netinkamai vykdant savo sutartinius įsipareigojimus </w:t>
      </w:r>
      <w:r w:rsidR="00A83F0C" w:rsidRPr="002D3162">
        <w:rPr>
          <w:rFonts w:asciiTheme="minorBidi" w:hAnsiTheme="minorBidi" w:cstheme="minorBidi"/>
          <w:sz w:val="22"/>
          <w:szCs w:val="22"/>
          <w:lang w:val="lt-LT"/>
        </w:rPr>
        <w:t>Užsakovas</w:t>
      </w:r>
      <w:r w:rsidRPr="002D3162">
        <w:rPr>
          <w:rFonts w:asciiTheme="minorBidi" w:hAnsiTheme="minorBidi" w:cstheme="minorBidi"/>
          <w:sz w:val="22"/>
          <w:szCs w:val="22"/>
          <w:lang w:val="lt-LT"/>
        </w:rPr>
        <w:t xml:space="preserve"> turi teisę, neapribodamas kitų, Sutartyje ir teisės aktuose numatytų savo teisių gynimo priemonių taikymo galimybių, už įsipareigojimų nevykdymą taikyti vienašalį išskaitymą iš visų pagal Sutartį </w:t>
      </w:r>
      <w:r w:rsidR="00A83F0C" w:rsidRPr="002D3162">
        <w:rPr>
          <w:rFonts w:asciiTheme="minorBidi" w:hAnsiTheme="minorBidi" w:cstheme="minorBidi"/>
          <w:sz w:val="22"/>
          <w:szCs w:val="22"/>
          <w:lang w:val="lt-LT"/>
        </w:rPr>
        <w:t>Paslaugų teikėjui</w:t>
      </w:r>
      <w:r w:rsidRPr="002D3162">
        <w:rPr>
          <w:rFonts w:asciiTheme="minorBidi" w:hAnsiTheme="minorBidi" w:cstheme="minorBidi"/>
          <w:sz w:val="22"/>
          <w:szCs w:val="22"/>
          <w:lang w:val="lt-LT"/>
        </w:rPr>
        <w:t xml:space="preserve"> mokėtinų sumų (pranešant apie tai </w:t>
      </w:r>
      <w:r w:rsidR="00A83F0C" w:rsidRPr="002D3162">
        <w:rPr>
          <w:rFonts w:asciiTheme="minorBidi" w:hAnsiTheme="minorBidi" w:cstheme="minorBidi"/>
          <w:sz w:val="22"/>
          <w:szCs w:val="22"/>
          <w:lang w:val="lt-LT"/>
        </w:rPr>
        <w:t>Paslaugų teikėjui</w:t>
      </w:r>
      <w:r w:rsidRPr="002D3162">
        <w:rPr>
          <w:rFonts w:asciiTheme="minorBidi" w:hAnsiTheme="minorBidi" w:cstheme="minorBidi"/>
          <w:sz w:val="22"/>
          <w:szCs w:val="22"/>
          <w:lang w:val="lt-LT"/>
        </w:rPr>
        <w:t xml:space="preserve"> raštu), o, jei jų nepakaktų, ir iš </w:t>
      </w:r>
      <w:r w:rsidR="00A83F0C" w:rsidRPr="002D3162">
        <w:rPr>
          <w:rFonts w:asciiTheme="minorBidi" w:hAnsiTheme="minorBidi" w:cstheme="minorBidi"/>
          <w:sz w:val="22"/>
          <w:szCs w:val="22"/>
          <w:lang w:val="lt-LT"/>
        </w:rPr>
        <w:t>Paslaugų teikėjo</w:t>
      </w:r>
      <w:r w:rsidRPr="002D3162">
        <w:rPr>
          <w:rFonts w:asciiTheme="minorBidi" w:hAnsiTheme="minorBidi" w:cstheme="minorBidi"/>
          <w:sz w:val="22"/>
          <w:szCs w:val="22"/>
          <w:lang w:val="lt-LT"/>
        </w:rPr>
        <w:t xml:space="preserve"> pateiktų prievolių įvykdymo užtikrinimų (pranešant apie tai </w:t>
      </w:r>
      <w:r w:rsidR="00A83F0C" w:rsidRPr="002D3162">
        <w:rPr>
          <w:rFonts w:asciiTheme="minorBidi" w:hAnsiTheme="minorBidi" w:cstheme="minorBidi"/>
          <w:sz w:val="22"/>
          <w:szCs w:val="22"/>
          <w:lang w:val="lt-LT"/>
        </w:rPr>
        <w:t>Paslaugų teikėjui</w:t>
      </w:r>
      <w:r w:rsidRPr="002D3162">
        <w:rPr>
          <w:rFonts w:asciiTheme="minorBidi" w:hAnsiTheme="minorBidi" w:cstheme="minorBidi"/>
          <w:sz w:val="22"/>
          <w:szCs w:val="22"/>
          <w:lang w:val="lt-LT"/>
        </w:rPr>
        <w:t xml:space="preserve"> raštu), Sutartyje nurodytoms netesyboms bei visiems savo patirtiems nuostoliams padengti. Ši nuostata galioja nepaisant Sutarties nutraukimo bei kitų sankcijų taikymo.</w:t>
      </w:r>
      <w:bookmarkEnd w:id="47"/>
      <w:bookmarkEnd w:id="48"/>
      <w:r w:rsidRPr="002D3162">
        <w:rPr>
          <w:rFonts w:asciiTheme="minorBidi" w:hAnsiTheme="minorBidi" w:cstheme="minorBidi"/>
          <w:sz w:val="22"/>
          <w:szCs w:val="22"/>
          <w:lang w:val="lt-LT"/>
        </w:rPr>
        <w:t xml:space="preserve"> </w:t>
      </w:r>
    </w:p>
    <w:p w14:paraId="4838D3E5" w14:textId="77777777" w:rsidR="001115E9" w:rsidRPr="002D3162" w:rsidRDefault="001115E9" w:rsidP="00163446">
      <w:pPr>
        <w:tabs>
          <w:tab w:val="left" w:pos="0"/>
          <w:tab w:val="left" w:pos="360"/>
        </w:tabs>
        <w:ind w:firstLine="360"/>
        <w:jc w:val="both"/>
        <w:outlineLvl w:val="2"/>
        <w:rPr>
          <w:rFonts w:asciiTheme="minorBidi" w:hAnsiTheme="minorBidi" w:cstheme="minorBidi"/>
          <w:sz w:val="22"/>
          <w:szCs w:val="22"/>
          <w:lang w:val="lt-LT"/>
        </w:rPr>
      </w:pPr>
    </w:p>
    <w:p w14:paraId="4725DADF" w14:textId="51C37ECA" w:rsidR="008D1FA6" w:rsidRPr="002D3162" w:rsidRDefault="00AC2B38" w:rsidP="00163446">
      <w:pPr>
        <w:pStyle w:val="Statja"/>
        <w:spacing w:before="0"/>
        <w:ind w:left="317" w:right="-18" w:firstLine="360"/>
        <w:contextualSpacing/>
        <w:jc w:val="center"/>
        <w:rPr>
          <w:rFonts w:asciiTheme="minorBidi" w:hAnsiTheme="minorBidi" w:cstheme="minorBidi"/>
          <w:strike/>
          <w:sz w:val="22"/>
          <w:szCs w:val="22"/>
          <w:lang w:val="lt-LT"/>
        </w:rPr>
      </w:pPr>
      <w:r w:rsidRPr="002D3162">
        <w:rPr>
          <w:rFonts w:asciiTheme="minorBidi" w:hAnsiTheme="minorBidi" w:cstheme="minorBidi"/>
          <w:sz w:val="22"/>
          <w:szCs w:val="22"/>
          <w:lang w:val="lt-LT"/>
        </w:rPr>
        <w:t xml:space="preserve">11. NENUGALIMOS JĖGOS APLINKYBĖS </w:t>
      </w:r>
      <w:r w:rsidRPr="002D3162">
        <w:rPr>
          <w:rFonts w:asciiTheme="minorBidi" w:hAnsiTheme="minorBidi" w:cstheme="minorBidi"/>
          <w:i/>
          <w:iCs/>
          <w:sz w:val="22"/>
          <w:szCs w:val="22"/>
          <w:lang w:val="lt-LT"/>
        </w:rPr>
        <w:t>(FORCE MAJEURE)</w:t>
      </w:r>
      <w:r w:rsidR="00440E7D" w:rsidRPr="002D3162">
        <w:rPr>
          <w:rFonts w:asciiTheme="minorBidi" w:hAnsiTheme="minorBidi" w:cstheme="minorBidi"/>
          <w:i/>
          <w:iCs/>
          <w:sz w:val="22"/>
          <w:szCs w:val="22"/>
          <w:lang w:val="lt-LT"/>
        </w:rPr>
        <w:t xml:space="preserve"> </w:t>
      </w:r>
      <w:r w:rsidR="00440E7D" w:rsidRPr="002D3162">
        <w:rPr>
          <w:rFonts w:asciiTheme="minorBidi" w:hAnsiTheme="minorBidi" w:cstheme="minorBidi"/>
          <w:sz w:val="22"/>
          <w:szCs w:val="22"/>
          <w:lang w:val="lt-LT"/>
        </w:rPr>
        <w:t>IR</w:t>
      </w:r>
      <w:r w:rsidR="004D1AB4" w:rsidRPr="002D3162">
        <w:rPr>
          <w:rFonts w:asciiTheme="minorBidi" w:hAnsiTheme="minorBidi" w:cstheme="minorBidi"/>
          <w:sz w:val="22"/>
          <w:szCs w:val="22"/>
          <w:lang w:val="lt-LT"/>
        </w:rPr>
        <w:t xml:space="preserve"> VALSTYBĖS VEIKSM</w:t>
      </w:r>
      <w:r w:rsidR="00CC134D" w:rsidRPr="002D3162">
        <w:rPr>
          <w:rFonts w:asciiTheme="minorBidi" w:hAnsiTheme="minorBidi" w:cstheme="minorBidi"/>
          <w:sz w:val="22"/>
          <w:szCs w:val="22"/>
          <w:lang w:val="lt-LT"/>
        </w:rPr>
        <w:t>AI</w:t>
      </w:r>
    </w:p>
    <w:p w14:paraId="00D944C6" w14:textId="77777777" w:rsidR="00FA30AE" w:rsidRPr="002D3162" w:rsidRDefault="00FA30AE" w:rsidP="00A61E49">
      <w:pPr>
        <w:pStyle w:val="Statja"/>
        <w:spacing w:before="0"/>
        <w:ind w:firstLine="360"/>
        <w:rPr>
          <w:rFonts w:asciiTheme="minorBidi" w:hAnsiTheme="minorBidi" w:cstheme="minorBidi"/>
          <w:sz w:val="22"/>
          <w:szCs w:val="22"/>
          <w:lang w:val="lt-LT"/>
        </w:rPr>
      </w:pPr>
    </w:p>
    <w:p w14:paraId="7003088D" w14:textId="77777777" w:rsidR="00872B34" w:rsidRPr="002D3162" w:rsidRDefault="00872B34" w:rsidP="00872B34">
      <w:pPr>
        <w:pStyle w:val="normal-p"/>
        <w:numPr>
          <w:ilvl w:val="0"/>
          <w:numId w:val="28"/>
        </w:numPr>
        <w:shd w:val="clear" w:color="auto" w:fill="FFFFFF"/>
        <w:tabs>
          <w:tab w:val="left" w:pos="567"/>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1. 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3F6C07DA" w14:textId="77777777"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2E760F23" w14:textId="77777777" w:rsidR="00872B34" w:rsidRPr="002D3162" w:rsidRDefault="00872B34" w:rsidP="00872B34">
      <w:pPr>
        <w:pStyle w:val="Pagrindinistekstas1"/>
        <w:numPr>
          <w:ilvl w:val="2"/>
          <w:numId w:val="29"/>
        </w:numPr>
        <w:tabs>
          <w:tab w:val="left" w:pos="851"/>
          <w:tab w:val="left" w:pos="993"/>
        </w:tabs>
        <w:ind w:left="0" w:firstLine="284"/>
        <w:rPr>
          <w:rFonts w:asciiTheme="minorBidi" w:hAnsiTheme="minorBidi" w:cstheme="minorBidi"/>
          <w:sz w:val="22"/>
          <w:szCs w:val="22"/>
          <w:lang w:val="lt-LT"/>
        </w:rPr>
      </w:pPr>
      <w:r w:rsidRPr="002D3162">
        <w:rPr>
          <w:rFonts w:asciiTheme="minorBidi" w:hAnsiTheme="minorBidi" w:cstheme="minorBidi"/>
          <w:sz w:val="22"/>
          <w:szCs w:val="22"/>
          <w:lang w:val="lt-LT"/>
        </w:rPr>
        <w:t>aplinkybių, kuriomis remiasi Šalis nebuvo sudarant sutartį ir jų atsiradimo nebuvo galima protingai numatyti;</w:t>
      </w:r>
    </w:p>
    <w:p w14:paraId="022F7C7F" w14:textId="77777777" w:rsidR="00872B34" w:rsidRPr="002D3162" w:rsidRDefault="00872B34" w:rsidP="00872B34">
      <w:pPr>
        <w:pStyle w:val="Pagrindinistekstas1"/>
        <w:numPr>
          <w:ilvl w:val="2"/>
          <w:numId w:val="29"/>
        </w:numPr>
        <w:tabs>
          <w:tab w:val="left" w:pos="1418"/>
        </w:tabs>
        <w:ind w:left="993" w:hanging="709"/>
        <w:rPr>
          <w:rFonts w:asciiTheme="minorBidi" w:hAnsiTheme="minorBidi" w:cstheme="minorBidi"/>
          <w:sz w:val="22"/>
          <w:szCs w:val="22"/>
          <w:lang w:val="lt-LT"/>
        </w:rPr>
      </w:pPr>
      <w:r w:rsidRPr="002D3162">
        <w:rPr>
          <w:rFonts w:asciiTheme="minorBidi" w:hAnsiTheme="minorBidi" w:cstheme="minorBidi"/>
          <w:sz w:val="22"/>
          <w:szCs w:val="22"/>
          <w:lang w:val="lt-LT"/>
        </w:rPr>
        <w:t>dėl susidariusių aplinkybių Sutarties objektyviai negalima vykdyti;</w:t>
      </w:r>
    </w:p>
    <w:p w14:paraId="72C7D240" w14:textId="77777777" w:rsidR="00872B34" w:rsidRPr="002D3162" w:rsidRDefault="00872B34" w:rsidP="00872B34">
      <w:pPr>
        <w:pStyle w:val="Pagrindinistekstas1"/>
        <w:numPr>
          <w:ilvl w:val="2"/>
          <w:numId w:val="29"/>
        </w:numPr>
        <w:tabs>
          <w:tab w:val="left" w:pos="1418"/>
        </w:tabs>
        <w:ind w:left="993" w:hanging="709"/>
        <w:rPr>
          <w:rFonts w:asciiTheme="minorBidi" w:hAnsiTheme="minorBidi" w:cstheme="minorBidi"/>
          <w:sz w:val="22"/>
          <w:szCs w:val="22"/>
          <w:lang w:val="lt-LT"/>
        </w:rPr>
      </w:pPr>
      <w:r w:rsidRPr="002D3162">
        <w:rPr>
          <w:rFonts w:asciiTheme="minorBidi" w:hAnsiTheme="minorBidi" w:cstheme="minorBidi"/>
          <w:sz w:val="22"/>
          <w:szCs w:val="22"/>
          <w:lang w:val="lt-LT"/>
        </w:rPr>
        <w:t>Šalis, neįvykdžiusi Sutarties, tų aplinkybių negalėjo kontroliuoti ar negalėjo užkirst joms kelio;</w:t>
      </w:r>
    </w:p>
    <w:p w14:paraId="76D9D158" w14:textId="77777777" w:rsidR="00872B34" w:rsidRPr="002D3162" w:rsidRDefault="00872B34" w:rsidP="00872B34">
      <w:pPr>
        <w:pStyle w:val="Pagrindinistekstas1"/>
        <w:numPr>
          <w:ilvl w:val="2"/>
          <w:numId w:val="29"/>
        </w:numPr>
        <w:tabs>
          <w:tab w:val="left" w:pos="993"/>
        </w:tabs>
        <w:ind w:left="1560" w:hanging="1276"/>
        <w:rPr>
          <w:rFonts w:asciiTheme="minorBidi" w:hAnsiTheme="minorBidi" w:cstheme="minorBidi"/>
          <w:sz w:val="22"/>
          <w:szCs w:val="22"/>
          <w:lang w:val="lt-LT"/>
        </w:rPr>
      </w:pPr>
      <w:r w:rsidRPr="002D3162">
        <w:rPr>
          <w:rFonts w:asciiTheme="minorBidi" w:hAnsiTheme="minorBidi" w:cstheme="minorBidi"/>
          <w:sz w:val="22"/>
          <w:szCs w:val="22"/>
          <w:lang w:val="lt-LT"/>
        </w:rPr>
        <w:t>Šalis nebuvo prisiėmusi tų aplinkybių ar jų padarinių atsiradimo rizikos.</w:t>
      </w:r>
    </w:p>
    <w:p w14:paraId="1D4103B3" w14:textId="77777777" w:rsidR="00872B34" w:rsidRPr="002D3162" w:rsidRDefault="00872B34" w:rsidP="00872B34">
      <w:pPr>
        <w:pStyle w:val="normal-p"/>
        <w:numPr>
          <w:ilvl w:val="1"/>
          <w:numId w:val="29"/>
        </w:numPr>
        <w:shd w:val="clear" w:color="auto" w:fill="FFFFFF"/>
        <w:tabs>
          <w:tab w:val="left" w:pos="851"/>
          <w:tab w:val="left" w:pos="1418"/>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62379EB3" w14:textId="77777777" w:rsidR="00872B34" w:rsidRPr="002D3162" w:rsidRDefault="00872B34" w:rsidP="00872B34">
      <w:pPr>
        <w:pStyle w:val="Pagrindinistekstas1"/>
        <w:numPr>
          <w:ilvl w:val="2"/>
          <w:numId w:val="29"/>
        </w:numPr>
        <w:tabs>
          <w:tab w:val="left" w:pos="993"/>
        </w:tabs>
        <w:ind w:left="0" w:firstLine="284"/>
        <w:rPr>
          <w:rFonts w:asciiTheme="minorBidi" w:hAnsiTheme="minorBidi" w:cstheme="minorBidi"/>
          <w:sz w:val="22"/>
          <w:szCs w:val="22"/>
          <w:lang w:val="lt-LT"/>
        </w:rPr>
      </w:pPr>
      <w:r w:rsidRPr="002D3162">
        <w:rPr>
          <w:rFonts w:asciiTheme="minorBidi" w:hAnsiTheme="minorBidi" w:cstheme="minorBidi"/>
          <w:sz w:val="22"/>
          <w:szCs w:val="22"/>
          <w:lang w:val="lt-LT"/>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AD02D78" w14:textId="77777777" w:rsidR="00872B34" w:rsidRPr="002D3162" w:rsidRDefault="00872B34" w:rsidP="00872B34">
      <w:pPr>
        <w:pStyle w:val="Pagrindinistekstas1"/>
        <w:numPr>
          <w:ilvl w:val="2"/>
          <w:numId w:val="29"/>
        </w:numPr>
        <w:tabs>
          <w:tab w:val="left" w:pos="993"/>
        </w:tabs>
        <w:ind w:left="0" w:firstLine="284"/>
        <w:rPr>
          <w:rFonts w:asciiTheme="minorBidi" w:hAnsiTheme="minorBidi" w:cstheme="minorBidi"/>
          <w:sz w:val="22"/>
          <w:szCs w:val="22"/>
          <w:lang w:val="lt-LT"/>
        </w:rPr>
      </w:pPr>
      <w:r w:rsidRPr="002D3162">
        <w:rPr>
          <w:rFonts w:asciiTheme="minorBidi" w:hAnsiTheme="minorBidi" w:cstheme="minorBidi"/>
          <w:sz w:val="22"/>
          <w:szCs w:val="22"/>
          <w:lang w:val="lt-LT"/>
        </w:rPr>
        <w:t xml:space="preserve">preliminarų įsipareigojimų įvykdymo terminą, </w:t>
      </w:r>
      <w:bookmarkStart w:id="49" w:name="_Hlk35550282"/>
      <w:r w:rsidRPr="002D3162">
        <w:rPr>
          <w:rFonts w:asciiTheme="minorBidi" w:hAnsiTheme="minorBidi" w:cstheme="minorBidi"/>
          <w:sz w:val="22"/>
          <w:szCs w:val="22"/>
          <w:lang w:val="lt-LT"/>
        </w:rPr>
        <w:t>jei aplinkybės, dėl kurių neįmanoma įvykdyti Sutartį, yra laikinos</w:t>
      </w:r>
      <w:bookmarkEnd w:id="49"/>
      <w:r w:rsidRPr="002D3162">
        <w:rPr>
          <w:rFonts w:asciiTheme="minorBidi" w:hAnsiTheme="minorBidi" w:cstheme="minorBidi"/>
          <w:sz w:val="22"/>
          <w:szCs w:val="22"/>
          <w:lang w:val="lt-LT"/>
        </w:rPr>
        <w:t>.</w:t>
      </w:r>
    </w:p>
    <w:p w14:paraId="6F6D1268" w14:textId="77777777"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46681A5D" w14:textId="77777777"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2C841EC" w14:textId="77777777"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795AFEE" w14:textId="77777777"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lastRenderedPageBreak/>
        <w:t>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facie įrodymu CPK 197 straipsnio prasme, nes faktų teisinis įvertinimas yra teismo prerogatyva ir jo nesaisto kitų asmenų pateiktas teisinis vertinimas ir kvalifikavimas.</w:t>
      </w:r>
    </w:p>
    <w:p w14:paraId="448B3C51" w14:textId="54B3E4B5" w:rsidR="00872B34" w:rsidRPr="002D3162" w:rsidRDefault="00872B3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Šios Sutarties nuostatos dėl nenugalimos jėgos aplinkybių taikymo, neatima iš kitos Šalies teisės nutraukti Sutartį arba sustabdyti jos įvykdymą, ir / arba reikalauti sumokėti netesybas</w:t>
      </w:r>
      <w:r w:rsidR="00440E7D" w:rsidRPr="002D3162">
        <w:rPr>
          <w:rFonts w:asciiTheme="minorBidi" w:hAnsiTheme="minorBidi" w:cstheme="minorBidi"/>
          <w:sz w:val="22"/>
          <w:szCs w:val="22"/>
          <w:lang w:eastAsia="en-US"/>
        </w:rPr>
        <w:t>, nuostolius</w:t>
      </w:r>
      <w:r w:rsidRPr="002D3162">
        <w:rPr>
          <w:rFonts w:asciiTheme="minorBidi" w:hAnsiTheme="minorBidi" w:cstheme="minorBidi"/>
          <w:sz w:val="22"/>
          <w:szCs w:val="22"/>
          <w:lang w:eastAsia="en-US"/>
        </w:rPr>
        <w:t>.</w:t>
      </w:r>
    </w:p>
    <w:p w14:paraId="2C95B6D5" w14:textId="6D383798" w:rsidR="00872B34" w:rsidRPr="002D3162" w:rsidRDefault="00E451E4" w:rsidP="00872B34">
      <w:pPr>
        <w:pStyle w:val="normal-p"/>
        <w:numPr>
          <w:ilvl w:val="1"/>
          <w:numId w:val="29"/>
        </w:numPr>
        <w:shd w:val="clear" w:color="auto" w:fill="FFFFFF"/>
        <w:tabs>
          <w:tab w:val="left" w:pos="851"/>
        </w:tabs>
        <w:spacing w:before="0" w:after="0"/>
        <w:ind w:left="0" w:firstLine="284"/>
        <w:jc w:val="both"/>
        <w:rPr>
          <w:rFonts w:asciiTheme="minorBidi" w:hAnsiTheme="minorBidi" w:cstheme="minorBidi"/>
          <w:sz w:val="22"/>
          <w:szCs w:val="22"/>
          <w:lang w:eastAsia="en-US"/>
        </w:rPr>
      </w:pPr>
      <w:ins w:id="50" w:author="Rūta Pugžlienė" w:date="2021-10-05T11:51:00Z">
        <w:r w:rsidRPr="00E451E4">
          <w:rPr>
            <w:rFonts w:asciiTheme="minorBidi" w:hAnsiTheme="minorBidi" w:cstheme="minorBidi"/>
            <w:sz w:val="22"/>
            <w:szCs w:val="22"/>
            <w:lang w:eastAsia="en-US"/>
          </w:rPr>
          <w:t>11.9.</w:t>
        </w:r>
        <w:r w:rsidRPr="00E451E4">
          <w:rPr>
            <w:rFonts w:asciiTheme="minorBidi" w:hAnsiTheme="minorBidi" w:cstheme="minorBidi"/>
            <w:sz w:val="22"/>
            <w:szCs w:val="22"/>
            <w:lang w:eastAsia="en-US"/>
          </w:rPr>
          <w:tab/>
          <w:t>Šaliai per numatytą terminą nepranešus kitai Šaliai apie nenugalimos jėgos aplinkybės atsiradimą bei jos įtaką Sutarties vykdymui, privalo atlyginti visus tiesioginius  nuostolius, atsiradusius dėl Sutarties nevykdymo / netinkamo vykdymo</w:t>
        </w:r>
        <w:r>
          <w:rPr>
            <w:rFonts w:asciiTheme="minorBidi" w:hAnsiTheme="minorBidi" w:cstheme="minorBidi"/>
            <w:sz w:val="22"/>
            <w:szCs w:val="22"/>
            <w:lang w:eastAsia="en-US"/>
          </w:rPr>
          <w:t>.</w:t>
        </w:r>
      </w:ins>
      <w:del w:id="51" w:author="Rūta Pugžlienė" w:date="2021-10-05T11:51:00Z">
        <w:r w:rsidR="00872B34" w:rsidRPr="002D3162" w:rsidDel="00E451E4">
          <w:rPr>
            <w:rFonts w:asciiTheme="minorBidi" w:hAnsiTheme="minorBidi" w:cstheme="minorBidi"/>
            <w:sz w:val="22"/>
            <w:szCs w:val="22"/>
            <w:lang w:eastAsia="en-US"/>
          </w:rPr>
          <w:delText>Šaliai per numatytą terminą nepranešus kitai Šaliai apie nenugalimos jėgos aplinkybės atsiradimą bei jos įtaką Sutarties vykdymui, privalo atlyginti visus tiesioginius ir netiesioginius nuostolius, atsiradusius dėl Sutarties nevykdymo / netinkamo vykdymo</w:delText>
        </w:r>
      </w:del>
      <w:r w:rsidR="00872B34" w:rsidRPr="002D3162">
        <w:rPr>
          <w:rFonts w:asciiTheme="minorBidi" w:hAnsiTheme="minorBidi" w:cstheme="minorBidi"/>
          <w:sz w:val="22"/>
          <w:szCs w:val="22"/>
          <w:lang w:eastAsia="en-US"/>
        </w:rPr>
        <w:t>.</w:t>
      </w:r>
    </w:p>
    <w:p w14:paraId="0693E731" w14:textId="77777777" w:rsidR="00872B34" w:rsidRPr="002D3162" w:rsidRDefault="00872B34" w:rsidP="00872B34">
      <w:pPr>
        <w:pStyle w:val="normal-p"/>
        <w:shd w:val="clear" w:color="auto" w:fill="FFFFFF"/>
        <w:spacing w:before="0" w:after="0"/>
        <w:jc w:val="both"/>
        <w:rPr>
          <w:rFonts w:asciiTheme="minorBidi" w:hAnsiTheme="minorBidi" w:cstheme="minorBidi"/>
          <w:sz w:val="22"/>
          <w:szCs w:val="22"/>
        </w:rPr>
      </w:pPr>
    </w:p>
    <w:p w14:paraId="73190629" w14:textId="77777777" w:rsidR="00872B34" w:rsidRPr="002D3162" w:rsidRDefault="00872B34" w:rsidP="00872B34">
      <w:pPr>
        <w:pStyle w:val="normal-p"/>
        <w:shd w:val="clear" w:color="auto" w:fill="FFFFFF"/>
        <w:spacing w:before="0" w:after="0"/>
        <w:jc w:val="both"/>
        <w:rPr>
          <w:rFonts w:asciiTheme="minorBidi" w:hAnsiTheme="minorBidi" w:cstheme="minorBidi"/>
          <w:sz w:val="22"/>
          <w:szCs w:val="22"/>
        </w:rPr>
      </w:pPr>
      <w:r w:rsidRPr="002D3162">
        <w:rPr>
          <w:rStyle w:val="Numatytasispastraiposriftas1"/>
          <w:rFonts w:asciiTheme="minorBidi" w:hAnsiTheme="minorBidi" w:cstheme="minorBidi"/>
          <w:b/>
          <w:bCs/>
          <w:sz w:val="22"/>
          <w:szCs w:val="22"/>
        </w:rPr>
        <w:t>Dėl valstybės veiksmų kaip civilinės atsakomybės netaikymo ar dalinio atleidimo nuo jos visiško ar dalinio pagrindo COVID-19 atveju:</w:t>
      </w:r>
    </w:p>
    <w:p w14:paraId="220E380D" w14:textId="77777777" w:rsidR="00872B34" w:rsidRPr="002D3162" w:rsidRDefault="00872B34" w:rsidP="00872B34">
      <w:pPr>
        <w:pStyle w:val="normal-p"/>
        <w:shd w:val="clear" w:color="auto" w:fill="FFFFFF"/>
        <w:spacing w:before="0" w:after="0"/>
        <w:jc w:val="both"/>
        <w:rPr>
          <w:rFonts w:asciiTheme="minorBidi" w:hAnsiTheme="minorBidi" w:cstheme="minorBidi"/>
          <w:sz w:val="22"/>
          <w:szCs w:val="22"/>
        </w:rPr>
      </w:pPr>
    </w:p>
    <w:p w14:paraId="16890698" w14:textId="77777777" w:rsidR="00872B34" w:rsidRPr="002D3162" w:rsidRDefault="00872B34" w:rsidP="00872B34">
      <w:pPr>
        <w:pStyle w:val="Sraopastraipa1"/>
        <w:numPr>
          <w:ilvl w:val="1"/>
          <w:numId w:val="29"/>
        </w:numPr>
        <w:tabs>
          <w:tab w:val="left" w:pos="993"/>
        </w:tabs>
        <w:ind w:left="0" w:firstLine="284"/>
        <w:jc w:val="both"/>
        <w:rPr>
          <w:rFonts w:asciiTheme="minorBidi" w:eastAsia="Times New Roman" w:hAnsiTheme="minorBidi" w:cstheme="minorBidi"/>
        </w:rPr>
      </w:pPr>
      <w:r w:rsidRPr="002D3162">
        <w:rPr>
          <w:rFonts w:asciiTheme="minorBidi" w:eastAsia="Times New Roman" w:hAnsiTheme="minorBidi" w:cstheme="minorBidi"/>
        </w:rPr>
        <w:t>Sutarties galiojimo laikotarpiu Šalis gali būti visiškai ar iš dalies atleidžiama nuo atsakomybės dėl Sutarties neįvykdymo, sąlygoto privalomų ir nenumatytų valstybės institucijų veiksmų (aktų), kilusių dėl koronaviruso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21CEADB8" w14:textId="77777777" w:rsidR="00872B34" w:rsidRPr="002D3162" w:rsidRDefault="00872B34" w:rsidP="00872B34">
      <w:pPr>
        <w:pStyle w:val="Sraopastraipa1"/>
        <w:numPr>
          <w:ilvl w:val="2"/>
          <w:numId w:val="29"/>
        </w:numPr>
        <w:tabs>
          <w:tab w:val="left" w:pos="1134"/>
        </w:tabs>
        <w:ind w:left="0" w:firstLine="284"/>
        <w:jc w:val="both"/>
        <w:rPr>
          <w:rFonts w:asciiTheme="minorBidi" w:eastAsia="Times New Roman" w:hAnsiTheme="minorBidi" w:cstheme="minorBidi"/>
        </w:rPr>
      </w:pPr>
      <w:r w:rsidRPr="002D3162">
        <w:rPr>
          <w:rFonts w:asciiTheme="minorBidi" w:eastAsia="Times New Roman" w:hAnsiTheme="minorBidi" w:cstheme="minorBidi"/>
        </w:rPr>
        <w:t>šie veiksmai (aktai) turi būti nenumatyti ir privalomi Šaliai – Šalis negalėjo jų numatyti iš anksto (Sutarties sudarymo metu);</w:t>
      </w:r>
    </w:p>
    <w:p w14:paraId="10EB1DAD" w14:textId="77777777" w:rsidR="00872B34" w:rsidRPr="002D3162" w:rsidRDefault="00872B34" w:rsidP="00872B34">
      <w:pPr>
        <w:pStyle w:val="Sraopastraipa1"/>
        <w:numPr>
          <w:ilvl w:val="2"/>
          <w:numId w:val="29"/>
        </w:numPr>
        <w:tabs>
          <w:tab w:val="left" w:pos="1134"/>
        </w:tabs>
        <w:ind w:left="1560" w:hanging="1276"/>
        <w:jc w:val="both"/>
        <w:rPr>
          <w:rFonts w:asciiTheme="minorBidi" w:eastAsia="Times New Roman" w:hAnsiTheme="minorBidi" w:cstheme="minorBidi"/>
        </w:rPr>
      </w:pPr>
      <w:r w:rsidRPr="002D3162">
        <w:rPr>
          <w:rFonts w:asciiTheme="minorBidi" w:eastAsia="Times New Roman" w:hAnsiTheme="minorBidi" w:cstheme="minorBidi"/>
        </w:rPr>
        <w:t>veiksmai (aktai) turi būti tokie, dėl kurių įvykdyti prievolę neįmanoma;</w:t>
      </w:r>
    </w:p>
    <w:p w14:paraId="26DE214F" w14:textId="77777777" w:rsidR="00872B34" w:rsidRPr="002D3162" w:rsidRDefault="00872B34" w:rsidP="00872B34">
      <w:pPr>
        <w:pStyle w:val="Sraopastraipa1"/>
        <w:numPr>
          <w:ilvl w:val="2"/>
          <w:numId w:val="29"/>
        </w:numPr>
        <w:tabs>
          <w:tab w:val="left" w:pos="1134"/>
        </w:tabs>
        <w:ind w:left="1560" w:hanging="1276"/>
        <w:jc w:val="both"/>
        <w:rPr>
          <w:rFonts w:asciiTheme="minorBidi" w:eastAsia="Times New Roman" w:hAnsiTheme="minorBidi" w:cstheme="minorBidi"/>
        </w:rPr>
      </w:pPr>
      <w:r w:rsidRPr="002D3162">
        <w:rPr>
          <w:rFonts w:asciiTheme="minorBidi" w:eastAsia="Times New Roman" w:hAnsiTheme="minorBidi" w:cstheme="minorBidi"/>
        </w:rPr>
        <w:t>Šalis neturėjo teisės veiksmų (aktų) ginčyti teismo ar administracine tvarka.</w:t>
      </w:r>
    </w:p>
    <w:p w14:paraId="32B094AA" w14:textId="77777777" w:rsidR="00872B34" w:rsidRPr="002D3162" w:rsidRDefault="00872B34" w:rsidP="00872B34">
      <w:pPr>
        <w:pStyle w:val="Sraopastraipa1"/>
        <w:numPr>
          <w:ilvl w:val="1"/>
          <w:numId w:val="29"/>
        </w:numPr>
        <w:tabs>
          <w:tab w:val="left" w:pos="1134"/>
        </w:tabs>
        <w:ind w:left="0" w:firstLine="426"/>
        <w:jc w:val="both"/>
        <w:rPr>
          <w:rFonts w:asciiTheme="minorBidi" w:eastAsia="Times New Roman" w:hAnsiTheme="minorBidi" w:cstheme="minorBidi"/>
        </w:rPr>
      </w:pPr>
      <w:r w:rsidRPr="002D3162">
        <w:rPr>
          <w:rFonts w:asciiTheme="minorBidi" w:eastAsia="Times New Roman" w:hAnsiTheme="minorBidi" w:cstheme="minorBidi"/>
        </w:rPr>
        <w:t>Šalis, prašanti ją visiškai ar dalinai atleisti nuo atsakomybės dėl Sutarties neįvykdymo, sąlygoto privalomų ir nenumatytų valstybės institucijų veiksmų (aktų), kilusių dėl koronaviruso (COVID-19) ar jo atmainų, privalo raštu pranešti kitai Šaliai nedelsiant, bet ne vėliau kaip per 5 (penkias) kalendorines dienas nuo tokių veiksmų, trukdančių tinkamai vykdyti Sutartį, atsiradimo ar paaiškėjimo momento, pateikdama:</w:t>
      </w:r>
    </w:p>
    <w:p w14:paraId="3B4403BE" w14:textId="77777777" w:rsidR="00872B34" w:rsidRPr="002D3162" w:rsidRDefault="00872B34" w:rsidP="00872B34">
      <w:pPr>
        <w:pStyle w:val="Pagrindinistekstas1"/>
        <w:numPr>
          <w:ilvl w:val="2"/>
          <w:numId w:val="29"/>
        </w:numPr>
        <w:tabs>
          <w:tab w:val="left" w:pos="1276"/>
        </w:tabs>
        <w:ind w:left="0" w:firstLine="426"/>
        <w:rPr>
          <w:rFonts w:asciiTheme="minorBidi" w:hAnsiTheme="minorBidi" w:cstheme="minorBidi"/>
          <w:sz w:val="22"/>
          <w:szCs w:val="22"/>
          <w:lang w:val="lt-LT"/>
        </w:rPr>
      </w:pPr>
      <w:r w:rsidRPr="002D3162">
        <w:rPr>
          <w:rFonts w:asciiTheme="minorBidi" w:hAnsiTheme="minorBidi" w:cstheme="minorBidi"/>
          <w:sz w:val="22"/>
          <w:szCs w:val="22"/>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B505C87" w14:textId="77777777" w:rsidR="00872B34" w:rsidRPr="002D3162" w:rsidRDefault="00872B34" w:rsidP="00872B34">
      <w:pPr>
        <w:pStyle w:val="Pagrindinistekstas1"/>
        <w:numPr>
          <w:ilvl w:val="2"/>
          <w:numId w:val="29"/>
        </w:numPr>
        <w:tabs>
          <w:tab w:val="left" w:pos="1276"/>
        </w:tabs>
        <w:ind w:left="0" w:firstLine="426"/>
        <w:rPr>
          <w:rFonts w:asciiTheme="minorBidi" w:hAnsiTheme="minorBidi" w:cstheme="minorBidi"/>
          <w:sz w:val="22"/>
          <w:szCs w:val="22"/>
          <w:lang w:val="lt-LT"/>
        </w:rPr>
      </w:pPr>
      <w:r w:rsidRPr="002D3162">
        <w:rPr>
          <w:rFonts w:asciiTheme="minorBidi" w:hAnsiTheme="minorBidi" w:cstheme="minorBidi"/>
          <w:sz w:val="22"/>
          <w:szCs w:val="22"/>
          <w:lang w:val="lt-LT"/>
        </w:rPr>
        <w:t>preliminarų įsipareigojimų įvykdymo terminą, jei valstybės veiksmai (aktai), dėl kurių neįmanoma įvykdyti Sutartį, yra laikini.</w:t>
      </w:r>
    </w:p>
    <w:p w14:paraId="14FA6BFB" w14:textId="77777777" w:rsidR="00872B34" w:rsidRPr="002D3162"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Šaliai negalint vykdyti sutartinių įsipareigojimų dėl privalomų ir nenumatytų valstybės institucijų veiksmų (aktų), kilusių dėl koronaviruso (COVID-19) ar jo atmainų ilgiau kaip 3 (tris) mėnesius, bet kuri iš Šalių turi teisę vienašališkai nutraukti šią Sutartį, apie tai raštu įspėjusi kitą šalį prieš 5 (penkias) kalendorines dienas.</w:t>
      </w:r>
    </w:p>
    <w:p w14:paraId="660D33DA" w14:textId="77777777" w:rsidR="00872B34" w:rsidRPr="002D3162"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w:t>
      </w:r>
      <w:r w:rsidRPr="002D3162">
        <w:rPr>
          <w:rFonts w:asciiTheme="minorBidi" w:hAnsiTheme="minorBidi" w:cstheme="minorBidi"/>
          <w:sz w:val="22"/>
          <w:szCs w:val="22"/>
        </w:rPr>
        <w:lastRenderedPageBreak/>
        <w:t xml:space="preserve">atsakomybės (padarinių) dėl Sutarties nevykdymo / netinkamo, išnykus bent vienai aukščiau nurodytai sąlygai, privalo raštu nedelsiant informuoti kitą Šalį.  </w:t>
      </w:r>
    </w:p>
    <w:p w14:paraId="238B30D4" w14:textId="5EB3C9FF" w:rsidR="00872B34" w:rsidRPr="002D3162"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lang w:eastAsia="en-US"/>
        </w:rPr>
      </w:pPr>
      <w:r w:rsidRPr="002D3162">
        <w:rPr>
          <w:rFonts w:asciiTheme="minorBidi" w:hAnsiTheme="minorBidi" w:cstheme="minorBidi"/>
          <w:sz w:val="22"/>
          <w:szCs w:val="22"/>
          <w:lang w:eastAsia="en-US"/>
        </w:rPr>
        <w:t xml:space="preserve"> Šios nuostatos, susijusios su valstybės veiksmų (aktų) taikymu, neatima iš kitos Šalies teisės nutraukti Sutartį arba sustabdyti jos įvykdymą, ir / arba reikalauti sumokėti netesybas</w:t>
      </w:r>
      <w:r w:rsidR="00440E7D" w:rsidRPr="002D3162">
        <w:rPr>
          <w:rFonts w:asciiTheme="minorBidi" w:hAnsiTheme="minorBidi" w:cstheme="minorBidi"/>
          <w:sz w:val="22"/>
          <w:szCs w:val="22"/>
          <w:lang w:eastAsia="en-US"/>
        </w:rPr>
        <w:t>, nuostolius</w:t>
      </w:r>
      <w:r w:rsidRPr="002D3162">
        <w:rPr>
          <w:rFonts w:asciiTheme="minorBidi" w:hAnsiTheme="minorBidi" w:cstheme="minorBidi"/>
          <w:sz w:val="22"/>
          <w:szCs w:val="22"/>
          <w:lang w:eastAsia="en-US"/>
        </w:rPr>
        <w:t>.</w:t>
      </w:r>
    </w:p>
    <w:p w14:paraId="2DDCE772" w14:textId="77777777" w:rsidR="00872B34" w:rsidRPr="002D3162"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Theme="minorBidi" w:hAnsiTheme="minorBidi" w:cstheme="minorBidi"/>
          <w:sz w:val="22"/>
          <w:szCs w:val="22"/>
        </w:rPr>
      </w:pPr>
      <w:r w:rsidRPr="002D3162">
        <w:rPr>
          <w:rFonts w:asciiTheme="minorBidi" w:hAnsiTheme="minorBidi" w:cstheme="minorBidi"/>
          <w:sz w:val="22"/>
          <w:szCs w:val="22"/>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4EB1F252" w14:textId="77777777" w:rsidR="00BD0ED9" w:rsidRPr="002D3162" w:rsidRDefault="00BD0ED9" w:rsidP="00163446">
      <w:pPr>
        <w:pStyle w:val="Statja"/>
        <w:spacing w:before="0"/>
        <w:ind w:firstLine="360"/>
        <w:jc w:val="center"/>
        <w:rPr>
          <w:rFonts w:asciiTheme="minorBidi" w:hAnsiTheme="minorBidi" w:cstheme="minorBidi"/>
          <w:sz w:val="22"/>
          <w:szCs w:val="22"/>
          <w:lang w:val="lt-LT"/>
        </w:rPr>
      </w:pPr>
    </w:p>
    <w:p w14:paraId="2A301D5F"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12. KONFIDENCIALUMO ĮSIPAREIGOJIMAI</w:t>
      </w:r>
    </w:p>
    <w:p w14:paraId="12E39D42" w14:textId="4E16DE2A" w:rsidR="00AD3F30"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w:t>
      </w:r>
      <w:r w:rsidR="00AD3F30" w:rsidRPr="002D3162">
        <w:rPr>
          <w:rFonts w:asciiTheme="minorBidi" w:hAnsiTheme="minorBidi" w:cstheme="minorBidi"/>
          <w:sz w:val="22"/>
          <w:szCs w:val="22"/>
          <w:lang w:val="lt-LT"/>
        </w:rPr>
        <w:t xml:space="preserve">Už informacijos pagal šią Sutartį paskleidimą, kalta </w:t>
      </w:r>
      <w:r w:rsidR="00F3132E" w:rsidRPr="002D3162">
        <w:rPr>
          <w:rFonts w:asciiTheme="minorBidi" w:hAnsiTheme="minorBidi" w:cstheme="minorBidi"/>
          <w:sz w:val="22"/>
          <w:szCs w:val="22"/>
          <w:lang w:val="lt-LT"/>
        </w:rPr>
        <w:t>Š</w:t>
      </w:r>
      <w:r w:rsidR="00AD3F30" w:rsidRPr="002D3162">
        <w:rPr>
          <w:rFonts w:asciiTheme="minorBidi" w:hAnsiTheme="minorBidi" w:cstheme="minorBidi"/>
          <w:sz w:val="22"/>
          <w:szCs w:val="22"/>
          <w:lang w:val="lt-LT"/>
        </w:rPr>
        <w:t>alis, privalo atlyginti dėl to atsiradusius nuostolius.</w:t>
      </w:r>
    </w:p>
    <w:p w14:paraId="4114A07D" w14:textId="1AC24240" w:rsidR="008D1FA6" w:rsidRPr="002D3162" w:rsidRDefault="00AD3F30"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2</w:t>
      </w:r>
      <w:r w:rsidRPr="002D3162">
        <w:rPr>
          <w:rFonts w:asciiTheme="minorBidi" w:hAnsiTheme="minorBidi" w:cstheme="minorBidi"/>
          <w:sz w:val="22"/>
          <w:szCs w:val="22"/>
          <w:lang w:val="lt-LT"/>
        </w:rPr>
        <w:t xml:space="preserve">.2. </w:t>
      </w:r>
      <w:r w:rsidR="008D1FA6" w:rsidRPr="002D3162">
        <w:rPr>
          <w:rFonts w:asciiTheme="minorBidi" w:hAnsiTheme="minorBidi" w:cstheme="minorBidi"/>
          <w:sz w:val="22"/>
          <w:szCs w:val="22"/>
          <w:lang w:val="lt-LT"/>
        </w:rPr>
        <w:t xml:space="preserve">Šio įsipareigojimo pažeidimu nebus laikomas viešas informacijos apie </w:t>
      </w:r>
      <w:r w:rsidR="00614C12" w:rsidRPr="002D3162">
        <w:rPr>
          <w:rFonts w:asciiTheme="minorBidi" w:hAnsiTheme="minorBidi" w:cstheme="minorBidi"/>
          <w:sz w:val="22"/>
          <w:szCs w:val="22"/>
          <w:lang w:val="lt-LT"/>
        </w:rPr>
        <w:t xml:space="preserve">Užsakovą </w:t>
      </w:r>
      <w:r w:rsidR="008D1FA6" w:rsidRPr="002D3162">
        <w:rPr>
          <w:rFonts w:asciiTheme="minorBidi" w:hAnsiTheme="minorBidi" w:cstheme="minorBidi"/>
          <w:sz w:val="22"/>
          <w:szCs w:val="22"/>
          <w:lang w:val="lt-LT"/>
        </w:rPr>
        <w:t xml:space="preserve">atskleidimas, jei </w:t>
      </w:r>
      <w:r w:rsidR="00614C12" w:rsidRPr="002D3162">
        <w:rPr>
          <w:rFonts w:asciiTheme="minorBidi" w:hAnsiTheme="minorBidi" w:cstheme="minorBidi"/>
          <w:sz w:val="22"/>
          <w:szCs w:val="22"/>
          <w:lang w:val="lt-LT"/>
        </w:rPr>
        <w:t xml:space="preserve">Užsakovas </w:t>
      </w:r>
      <w:r w:rsidR="008D1FA6" w:rsidRPr="002D3162">
        <w:rPr>
          <w:rFonts w:asciiTheme="minorBidi" w:hAnsiTheme="minorBidi" w:cstheme="minorBidi"/>
          <w:sz w:val="22"/>
          <w:szCs w:val="22"/>
          <w:lang w:val="lt-LT"/>
        </w:rPr>
        <w:t xml:space="preserve">pažeidžia mokėjimo terminus, ir informacijos apie </w:t>
      </w:r>
      <w:r w:rsidR="00614C12" w:rsidRPr="002D3162">
        <w:rPr>
          <w:rFonts w:asciiTheme="minorBidi" w:hAnsiTheme="minorBidi" w:cstheme="minorBidi"/>
          <w:sz w:val="22"/>
          <w:szCs w:val="22"/>
          <w:lang w:val="lt-LT"/>
        </w:rPr>
        <w:t>Paslaugų teikėją</w:t>
      </w:r>
      <w:r w:rsidR="00250120" w:rsidRPr="002D3162">
        <w:rPr>
          <w:rFonts w:asciiTheme="minorBidi" w:hAnsiTheme="minorBidi" w:cstheme="minorBidi"/>
          <w:sz w:val="22"/>
          <w:szCs w:val="22"/>
          <w:lang w:val="lt-LT"/>
        </w:rPr>
        <w:t xml:space="preserve"> </w:t>
      </w:r>
      <w:r w:rsidR="008D1FA6" w:rsidRPr="002D3162">
        <w:rPr>
          <w:rFonts w:asciiTheme="minorBidi" w:hAnsiTheme="minorBidi" w:cstheme="minorBidi"/>
          <w:sz w:val="22"/>
          <w:szCs w:val="22"/>
          <w:lang w:val="lt-LT"/>
        </w:rPr>
        <w:t xml:space="preserve">atskleidimas, jei </w:t>
      </w:r>
      <w:r w:rsidR="00614C12" w:rsidRPr="002D3162">
        <w:rPr>
          <w:rFonts w:asciiTheme="minorBidi" w:hAnsiTheme="minorBidi" w:cstheme="minorBidi"/>
          <w:sz w:val="22"/>
          <w:szCs w:val="22"/>
          <w:lang w:val="lt-LT"/>
        </w:rPr>
        <w:t>Paslaugų teikėjas</w:t>
      </w:r>
      <w:r w:rsidR="008D1FA6" w:rsidRPr="002D3162">
        <w:rPr>
          <w:rFonts w:asciiTheme="minorBidi" w:hAnsiTheme="minorBidi" w:cstheme="minorBidi"/>
          <w:sz w:val="22"/>
          <w:szCs w:val="22"/>
          <w:lang w:val="lt-LT"/>
        </w:rPr>
        <w:t xml:space="preserve"> pažeidžia </w:t>
      </w:r>
      <w:r w:rsidR="00614C12" w:rsidRPr="002D3162">
        <w:rPr>
          <w:rFonts w:asciiTheme="minorBidi" w:hAnsiTheme="minorBidi" w:cstheme="minorBidi"/>
          <w:sz w:val="22"/>
          <w:szCs w:val="22"/>
          <w:lang w:val="lt-LT"/>
        </w:rPr>
        <w:t xml:space="preserve">Paslaugų </w:t>
      </w:r>
      <w:r w:rsidR="008D1FA6" w:rsidRPr="002D3162">
        <w:rPr>
          <w:rFonts w:asciiTheme="minorBidi" w:hAnsiTheme="minorBidi" w:cstheme="minorBidi"/>
          <w:sz w:val="22"/>
          <w:szCs w:val="22"/>
          <w:lang w:val="lt-LT"/>
        </w:rPr>
        <w:t>te</w:t>
      </w:r>
      <w:r w:rsidR="00614C12" w:rsidRPr="002D3162">
        <w:rPr>
          <w:rFonts w:asciiTheme="minorBidi" w:hAnsiTheme="minorBidi" w:cstheme="minorBidi"/>
          <w:sz w:val="22"/>
          <w:szCs w:val="22"/>
          <w:lang w:val="lt-LT"/>
        </w:rPr>
        <w:t>i</w:t>
      </w:r>
      <w:r w:rsidR="008D1FA6" w:rsidRPr="002D3162">
        <w:rPr>
          <w:rFonts w:asciiTheme="minorBidi" w:hAnsiTheme="minorBidi" w:cstheme="minorBidi"/>
          <w:sz w:val="22"/>
          <w:szCs w:val="22"/>
          <w:lang w:val="lt-LT"/>
        </w:rPr>
        <w:t>kimo terminus.</w:t>
      </w:r>
    </w:p>
    <w:p w14:paraId="7719230F" w14:textId="77777777" w:rsidR="002411B0" w:rsidRPr="002D3162" w:rsidRDefault="002411B0" w:rsidP="00163446">
      <w:pPr>
        <w:pStyle w:val="BodyText30"/>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12.3. Konfidencialumo įsipareigojimai išlieka ir po Sutarties pasibaigimo.</w:t>
      </w:r>
    </w:p>
    <w:p w14:paraId="5B2B60EF" w14:textId="77777777" w:rsidR="00250120" w:rsidRPr="002D3162" w:rsidRDefault="00250120" w:rsidP="00163446">
      <w:pPr>
        <w:pStyle w:val="Statja"/>
        <w:spacing w:before="0"/>
        <w:ind w:firstLine="360"/>
        <w:jc w:val="center"/>
        <w:rPr>
          <w:rFonts w:asciiTheme="minorBidi" w:hAnsiTheme="minorBidi" w:cstheme="minorBidi"/>
          <w:sz w:val="22"/>
          <w:szCs w:val="22"/>
          <w:lang w:val="lt-LT"/>
        </w:rPr>
      </w:pPr>
    </w:p>
    <w:p w14:paraId="2A3295E7" w14:textId="45242019" w:rsidR="008D1FA6" w:rsidRPr="002D3162" w:rsidRDefault="00AC2B38" w:rsidP="000027F8">
      <w:pPr>
        <w:pStyle w:val="Statja"/>
        <w:tabs>
          <w:tab w:val="clear" w:pos="1304"/>
        </w:tabs>
        <w:spacing w:before="0"/>
        <w:ind w:left="0" w:firstLine="2977"/>
        <w:jc w:val="center"/>
        <w:rPr>
          <w:rFonts w:asciiTheme="minorBidi" w:hAnsiTheme="minorBidi" w:cstheme="minorBidi"/>
          <w:sz w:val="22"/>
          <w:szCs w:val="22"/>
          <w:lang w:val="lt-LT"/>
        </w:rPr>
      </w:pPr>
      <w:r w:rsidRPr="002D3162">
        <w:rPr>
          <w:rFonts w:asciiTheme="minorBidi" w:hAnsiTheme="minorBidi" w:cstheme="minorBidi"/>
          <w:sz w:val="22"/>
          <w:szCs w:val="22"/>
          <w:lang w:val="lt-LT"/>
        </w:rPr>
        <w:t>13. SUTARTIESGALIOJIMAS</w:t>
      </w:r>
    </w:p>
    <w:p w14:paraId="71AD9A07" w14:textId="77777777" w:rsidR="00825547" w:rsidRPr="002D3162" w:rsidRDefault="008D1FA6"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3</w:t>
      </w:r>
      <w:r w:rsidRPr="002D3162">
        <w:rPr>
          <w:rFonts w:asciiTheme="minorBidi" w:hAnsiTheme="minorBidi" w:cstheme="minorBidi"/>
          <w:sz w:val="22"/>
          <w:szCs w:val="22"/>
          <w:lang w:val="lt-LT"/>
        </w:rPr>
        <w:t xml:space="preserve">.1. Sutarties galiojimo terminas nustatytas Sutarties </w:t>
      </w:r>
      <w:r w:rsidR="00A65D0D" w:rsidRPr="002D3162">
        <w:rPr>
          <w:rFonts w:asciiTheme="minorBidi" w:hAnsiTheme="minorBidi" w:cstheme="minorBidi"/>
          <w:sz w:val="22"/>
          <w:szCs w:val="22"/>
          <w:lang w:val="lt-LT"/>
        </w:rPr>
        <w:t>S</w:t>
      </w:r>
      <w:r w:rsidRPr="002D3162">
        <w:rPr>
          <w:rFonts w:asciiTheme="minorBidi" w:hAnsiTheme="minorBidi" w:cstheme="minorBidi"/>
          <w:sz w:val="22"/>
          <w:szCs w:val="22"/>
          <w:lang w:val="lt-LT"/>
        </w:rPr>
        <w:t>pecialiosiose sąlygose.</w:t>
      </w:r>
      <w:r w:rsidR="00825547" w:rsidRPr="002D3162">
        <w:rPr>
          <w:rFonts w:asciiTheme="minorBidi" w:hAnsiTheme="minorBidi" w:cstheme="minorBidi"/>
          <w:sz w:val="22"/>
          <w:szCs w:val="22"/>
          <w:lang w:val="lt-LT"/>
        </w:rPr>
        <w:t xml:space="preserve"> </w:t>
      </w:r>
    </w:p>
    <w:p w14:paraId="2BFAF9F4" w14:textId="77777777" w:rsidR="008D1FA6"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3</w:t>
      </w:r>
      <w:r w:rsidR="00825547" w:rsidRPr="002D3162">
        <w:rPr>
          <w:rFonts w:asciiTheme="minorBidi" w:hAnsiTheme="minorBidi" w:cstheme="minorBidi"/>
          <w:sz w:val="22"/>
          <w:szCs w:val="22"/>
          <w:lang w:val="lt-LT"/>
        </w:rPr>
        <w:t>.</w:t>
      </w:r>
      <w:r w:rsidR="00FB1F43" w:rsidRPr="002D3162">
        <w:rPr>
          <w:rFonts w:asciiTheme="minorBidi" w:hAnsiTheme="minorBidi" w:cstheme="minorBidi"/>
          <w:sz w:val="22"/>
          <w:szCs w:val="22"/>
          <w:lang w:val="lt-LT"/>
        </w:rPr>
        <w:t>2</w:t>
      </w:r>
      <w:r w:rsidR="008D1FA6" w:rsidRPr="002D3162">
        <w:rPr>
          <w:rFonts w:asciiTheme="minorBidi" w:hAnsiTheme="minorBidi" w:cstheme="minorBidi"/>
          <w:sz w:val="22"/>
          <w:szCs w:val="22"/>
          <w:lang w:val="lt-LT"/>
        </w:rPr>
        <w:t>. Jei bet kuri šios Sutarties nuostata tampa ar pripažįstama visiškai ar iš dalies negaliojančia, tai neturi įtakos kitų Sutarties nuostatų galiojimui.</w:t>
      </w:r>
    </w:p>
    <w:p w14:paraId="5653BF69" w14:textId="77777777" w:rsidR="008D1FA6"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3</w:t>
      </w:r>
      <w:r w:rsidR="008D1FA6" w:rsidRPr="002D3162">
        <w:rPr>
          <w:rFonts w:asciiTheme="minorBidi" w:hAnsiTheme="minorBidi" w:cstheme="minorBidi"/>
          <w:sz w:val="22"/>
          <w:szCs w:val="22"/>
          <w:lang w:val="lt-LT"/>
        </w:rPr>
        <w:t>.</w:t>
      </w:r>
      <w:r w:rsidR="00FB1F43" w:rsidRPr="002D3162">
        <w:rPr>
          <w:rFonts w:asciiTheme="minorBidi" w:hAnsiTheme="minorBidi" w:cstheme="minorBidi"/>
          <w:sz w:val="22"/>
          <w:szCs w:val="22"/>
          <w:lang w:val="lt-LT"/>
        </w:rPr>
        <w:t>3</w:t>
      </w:r>
      <w:r w:rsidR="008D1FA6" w:rsidRPr="002D3162">
        <w:rPr>
          <w:rFonts w:asciiTheme="minorBidi" w:hAnsiTheme="minorBidi" w:cstheme="minorBidi"/>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5E2FAB4" w14:textId="1B6B989D" w:rsidR="00CD179B" w:rsidRPr="002D3162" w:rsidRDefault="00CD179B" w:rsidP="00163446">
      <w:pPr>
        <w:ind w:firstLine="360"/>
        <w:jc w:val="both"/>
        <w:rPr>
          <w:rFonts w:asciiTheme="minorBidi" w:hAnsiTheme="minorBidi" w:cstheme="minorBidi"/>
          <w:sz w:val="22"/>
          <w:szCs w:val="22"/>
          <w:lang w:val="lt-LT"/>
        </w:rPr>
      </w:pPr>
      <w:r w:rsidRPr="002D3162">
        <w:rPr>
          <w:rFonts w:asciiTheme="minorBidi" w:eastAsia="Calibri" w:hAnsiTheme="minorBidi" w:cstheme="minorBidi"/>
          <w:sz w:val="22"/>
          <w:szCs w:val="22"/>
          <w:lang w:val="lt-LT"/>
        </w:rPr>
        <w:t>13.</w:t>
      </w:r>
      <w:r w:rsidR="00071506" w:rsidRPr="002D3162">
        <w:rPr>
          <w:rFonts w:asciiTheme="minorBidi" w:eastAsia="Calibri" w:hAnsiTheme="minorBidi" w:cstheme="minorBidi"/>
          <w:sz w:val="22"/>
          <w:szCs w:val="22"/>
          <w:lang w:val="lt-LT"/>
        </w:rPr>
        <w:t>4</w:t>
      </w:r>
      <w:r w:rsidRPr="002D3162">
        <w:rPr>
          <w:rFonts w:asciiTheme="minorBidi" w:eastAsia="Calibri" w:hAnsiTheme="minorBidi" w:cstheme="minorBidi"/>
          <w:sz w:val="22"/>
          <w:szCs w:val="22"/>
          <w:lang w:val="lt-LT"/>
        </w:rPr>
        <w:t xml:space="preserve">. </w:t>
      </w:r>
      <w:r w:rsidRPr="002D3162">
        <w:rPr>
          <w:rFonts w:asciiTheme="minorBidi" w:hAnsiTheme="minorBidi" w:cstheme="minorBidi"/>
          <w:sz w:val="22"/>
          <w:szCs w:val="22"/>
          <w:lang w:val="lt-LT"/>
        </w:rPr>
        <w:t>Garantiniai įsipareigojimai galioja iki visiško jų įvykdymo</w:t>
      </w:r>
      <w:r w:rsidR="00F370FC" w:rsidRPr="002D3162">
        <w:rPr>
          <w:rFonts w:asciiTheme="minorBidi" w:hAnsiTheme="minorBidi" w:cstheme="minorBidi"/>
          <w:sz w:val="22"/>
          <w:szCs w:val="22"/>
          <w:lang w:val="lt-LT"/>
        </w:rPr>
        <w:t xml:space="preserve"> </w:t>
      </w:r>
      <w:r w:rsidR="00F370FC" w:rsidRPr="002D3162">
        <w:rPr>
          <w:rFonts w:asciiTheme="minorBidi" w:hAnsiTheme="minorBidi" w:cstheme="minorBidi"/>
          <w:i/>
          <w:sz w:val="22"/>
          <w:szCs w:val="22"/>
          <w:lang w:val="lt-LT"/>
        </w:rPr>
        <w:t>(jei taikoma)</w:t>
      </w:r>
      <w:r w:rsidR="00404D2F" w:rsidRPr="002D3162">
        <w:rPr>
          <w:rFonts w:asciiTheme="minorBidi" w:hAnsiTheme="minorBidi" w:cstheme="minorBidi"/>
          <w:sz w:val="22"/>
          <w:szCs w:val="22"/>
          <w:lang w:val="lt-LT"/>
        </w:rPr>
        <w:t>.</w:t>
      </w:r>
    </w:p>
    <w:p w14:paraId="4FB8CA3E" w14:textId="77777777" w:rsidR="00905C15" w:rsidRPr="002D3162" w:rsidRDefault="00905C15" w:rsidP="00163446">
      <w:pPr>
        <w:pStyle w:val="Statja"/>
        <w:spacing w:before="0"/>
        <w:ind w:firstLine="360"/>
        <w:jc w:val="center"/>
        <w:rPr>
          <w:rFonts w:asciiTheme="minorBidi" w:hAnsiTheme="minorBidi" w:cstheme="minorBidi"/>
          <w:sz w:val="22"/>
          <w:szCs w:val="22"/>
          <w:lang w:val="lt-LT"/>
        </w:rPr>
      </w:pPr>
    </w:p>
    <w:p w14:paraId="7F339A37" w14:textId="7777777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14. SUTARTIES PAKEITIMAI</w:t>
      </w:r>
    </w:p>
    <w:p w14:paraId="79B02D2F" w14:textId="4EC7F1FF" w:rsidR="00746764" w:rsidRPr="002D3162" w:rsidRDefault="008D1FA6" w:rsidP="00163446">
      <w:pPr>
        <w:pStyle w:val="BodyText"/>
        <w:tabs>
          <w:tab w:val="left" w:pos="360"/>
        </w:tabs>
        <w:ind w:firstLine="360"/>
        <w:jc w:val="both"/>
        <w:rPr>
          <w:rFonts w:asciiTheme="minorBidi" w:hAnsiTheme="minorBidi" w:cstheme="minorBidi"/>
          <w:bCs/>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4</w:t>
      </w:r>
      <w:r w:rsidRPr="002D3162">
        <w:rPr>
          <w:rFonts w:asciiTheme="minorBidi" w:hAnsiTheme="minorBidi" w:cstheme="minorBidi"/>
          <w:sz w:val="22"/>
          <w:szCs w:val="22"/>
        </w:rPr>
        <w:t xml:space="preserve">.1. </w:t>
      </w:r>
      <w:r w:rsidR="00746764" w:rsidRPr="002D3162">
        <w:rPr>
          <w:rFonts w:asciiTheme="minorBidi" w:hAnsiTheme="minorBidi" w:cstheme="minorBidi"/>
          <w:bCs/>
          <w:sz w:val="22"/>
          <w:szCs w:val="22"/>
        </w:rPr>
        <w:t>Sutartis gali būti keičiama L</w:t>
      </w:r>
      <w:r w:rsidR="003F63F3" w:rsidRPr="002D3162">
        <w:rPr>
          <w:rFonts w:asciiTheme="minorBidi" w:hAnsiTheme="minorBidi" w:cstheme="minorBidi"/>
          <w:bCs/>
          <w:sz w:val="22"/>
          <w:szCs w:val="22"/>
        </w:rPr>
        <w:t xml:space="preserve">ietuvos </w:t>
      </w:r>
      <w:r w:rsidR="00746764" w:rsidRPr="002D3162">
        <w:rPr>
          <w:rFonts w:asciiTheme="minorBidi" w:hAnsiTheme="minorBidi" w:cstheme="minorBidi"/>
          <w:bCs/>
          <w:sz w:val="22"/>
          <w:szCs w:val="22"/>
        </w:rPr>
        <w:t>R</w:t>
      </w:r>
      <w:r w:rsidR="003F63F3" w:rsidRPr="002D3162">
        <w:rPr>
          <w:rFonts w:asciiTheme="minorBidi" w:hAnsiTheme="minorBidi" w:cstheme="minorBidi"/>
          <w:bCs/>
          <w:sz w:val="22"/>
          <w:szCs w:val="22"/>
        </w:rPr>
        <w:t>espublikos</w:t>
      </w:r>
      <w:r w:rsidR="00746764" w:rsidRPr="002D3162">
        <w:rPr>
          <w:rFonts w:asciiTheme="minorBidi" w:hAnsiTheme="minorBidi" w:cstheme="minorBidi"/>
          <w:bCs/>
          <w:sz w:val="22"/>
          <w:szCs w:val="22"/>
        </w:rPr>
        <w:t xml:space="preserve"> teisės aktų nurodyta tvarka. Pakeitimai galioja, kada yra sudaryti raštu ir yra pasirašyti įgaliotų </w:t>
      </w:r>
      <w:r w:rsidR="003F63F3" w:rsidRPr="002D3162">
        <w:rPr>
          <w:rFonts w:asciiTheme="minorBidi" w:hAnsiTheme="minorBidi" w:cstheme="minorBidi"/>
          <w:bCs/>
          <w:sz w:val="22"/>
          <w:szCs w:val="22"/>
        </w:rPr>
        <w:t>Š</w:t>
      </w:r>
      <w:r w:rsidR="00746764" w:rsidRPr="002D3162">
        <w:rPr>
          <w:rFonts w:asciiTheme="minorBidi" w:hAnsiTheme="minorBidi" w:cstheme="minorBidi"/>
          <w:bCs/>
          <w:sz w:val="22"/>
          <w:szCs w:val="22"/>
        </w:rPr>
        <w:t>alių atstovų.</w:t>
      </w:r>
    </w:p>
    <w:p w14:paraId="74E8C705" w14:textId="77777777" w:rsidR="006A26AD" w:rsidRPr="002D3162" w:rsidRDefault="006A26AD" w:rsidP="00163446">
      <w:pPr>
        <w:pStyle w:val="BodyText2"/>
        <w:ind w:firstLine="360"/>
        <w:rPr>
          <w:rFonts w:asciiTheme="minorBidi" w:hAnsiTheme="minorBidi" w:cstheme="minorBidi"/>
          <w:sz w:val="22"/>
          <w:szCs w:val="22"/>
          <w:lang w:val="lt-LT"/>
        </w:rPr>
      </w:pPr>
    </w:p>
    <w:p w14:paraId="2630237C" w14:textId="15F02EE2" w:rsidR="00483361" w:rsidRPr="002D3162" w:rsidRDefault="00483361" w:rsidP="00163446">
      <w:pPr>
        <w:widowControl w:val="0"/>
        <w:tabs>
          <w:tab w:val="left" w:pos="0"/>
          <w:tab w:val="left" w:pos="426"/>
        </w:tabs>
        <w:ind w:firstLine="360"/>
        <w:jc w:val="center"/>
        <w:rPr>
          <w:rFonts w:asciiTheme="minorBidi" w:hAnsiTheme="minorBidi" w:cstheme="minorBidi"/>
          <w:color w:val="000000"/>
          <w:sz w:val="22"/>
          <w:szCs w:val="22"/>
          <w:lang w:val="lt-LT"/>
        </w:rPr>
      </w:pPr>
      <w:r w:rsidRPr="002D3162">
        <w:rPr>
          <w:rFonts w:asciiTheme="minorBidi" w:hAnsiTheme="minorBidi" w:cstheme="minorBidi"/>
          <w:b/>
          <w:bCs/>
          <w:sz w:val="22"/>
          <w:szCs w:val="22"/>
          <w:lang w:val="lt-LT"/>
        </w:rPr>
        <w:t>15.</w:t>
      </w:r>
      <w:r w:rsidRPr="002D3162">
        <w:rPr>
          <w:rFonts w:asciiTheme="minorBidi" w:hAnsiTheme="minorBidi" w:cstheme="minorBidi"/>
          <w:b/>
          <w:sz w:val="22"/>
          <w:szCs w:val="22"/>
          <w:lang w:val="lt-LT"/>
        </w:rPr>
        <w:t xml:space="preserve"> DARBUOTOJŲ SAUGA </w:t>
      </w:r>
      <w:r w:rsidRPr="002D3162">
        <w:rPr>
          <w:rFonts w:asciiTheme="minorBidi" w:hAnsiTheme="minorBidi" w:cstheme="minorBidi"/>
          <w:b/>
          <w:bCs/>
          <w:i/>
          <w:color w:val="000000"/>
          <w:sz w:val="22"/>
          <w:szCs w:val="22"/>
          <w:lang w:val="lt-LT"/>
        </w:rPr>
        <w:t>(jei t</w:t>
      </w:r>
      <w:r w:rsidR="00E834C1" w:rsidRPr="002D3162">
        <w:rPr>
          <w:rFonts w:asciiTheme="minorBidi" w:hAnsiTheme="minorBidi" w:cstheme="minorBidi"/>
          <w:b/>
          <w:bCs/>
          <w:i/>
          <w:color w:val="000000"/>
          <w:sz w:val="22"/>
          <w:szCs w:val="22"/>
          <w:lang w:val="lt-LT"/>
        </w:rPr>
        <w:t>a</w:t>
      </w:r>
      <w:r w:rsidRPr="002D3162">
        <w:rPr>
          <w:rFonts w:asciiTheme="minorBidi" w:hAnsiTheme="minorBidi" w:cstheme="minorBidi"/>
          <w:b/>
          <w:bCs/>
          <w:i/>
          <w:color w:val="000000"/>
          <w:sz w:val="22"/>
          <w:szCs w:val="22"/>
          <w:lang w:val="lt-LT"/>
        </w:rPr>
        <w:t>ikoma pagal</w:t>
      </w:r>
      <w:r w:rsidRPr="002D3162">
        <w:rPr>
          <w:rFonts w:asciiTheme="minorBidi" w:hAnsiTheme="minorBidi" w:cstheme="minorBidi"/>
          <w:b/>
          <w:i/>
          <w:color w:val="000000"/>
          <w:sz w:val="22"/>
          <w:szCs w:val="22"/>
          <w:lang w:val="lt-LT"/>
        </w:rPr>
        <w:t xml:space="preserve"> Paslaugų </w:t>
      </w:r>
      <w:r w:rsidRPr="002D3162">
        <w:rPr>
          <w:rFonts w:asciiTheme="minorBidi" w:hAnsiTheme="minorBidi" w:cstheme="minorBidi"/>
          <w:b/>
          <w:bCs/>
          <w:i/>
          <w:color w:val="000000"/>
          <w:sz w:val="22"/>
          <w:szCs w:val="22"/>
          <w:lang w:val="lt-LT"/>
        </w:rPr>
        <w:t>pobūdį)</w:t>
      </w:r>
    </w:p>
    <w:p w14:paraId="5FB69512" w14:textId="77777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t xml:space="preserve">Paslaugų teikėjas </w:t>
      </w:r>
      <w:r w:rsidRPr="000027F8">
        <w:rPr>
          <w:rFonts w:ascii="Arial" w:hAnsi="Arial" w:cs="Arial"/>
          <w:color w:val="000000" w:themeColor="text1"/>
          <w:sz w:val="22"/>
          <w:szCs w:val="22"/>
        </w:rPr>
        <w:t xml:space="preserve">užtikrina, kad </w:t>
      </w:r>
      <w:r w:rsidRPr="000027F8">
        <w:rPr>
          <w:rFonts w:ascii="Arial" w:hAnsi="Arial" w:cs="Arial"/>
          <w:b/>
          <w:bCs/>
          <w:color w:val="000000" w:themeColor="text1"/>
          <w:sz w:val="22"/>
          <w:szCs w:val="22"/>
        </w:rPr>
        <w:t>Paslaugų teikėjo</w:t>
      </w:r>
      <w:r w:rsidRPr="000027F8">
        <w:rPr>
          <w:rFonts w:ascii="Arial" w:hAnsi="Arial" w:cs="Arial"/>
          <w:color w:val="000000" w:themeColor="text1"/>
          <w:sz w:val="22"/>
          <w:szCs w:val="22"/>
        </w:rPr>
        <w:t xml:space="preserve"> darbuotojai ir pasitelkiami asmenys, vykdydami Sutartimi prisiimtus įsipareigojimus:</w:t>
      </w:r>
    </w:p>
    <w:p w14:paraId="7A81BF35" w14:textId="30E8BD0A"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 xml:space="preserve">vykdys darbuotojų saugos ir sveikatos, eismo saugos, priešgaisrinės ir civilinės saugos, aplinkosaugos, elektrosaugos teisės aktų reikalavimus,  kad </w:t>
      </w:r>
      <w:r w:rsidR="00694C92" w:rsidRPr="000027F8">
        <w:rPr>
          <w:rFonts w:ascii="Arial" w:hAnsi="Arial" w:cs="Arial"/>
          <w:color w:val="000000" w:themeColor="text1"/>
          <w:sz w:val="22"/>
          <w:szCs w:val="22"/>
        </w:rPr>
        <w:t>P</w:t>
      </w:r>
      <w:r w:rsidR="00E764E6" w:rsidRPr="000027F8">
        <w:rPr>
          <w:rFonts w:ascii="Arial" w:hAnsi="Arial" w:cs="Arial"/>
          <w:color w:val="000000" w:themeColor="text1"/>
          <w:sz w:val="22"/>
          <w:szCs w:val="22"/>
        </w:rPr>
        <w:t>aslaugos</w:t>
      </w:r>
      <w:r w:rsidRPr="000027F8">
        <w:rPr>
          <w:rFonts w:ascii="Arial" w:hAnsi="Arial" w:cs="Arial"/>
          <w:color w:val="000000" w:themeColor="text1"/>
          <w:sz w:val="22"/>
          <w:szCs w:val="22"/>
        </w:rPr>
        <w:t xml:space="preserve"> bus </w:t>
      </w:r>
      <w:r w:rsidR="00694C92" w:rsidRPr="000027F8">
        <w:rPr>
          <w:rFonts w:ascii="Arial" w:hAnsi="Arial" w:cs="Arial"/>
          <w:color w:val="000000" w:themeColor="text1"/>
          <w:sz w:val="22"/>
          <w:szCs w:val="22"/>
        </w:rPr>
        <w:t>teikiam</w:t>
      </w:r>
      <w:r w:rsidR="00E764E6" w:rsidRPr="000027F8">
        <w:rPr>
          <w:rFonts w:ascii="Arial" w:hAnsi="Arial" w:cs="Arial"/>
          <w:color w:val="000000" w:themeColor="text1"/>
          <w:sz w:val="22"/>
          <w:szCs w:val="22"/>
        </w:rPr>
        <w:t>os</w:t>
      </w:r>
      <w:r w:rsidRPr="000027F8">
        <w:rPr>
          <w:rFonts w:ascii="Arial" w:hAnsi="Arial" w:cs="Arial"/>
          <w:color w:val="000000" w:themeColor="text1"/>
          <w:sz w:val="22"/>
          <w:szCs w:val="22"/>
        </w:rPr>
        <w:t xml:space="preserve"> teisėtai bei saugiai, užtikrinant sklandų geležinkelių transporto eismą, laikantis visų </w:t>
      </w:r>
      <w:r w:rsidRPr="000027F8">
        <w:rPr>
          <w:rFonts w:ascii="Arial" w:hAnsi="Arial" w:cs="Arial"/>
          <w:b/>
          <w:bCs/>
          <w:color w:val="000000" w:themeColor="text1"/>
          <w:sz w:val="22"/>
          <w:szCs w:val="22"/>
        </w:rPr>
        <w:t xml:space="preserve">Užsakovo </w:t>
      </w:r>
      <w:r w:rsidRPr="000027F8">
        <w:rPr>
          <w:rFonts w:ascii="Arial" w:hAnsi="Arial" w:cs="Arial"/>
          <w:color w:val="000000" w:themeColor="text1"/>
          <w:sz w:val="22"/>
          <w:szCs w:val="22"/>
        </w:rPr>
        <w:t xml:space="preserve">lokalinių teisės aktų, perduotų </w:t>
      </w:r>
      <w:r w:rsidRPr="000027F8">
        <w:rPr>
          <w:rFonts w:ascii="Arial" w:hAnsi="Arial" w:cs="Arial"/>
          <w:b/>
          <w:bCs/>
          <w:color w:val="000000" w:themeColor="text1"/>
          <w:sz w:val="22"/>
          <w:szCs w:val="22"/>
        </w:rPr>
        <w:t>Paslaugų teikėjui,</w:t>
      </w:r>
      <w:r w:rsidRPr="000027F8">
        <w:rPr>
          <w:rFonts w:ascii="Arial" w:hAnsi="Arial" w:cs="Arial"/>
          <w:color w:val="000000" w:themeColor="text1"/>
          <w:sz w:val="22"/>
          <w:szCs w:val="22"/>
        </w:rPr>
        <w:t xml:space="preserve"> reikalavimų;</w:t>
      </w:r>
    </w:p>
    <w:p w14:paraId="5E915521" w14:textId="3447C299"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bus aprūpinti kolektyvinėmis (jeigu yra poreikis) ir asmeninėmis apsaugos priemonėmis (</w:t>
      </w:r>
      <w:r w:rsidR="00390203" w:rsidRPr="000027F8">
        <w:rPr>
          <w:rFonts w:ascii="Arial" w:hAnsi="Arial" w:cs="Arial"/>
          <w:color w:val="000000" w:themeColor="text1"/>
          <w:sz w:val="22"/>
          <w:szCs w:val="22"/>
        </w:rPr>
        <w:t>teikiant Paslaugas</w:t>
      </w:r>
      <w:r w:rsidRPr="000027F8">
        <w:rPr>
          <w:rFonts w:ascii="Arial" w:hAnsi="Arial" w:cs="Arial"/>
          <w:color w:val="000000" w:themeColor="text1"/>
          <w:sz w:val="22"/>
          <w:szCs w:val="22"/>
        </w:rPr>
        <w:t xml:space="preserve"> pavojingojoje geležinkelio zonoje ar autotransporto judėjimo zonoje, kranų darbo zonoje </w:t>
      </w:r>
      <w:r w:rsidR="002E5104" w:rsidRPr="000027F8">
        <w:rPr>
          <w:rFonts w:ascii="Arial" w:hAnsi="Arial" w:cs="Arial"/>
          <w:color w:val="000000" w:themeColor="text1"/>
          <w:sz w:val="22"/>
          <w:szCs w:val="22"/>
        </w:rPr>
        <w:t>–</w:t>
      </w:r>
      <w:r w:rsidRPr="000027F8">
        <w:rPr>
          <w:rFonts w:ascii="Arial" w:hAnsi="Arial" w:cs="Arial"/>
          <w:color w:val="000000" w:themeColor="text1"/>
          <w:sz w:val="22"/>
          <w:szCs w:val="22"/>
        </w:rPr>
        <w:t xml:space="preserve">ne žemesnės nei 2-os klasės gerai matomomis įspėjamosiomis liemenėmis arba gerai matomais įspėjamaisiais darbo drabužiais), kranų darbo zonoje </w:t>
      </w:r>
      <w:r w:rsidR="002E5104" w:rsidRPr="000027F8">
        <w:rPr>
          <w:rFonts w:ascii="Arial" w:hAnsi="Arial" w:cs="Arial"/>
          <w:color w:val="000000" w:themeColor="text1"/>
          <w:sz w:val="22"/>
          <w:szCs w:val="22"/>
        </w:rPr>
        <w:t>–</w:t>
      </w:r>
      <w:r w:rsidRPr="000027F8">
        <w:rPr>
          <w:rFonts w:ascii="Arial" w:hAnsi="Arial" w:cs="Arial"/>
          <w:color w:val="000000" w:themeColor="text1"/>
          <w:sz w:val="22"/>
          <w:szCs w:val="22"/>
        </w:rPr>
        <w:t xml:space="preserve"> ir apsauginiais šalmais bei bus vykdoma jų dėvėjimo kontrolė, aprūpinti pirmosios pagalbos rinkiniais, tvarkingomis darbo priemonėmis, profesinė rizika darbuotojų darbo vietose bus įvertinta;</w:t>
      </w:r>
    </w:p>
    <w:p w14:paraId="087BBD04" w14:textId="7BFBC105"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 xml:space="preserve">jei </w:t>
      </w:r>
      <w:r w:rsidRPr="000027F8">
        <w:rPr>
          <w:rFonts w:ascii="Arial" w:hAnsi="Arial" w:cs="Arial"/>
          <w:b/>
          <w:bCs/>
          <w:color w:val="000000" w:themeColor="text1"/>
          <w:sz w:val="22"/>
          <w:szCs w:val="22"/>
        </w:rPr>
        <w:t>Paslaugų teikėjo</w:t>
      </w:r>
      <w:r w:rsidRPr="000027F8">
        <w:rPr>
          <w:rFonts w:ascii="Arial" w:hAnsi="Arial" w:cs="Arial"/>
          <w:color w:val="000000" w:themeColor="text1"/>
          <w:sz w:val="22"/>
          <w:szCs w:val="22"/>
        </w:rPr>
        <w:t xml:space="preserve"> ir jo pasitelktų  asmenų darbuotojai </w:t>
      </w:r>
      <w:r w:rsidR="00824978" w:rsidRPr="000027F8">
        <w:rPr>
          <w:rFonts w:ascii="Arial" w:hAnsi="Arial" w:cs="Arial"/>
          <w:color w:val="000000" w:themeColor="text1"/>
          <w:sz w:val="22"/>
          <w:szCs w:val="22"/>
        </w:rPr>
        <w:t>teiks Paslaugas</w:t>
      </w:r>
      <w:r w:rsidRPr="000027F8">
        <w:rPr>
          <w:rFonts w:ascii="Arial" w:hAnsi="Arial" w:cs="Arial"/>
          <w:color w:val="000000" w:themeColor="text1"/>
          <w:sz w:val="22"/>
          <w:szCs w:val="22"/>
        </w:rPr>
        <w:t>, tiesiogiai arba netiesiogiai susijusi</w:t>
      </w:r>
      <w:r w:rsidR="00824978" w:rsidRPr="000027F8">
        <w:rPr>
          <w:rFonts w:ascii="Arial" w:hAnsi="Arial" w:cs="Arial"/>
          <w:color w:val="000000" w:themeColor="text1"/>
          <w:sz w:val="22"/>
          <w:szCs w:val="22"/>
        </w:rPr>
        <w:t>a</w:t>
      </w:r>
      <w:r w:rsidRPr="000027F8">
        <w:rPr>
          <w:rFonts w:ascii="Arial" w:hAnsi="Arial" w:cs="Arial"/>
          <w:color w:val="000000" w:themeColor="text1"/>
          <w:sz w:val="22"/>
          <w:szCs w:val="22"/>
        </w:rPr>
        <w:t xml:space="preserve">s su geležinkelių transporto eismu,  iki </w:t>
      </w:r>
      <w:r w:rsidR="00824978" w:rsidRPr="000027F8">
        <w:rPr>
          <w:rFonts w:ascii="Arial" w:hAnsi="Arial" w:cs="Arial"/>
          <w:color w:val="000000" w:themeColor="text1"/>
          <w:sz w:val="22"/>
          <w:szCs w:val="22"/>
        </w:rPr>
        <w:t>P</w:t>
      </w:r>
      <w:r w:rsidRPr="000027F8">
        <w:rPr>
          <w:rFonts w:ascii="Arial" w:hAnsi="Arial" w:cs="Arial"/>
          <w:color w:val="000000" w:themeColor="text1"/>
          <w:sz w:val="22"/>
          <w:szCs w:val="22"/>
        </w:rPr>
        <w:t xml:space="preserve">aslaugų </w:t>
      </w:r>
      <w:r w:rsidR="00D76274" w:rsidRPr="000027F8">
        <w:rPr>
          <w:rFonts w:ascii="Arial" w:hAnsi="Arial" w:cs="Arial"/>
          <w:color w:val="000000" w:themeColor="text1"/>
          <w:sz w:val="22"/>
          <w:szCs w:val="22"/>
        </w:rPr>
        <w:t xml:space="preserve">teikimo </w:t>
      </w:r>
      <w:r w:rsidRPr="000027F8">
        <w:rPr>
          <w:rFonts w:ascii="Arial" w:hAnsi="Arial" w:cs="Arial"/>
          <w:color w:val="000000" w:themeColor="text1"/>
          <w:sz w:val="22"/>
          <w:szCs w:val="22"/>
        </w:rPr>
        <w:t>vykdymo pradžios bus išlaikę eismo saugos institucijos nustatyta tvarka atitinkantį egzaminą ir gavę elektroninės ir (ar) popierinės formos fizinio asmens, kurio darbas tiesiogiai susijęs su geležinkelių transporto eismu, pažymėjimą arba fizinio asmens, kurio darbas netiesiogiai susijęs su geležinkelių transporto eismu, pažymėjimą, vadovaujantis Lietuvos Respublikos geležinkelių transporto eismo saugos įstatymo reikalavimais;</w:t>
      </w:r>
    </w:p>
    <w:p w14:paraId="0E0EF6C2" w14:textId="632BB336"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lastRenderedPageBreak/>
        <w:t xml:space="preserve">jei </w:t>
      </w:r>
      <w:r w:rsidRPr="000027F8">
        <w:rPr>
          <w:rFonts w:ascii="Arial" w:hAnsi="Arial" w:cs="Arial"/>
          <w:b/>
          <w:bCs/>
          <w:color w:val="000000" w:themeColor="text1"/>
          <w:sz w:val="22"/>
          <w:szCs w:val="22"/>
        </w:rPr>
        <w:t>Paslaugų teikėjo</w:t>
      </w:r>
      <w:r w:rsidRPr="000027F8">
        <w:rPr>
          <w:rFonts w:ascii="Arial" w:hAnsi="Arial" w:cs="Arial"/>
          <w:color w:val="000000" w:themeColor="text1"/>
          <w:sz w:val="22"/>
          <w:szCs w:val="22"/>
        </w:rPr>
        <w:t xml:space="preserve"> ir jo pasitelktų  asmenų  darbuotojai </w:t>
      </w:r>
      <w:r w:rsidR="002C1399" w:rsidRPr="000027F8">
        <w:rPr>
          <w:rFonts w:ascii="Arial" w:hAnsi="Arial" w:cs="Arial"/>
          <w:color w:val="000000" w:themeColor="text1"/>
          <w:sz w:val="22"/>
          <w:szCs w:val="22"/>
        </w:rPr>
        <w:t>teiks Paslaugas</w:t>
      </w:r>
      <w:r w:rsidRPr="000027F8">
        <w:rPr>
          <w:rFonts w:ascii="Arial" w:hAnsi="Arial" w:cs="Arial"/>
          <w:color w:val="000000" w:themeColor="text1"/>
          <w:sz w:val="22"/>
          <w:szCs w:val="22"/>
        </w:rPr>
        <w:t xml:space="preserve"> geležinkelių kelių ir jų įrenginių apsaugos zonoje (kaip nurodyta </w:t>
      </w:r>
      <w:r w:rsidR="00F11139" w:rsidRPr="000027F8">
        <w:rPr>
          <w:rFonts w:ascii="Arial" w:hAnsi="Arial" w:cs="Arial"/>
          <w:color w:val="000000" w:themeColor="text1"/>
          <w:sz w:val="22"/>
          <w:szCs w:val="22"/>
        </w:rPr>
        <w:t>Lietuvos Respublikos s</w:t>
      </w:r>
      <w:r w:rsidRPr="000027F8">
        <w:rPr>
          <w:rFonts w:ascii="Arial" w:hAnsi="Arial" w:cs="Arial"/>
          <w:color w:val="000000" w:themeColor="text1"/>
          <w:sz w:val="22"/>
          <w:szCs w:val="22"/>
        </w:rPr>
        <w:t xml:space="preserve">pecialiųjų žemės naudojimo sąlygų įstatymo III skyriaus trečiame skirsnyje), iki </w:t>
      </w:r>
      <w:r w:rsidR="003540AB" w:rsidRPr="000027F8">
        <w:rPr>
          <w:rFonts w:ascii="Arial" w:hAnsi="Arial" w:cs="Arial"/>
          <w:color w:val="000000" w:themeColor="text1"/>
          <w:sz w:val="22"/>
          <w:szCs w:val="22"/>
        </w:rPr>
        <w:t>P</w:t>
      </w:r>
      <w:r w:rsidRPr="000027F8">
        <w:rPr>
          <w:rFonts w:ascii="Arial" w:hAnsi="Arial" w:cs="Arial"/>
          <w:color w:val="000000" w:themeColor="text1"/>
          <w:sz w:val="22"/>
          <w:szCs w:val="22"/>
        </w:rPr>
        <w:t xml:space="preserve">aslaugų </w:t>
      </w:r>
      <w:r w:rsidR="00D76274" w:rsidRPr="000027F8">
        <w:rPr>
          <w:rFonts w:ascii="Arial" w:hAnsi="Arial" w:cs="Arial"/>
          <w:color w:val="000000" w:themeColor="text1"/>
          <w:sz w:val="22"/>
          <w:szCs w:val="22"/>
        </w:rPr>
        <w:t xml:space="preserve">teikimo </w:t>
      </w:r>
      <w:r w:rsidRPr="000027F8">
        <w:rPr>
          <w:rFonts w:ascii="Arial" w:hAnsi="Arial" w:cs="Arial"/>
          <w:color w:val="000000" w:themeColor="text1"/>
          <w:sz w:val="22"/>
          <w:szCs w:val="22"/>
        </w:rPr>
        <w:t xml:space="preserve">vykdymo pradžios darbų vadovai bus išmokyti pagal </w:t>
      </w:r>
      <w:r w:rsidRPr="000027F8">
        <w:rPr>
          <w:rFonts w:ascii="Arial" w:hAnsi="Arial" w:cs="Arial"/>
          <w:b/>
          <w:bCs/>
          <w:color w:val="000000" w:themeColor="text1"/>
          <w:sz w:val="22"/>
          <w:szCs w:val="22"/>
        </w:rPr>
        <w:t>Užsakovo</w:t>
      </w:r>
      <w:r w:rsidRPr="000027F8">
        <w:rPr>
          <w:rFonts w:ascii="Arial" w:hAnsi="Arial" w:cs="Arial"/>
          <w:color w:val="000000" w:themeColor="text1"/>
          <w:sz w:val="22"/>
          <w:szCs w:val="22"/>
        </w:rPr>
        <w:t xml:space="preserve"> „Ne geležinkelio įmonių darbuotojų saugaus elgesio geležinkelio kelių ir jų įrenginių apsaugos zonose mokymo programą“ ir gavę </w:t>
      </w:r>
      <w:r w:rsidRPr="000027F8">
        <w:rPr>
          <w:rFonts w:ascii="Arial" w:hAnsi="Arial" w:cs="Arial"/>
          <w:b/>
          <w:bCs/>
          <w:color w:val="000000" w:themeColor="text1"/>
          <w:sz w:val="22"/>
          <w:szCs w:val="22"/>
        </w:rPr>
        <w:t>Užsakovo</w:t>
      </w:r>
      <w:r w:rsidRPr="000027F8">
        <w:rPr>
          <w:rFonts w:ascii="Arial" w:hAnsi="Arial" w:cs="Arial"/>
          <w:color w:val="000000" w:themeColor="text1"/>
          <w:sz w:val="22"/>
          <w:szCs w:val="22"/>
        </w:rPr>
        <w:t xml:space="preserve"> nustatytos P-26 formos  pažymėjimus, nebent Šalys raštu susitaria dėl kitokios lygiavertės mokymo tvarkos, kiti darbuotojai bus supažindinti su darbo geležinkelio transporte saugos reikalavimais, jų žinios patikrintos darbdavio nustatyta tvarka</w:t>
      </w:r>
      <w:r w:rsidR="005853C3" w:rsidRPr="000027F8">
        <w:rPr>
          <w:rFonts w:ascii="Arial" w:hAnsi="Arial" w:cs="Arial"/>
          <w:color w:val="000000" w:themeColor="text1"/>
          <w:sz w:val="22"/>
          <w:szCs w:val="22"/>
        </w:rPr>
        <w:t>;</w:t>
      </w:r>
    </w:p>
    <w:p w14:paraId="6F1D1BB5" w14:textId="5BC10004"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Calibri" w:hAnsi="Arial" w:cs="Arial"/>
          <w:color w:val="000000" w:themeColor="text1"/>
          <w:sz w:val="22"/>
          <w:szCs w:val="22"/>
        </w:rPr>
        <w:t xml:space="preserve">savo darbdavio nustatyta tvarka bus išmokyti ir instruktuoti kaip saugiai </w:t>
      </w:r>
      <w:r w:rsidR="00136EFC" w:rsidRPr="000027F8">
        <w:rPr>
          <w:rFonts w:ascii="Arial" w:eastAsia="Calibri" w:hAnsi="Arial" w:cs="Arial"/>
          <w:color w:val="000000" w:themeColor="text1"/>
          <w:sz w:val="22"/>
          <w:szCs w:val="22"/>
        </w:rPr>
        <w:t>teikti Paslaugas</w:t>
      </w:r>
      <w:r w:rsidRPr="000027F8">
        <w:rPr>
          <w:rFonts w:ascii="Arial" w:eastAsia="Calibri" w:hAnsi="Arial" w:cs="Arial"/>
          <w:color w:val="000000" w:themeColor="text1"/>
          <w:sz w:val="22"/>
          <w:szCs w:val="22"/>
        </w:rPr>
        <w:t xml:space="preserve">, supažindinti su rizikos veiksniais, nurodytais </w:t>
      </w:r>
      <w:r w:rsidR="001C1228" w:rsidRPr="000027F8">
        <w:rPr>
          <w:rFonts w:ascii="Arial" w:eastAsia="Calibri" w:hAnsi="Arial" w:cs="Arial"/>
          <w:b/>
          <w:bCs/>
          <w:color w:val="000000" w:themeColor="text1"/>
          <w:sz w:val="22"/>
          <w:szCs w:val="22"/>
        </w:rPr>
        <w:t>Atmintinėje klientams, prekių tiekėjams, paslaugų teikėjams, rangovams,  atliekantiems darbus</w:t>
      </w:r>
      <w:r w:rsidRPr="000027F8">
        <w:rPr>
          <w:rFonts w:ascii="Arial" w:eastAsia="Calibri" w:hAnsi="Arial" w:cs="Arial"/>
          <w:b/>
          <w:bCs/>
          <w:color w:val="000000" w:themeColor="text1"/>
          <w:sz w:val="22"/>
          <w:szCs w:val="22"/>
        </w:rPr>
        <w:t xml:space="preserve"> ir teikiantiems paslaugas AB „Lietuvos geležinkeliai“ grupės įmonių teritorijoje dėl darbuotojų saugos ir sveikatos reikalavimų</w:t>
      </w:r>
      <w:r w:rsidRPr="000027F8">
        <w:rPr>
          <w:rFonts w:ascii="Arial" w:eastAsia="Calibri" w:hAnsi="Arial" w:cs="Arial"/>
          <w:bCs/>
          <w:color w:val="000000" w:themeColor="text1"/>
          <w:sz w:val="22"/>
          <w:szCs w:val="22"/>
        </w:rPr>
        <w:t>. Atmintinė skelbiam</w:t>
      </w:r>
      <w:r w:rsidR="001C1228" w:rsidRPr="000027F8">
        <w:rPr>
          <w:rFonts w:ascii="Arial" w:eastAsia="Calibri" w:hAnsi="Arial" w:cs="Arial"/>
          <w:bCs/>
          <w:color w:val="000000" w:themeColor="text1"/>
          <w:sz w:val="22"/>
          <w:szCs w:val="22"/>
        </w:rPr>
        <w:t>a</w:t>
      </w:r>
      <w:r w:rsidRPr="000027F8">
        <w:rPr>
          <w:rFonts w:ascii="Arial" w:eastAsia="Calibri" w:hAnsi="Arial" w:cs="Arial"/>
          <w:bCs/>
          <w:color w:val="000000" w:themeColor="text1"/>
          <w:sz w:val="22"/>
          <w:szCs w:val="22"/>
        </w:rPr>
        <w:t xml:space="preserve"> </w:t>
      </w:r>
      <w:r w:rsidR="00022761" w:rsidRPr="000027F8">
        <w:rPr>
          <w:rFonts w:ascii="Arial" w:eastAsia="Calibri" w:hAnsi="Arial" w:cs="Arial"/>
          <w:bCs/>
          <w:color w:val="000000" w:themeColor="text1"/>
          <w:sz w:val="22"/>
          <w:szCs w:val="22"/>
        </w:rPr>
        <w:t xml:space="preserve">AB „Lietuvos geležinkeliai“ </w:t>
      </w:r>
      <w:r w:rsidRPr="000027F8">
        <w:rPr>
          <w:rFonts w:ascii="Arial" w:eastAsia="Calibri" w:hAnsi="Arial" w:cs="Arial"/>
          <w:bCs/>
          <w:color w:val="000000" w:themeColor="text1"/>
          <w:sz w:val="22"/>
          <w:szCs w:val="22"/>
        </w:rPr>
        <w:t xml:space="preserve">interneto svetainėje </w:t>
      </w:r>
      <w:hyperlink r:id="rId12" w:history="1">
        <w:r w:rsidRPr="000027F8">
          <w:rPr>
            <w:rFonts w:ascii="Arial" w:hAnsi="Arial" w:cs="Arial"/>
            <w:color w:val="000000" w:themeColor="text1"/>
            <w:sz w:val="22"/>
            <w:szCs w:val="22"/>
            <w:u w:val="single"/>
          </w:rPr>
          <w:t>http://www.litrail.lt/sauga-ir-aplinkosauga</w:t>
        </w:r>
      </w:hyperlink>
      <w:r w:rsidRPr="000027F8">
        <w:rPr>
          <w:rFonts w:ascii="Arial" w:hAnsi="Arial" w:cs="Arial"/>
          <w:color w:val="000000" w:themeColor="text1"/>
          <w:sz w:val="22"/>
          <w:szCs w:val="22"/>
          <w:u w:val="single"/>
        </w:rPr>
        <w:t>;</w:t>
      </w:r>
    </w:p>
    <w:p w14:paraId="4ABCE78A" w14:textId="77777777"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Calibri" w:hAnsi="Arial" w:cs="Arial"/>
          <w:b/>
          <w:color w:val="000000" w:themeColor="text1"/>
          <w:sz w:val="22"/>
          <w:szCs w:val="22"/>
        </w:rPr>
        <w:t xml:space="preserve">Užsakovo </w:t>
      </w:r>
      <w:r w:rsidRPr="000027F8">
        <w:rPr>
          <w:rFonts w:ascii="Arial" w:eastAsia="Calibri" w:hAnsi="Arial" w:cs="Arial"/>
          <w:bCs/>
          <w:color w:val="000000" w:themeColor="text1"/>
          <w:sz w:val="22"/>
          <w:szCs w:val="22"/>
        </w:rPr>
        <w:t xml:space="preserve">teritorijoje </w:t>
      </w:r>
      <w:r w:rsidRPr="000027F8">
        <w:rPr>
          <w:rFonts w:ascii="Arial" w:eastAsia="Calibri" w:hAnsi="Arial" w:cs="Arial"/>
          <w:color w:val="000000" w:themeColor="text1"/>
          <w:sz w:val="22"/>
          <w:szCs w:val="22"/>
        </w:rPr>
        <w:t>nebus apsvaigę nuo alkoholio, narkotinių, toksinių ir (arba) psichotropinių medžiagų. Neblaivumui ar apsvaigimui nuo psichiką veikiančių medžiagų nustatyti, gali būti privalomai naudojamos metrologiškai patikrintos techninės priemonės (alkotesteriai ir kt.);</w:t>
      </w:r>
    </w:p>
    <w:p w14:paraId="4C0B6B7B" w14:textId="77777777"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palaikys tvarką ir švarą darbo zonoje, tinkamai sandėliuos medžiagas, darbo įrenginius, nepaliks jų be priežiūros;</w:t>
      </w:r>
    </w:p>
    <w:p w14:paraId="6D27190F" w14:textId="77777777"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tinkamai tvarkys susidarančias atliekas, jas rūšiuos į tam skirtus konteinerius ir laiku perduos atliekų tvarkytojams;</w:t>
      </w:r>
    </w:p>
    <w:p w14:paraId="0FF94A51" w14:textId="77777777" w:rsidR="00086216" w:rsidRPr="000027F8" w:rsidRDefault="00086216"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Calibri" w:hAnsi="Arial" w:cs="Arial"/>
          <w:color w:val="000000" w:themeColor="text1"/>
          <w:sz w:val="22"/>
          <w:szCs w:val="22"/>
        </w:rPr>
        <w:t xml:space="preserve">vykdys kompetentingų </w:t>
      </w:r>
      <w:r w:rsidRPr="000027F8">
        <w:rPr>
          <w:rFonts w:ascii="Arial" w:eastAsia="Calibri" w:hAnsi="Arial" w:cs="Arial"/>
          <w:b/>
          <w:color w:val="000000" w:themeColor="text1"/>
          <w:sz w:val="22"/>
          <w:szCs w:val="22"/>
        </w:rPr>
        <w:t>Užsakovo</w:t>
      </w:r>
      <w:r w:rsidRPr="000027F8">
        <w:rPr>
          <w:rFonts w:ascii="Arial" w:eastAsia="Calibri" w:hAnsi="Arial" w:cs="Arial"/>
          <w:color w:val="000000" w:themeColor="text1"/>
          <w:sz w:val="22"/>
          <w:szCs w:val="22"/>
        </w:rPr>
        <w:t xml:space="preserve"> atstovų teisėtus nurodymus </w:t>
      </w:r>
      <w:r w:rsidRPr="000027F8">
        <w:rPr>
          <w:rFonts w:ascii="Arial" w:hAnsi="Arial" w:cs="Arial"/>
          <w:color w:val="000000" w:themeColor="text1"/>
          <w:sz w:val="22"/>
          <w:szCs w:val="22"/>
        </w:rPr>
        <w:t>dėl darbuotojų saugos ir sveikatos, eismo saugos, priešgaisrinės ir civilinės saugos, aplinkosaugos, elektrosaugos reikalavimų vykdymo;</w:t>
      </w:r>
    </w:p>
    <w:p w14:paraId="69A4AE42" w14:textId="162A72FF" w:rsidR="00086216" w:rsidRPr="000027F8" w:rsidRDefault="00B60BB9" w:rsidP="00086216">
      <w:pPr>
        <w:pStyle w:val="ListParagraph"/>
        <w:numPr>
          <w:ilvl w:val="2"/>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Theme="minorHAnsi" w:hAnsi="Arial" w:cs="Arial"/>
          <w:color w:val="000000" w:themeColor="text1"/>
          <w:sz w:val="22"/>
          <w:szCs w:val="22"/>
          <w:lang w:eastAsia="lt-LT"/>
        </w:rPr>
        <w:t>Paslaugų teikimo</w:t>
      </w:r>
      <w:r w:rsidR="00086216" w:rsidRPr="000027F8">
        <w:rPr>
          <w:rFonts w:ascii="Arial" w:eastAsiaTheme="minorHAnsi" w:hAnsi="Arial" w:cs="Arial"/>
          <w:color w:val="000000" w:themeColor="text1"/>
          <w:sz w:val="22"/>
          <w:szCs w:val="22"/>
          <w:lang w:eastAsia="lt-LT"/>
        </w:rPr>
        <w:t xml:space="preserve"> pavojingas zonas, kuriose gali veikti (atsirasti) pavojingi ir/arba kenksmingi veiksniai, aptvers signaliniais aptvarais ir paženklins saugos ir sveikatos apsaugos ženklais arba kitaip aiškiai pažymės, kad į jas nepatektų pašaliniai asmenys.</w:t>
      </w:r>
    </w:p>
    <w:p w14:paraId="6DBE19F4" w14:textId="2B24CFB0" w:rsidR="00086216" w:rsidRPr="000027F8" w:rsidRDefault="00086216" w:rsidP="00086216">
      <w:pPr>
        <w:widowControl w:val="0"/>
        <w:numPr>
          <w:ilvl w:val="1"/>
          <w:numId w:val="30"/>
        </w:numPr>
        <w:tabs>
          <w:tab w:val="left" w:pos="851"/>
          <w:tab w:val="left" w:pos="993"/>
          <w:tab w:val="left" w:pos="1134"/>
          <w:tab w:val="left" w:pos="1440"/>
        </w:tabs>
        <w:autoSpaceDE w:val="0"/>
        <w:ind w:left="0" w:right="-34" w:firstLine="426"/>
        <w:contextualSpacing/>
        <w:jc w:val="both"/>
        <w:rPr>
          <w:rFonts w:ascii="Arial" w:hAnsi="Arial" w:cs="Arial"/>
          <w:color w:val="000000" w:themeColor="text1"/>
          <w:sz w:val="22"/>
          <w:szCs w:val="22"/>
          <w:lang w:val="lt-LT"/>
        </w:rPr>
      </w:pPr>
      <w:r w:rsidRPr="000027F8">
        <w:rPr>
          <w:rFonts w:ascii="Arial" w:hAnsi="Arial" w:cs="Arial"/>
          <w:b/>
          <w:bCs/>
          <w:color w:val="000000" w:themeColor="text1"/>
          <w:sz w:val="22"/>
          <w:szCs w:val="22"/>
          <w:lang w:val="lt-LT"/>
        </w:rPr>
        <w:t>Paslaugų teikėjas</w:t>
      </w:r>
      <w:r w:rsidRPr="000027F8">
        <w:rPr>
          <w:rFonts w:ascii="Arial" w:hAnsi="Arial" w:cs="Arial"/>
          <w:color w:val="000000" w:themeColor="text1"/>
          <w:sz w:val="22"/>
          <w:szCs w:val="22"/>
          <w:lang w:val="lt-LT"/>
        </w:rPr>
        <w:t xml:space="preserve">, kai </w:t>
      </w:r>
      <w:r w:rsidR="00B4049A" w:rsidRPr="000027F8">
        <w:rPr>
          <w:rFonts w:ascii="Arial" w:hAnsi="Arial" w:cs="Arial"/>
          <w:color w:val="000000" w:themeColor="text1"/>
          <w:sz w:val="22"/>
          <w:szCs w:val="22"/>
          <w:lang w:val="lt-LT"/>
        </w:rPr>
        <w:t>Paslaugas</w:t>
      </w:r>
      <w:r w:rsidRPr="000027F8">
        <w:rPr>
          <w:rFonts w:ascii="Arial" w:hAnsi="Arial" w:cs="Arial"/>
          <w:color w:val="000000" w:themeColor="text1"/>
          <w:sz w:val="22"/>
          <w:szCs w:val="22"/>
          <w:lang w:val="lt-LT"/>
        </w:rPr>
        <w:t xml:space="preserve"> pagal Sutartį </w:t>
      </w:r>
      <w:r w:rsidR="00B4049A" w:rsidRPr="000027F8">
        <w:rPr>
          <w:rFonts w:ascii="Arial" w:hAnsi="Arial" w:cs="Arial"/>
          <w:color w:val="000000" w:themeColor="text1"/>
          <w:sz w:val="22"/>
          <w:szCs w:val="22"/>
          <w:lang w:val="lt-LT"/>
        </w:rPr>
        <w:t>teikia</w:t>
      </w:r>
      <w:r w:rsidRPr="000027F8">
        <w:rPr>
          <w:rFonts w:ascii="Arial" w:hAnsi="Arial" w:cs="Arial"/>
          <w:color w:val="000000" w:themeColor="text1"/>
          <w:sz w:val="22"/>
          <w:szCs w:val="22"/>
          <w:lang w:val="lt-LT"/>
        </w:rPr>
        <w:t xml:space="preserve"> daugiau negu vieno darbdavio  darbuotojai, </w:t>
      </w:r>
      <w:r w:rsidRPr="000027F8">
        <w:rPr>
          <w:rFonts w:ascii="Arial" w:eastAsiaTheme="minorHAnsi" w:hAnsi="Arial" w:cs="Arial"/>
          <w:color w:val="000000" w:themeColor="text1"/>
          <w:sz w:val="22"/>
          <w:szCs w:val="22"/>
          <w:lang w:val="lt-LT"/>
        </w:rPr>
        <w:t xml:space="preserve">prieš pradedant </w:t>
      </w:r>
      <w:r w:rsidR="00B4049A" w:rsidRPr="000027F8">
        <w:rPr>
          <w:rFonts w:ascii="Arial" w:eastAsiaTheme="minorHAnsi" w:hAnsi="Arial" w:cs="Arial"/>
          <w:color w:val="000000" w:themeColor="text1"/>
          <w:sz w:val="22"/>
          <w:szCs w:val="22"/>
          <w:lang w:val="lt-LT"/>
        </w:rPr>
        <w:t>teikti Paslaugas</w:t>
      </w:r>
      <w:r w:rsidRPr="000027F8">
        <w:rPr>
          <w:rFonts w:ascii="Arial" w:eastAsiaTheme="minorHAnsi" w:hAnsi="Arial" w:cs="Arial"/>
          <w:color w:val="000000" w:themeColor="text1"/>
          <w:sz w:val="22"/>
          <w:szCs w:val="22"/>
          <w:lang w:val="lt-LT"/>
        </w:rPr>
        <w:t xml:space="preserve"> paskiria asmenį, darbdavių veiklai saugos ir sveikatos srityje koordinuoti arba darbuotojų saugos ir sveikatos koordinatorių, koordinuojantį </w:t>
      </w:r>
      <w:r w:rsidRPr="000027F8">
        <w:rPr>
          <w:rFonts w:ascii="Arial" w:eastAsiaTheme="minorHAnsi" w:hAnsi="Arial" w:cs="Arial"/>
          <w:b/>
          <w:bCs/>
          <w:color w:val="000000" w:themeColor="text1"/>
          <w:sz w:val="22"/>
          <w:szCs w:val="22"/>
          <w:lang w:val="lt-LT"/>
        </w:rPr>
        <w:t>Paslaugų teikėjo</w:t>
      </w:r>
      <w:r w:rsidRPr="000027F8">
        <w:rPr>
          <w:rFonts w:ascii="Arial" w:eastAsiaTheme="minorHAnsi" w:hAnsi="Arial" w:cs="Arial"/>
          <w:color w:val="000000" w:themeColor="text1"/>
          <w:sz w:val="22"/>
          <w:szCs w:val="22"/>
          <w:lang w:val="lt-LT"/>
        </w:rPr>
        <w:t xml:space="preserve">, kitų darbuotojų darbą, sudarant darbuotojams saugias ir sveikatai nekenksmingas darbo sąlygas. Paskyrimas turi būti įforminamas raštiškai (įsakymu, potvarkiu, susitarimo protokolu, ar kitu vietiniu (lokaliniu) teisės aktu) apie tai informuojant </w:t>
      </w:r>
      <w:r w:rsidRPr="000027F8">
        <w:rPr>
          <w:rFonts w:ascii="Arial" w:eastAsiaTheme="minorHAnsi" w:hAnsi="Arial" w:cs="Arial"/>
          <w:b/>
          <w:bCs/>
          <w:color w:val="000000" w:themeColor="text1"/>
          <w:sz w:val="22"/>
          <w:szCs w:val="22"/>
          <w:lang w:val="lt-LT"/>
        </w:rPr>
        <w:t>Užsakovą</w:t>
      </w:r>
      <w:r w:rsidRPr="000027F8">
        <w:rPr>
          <w:rFonts w:ascii="Arial" w:eastAsiaTheme="minorHAnsi" w:hAnsi="Arial" w:cs="Arial"/>
          <w:color w:val="000000" w:themeColor="text1"/>
          <w:sz w:val="22"/>
          <w:szCs w:val="22"/>
          <w:lang w:val="lt-LT"/>
        </w:rPr>
        <w:t xml:space="preserve"> ir pateikiant atitinkamo dokumento kopiją. </w:t>
      </w:r>
    </w:p>
    <w:p w14:paraId="30F688C6" w14:textId="3E406CB4" w:rsidR="00086216" w:rsidRPr="000027F8" w:rsidRDefault="00086216" w:rsidP="00086216">
      <w:pPr>
        <w:widowControl w:val="0"/>
        <w:numPr>
          <w:ilvl w:val="1"/>
          <w:numId w:val="30"/>
        </w:numPr>
        <w:tabs>
          <w:tab w:val="left" w:pos="851"/>
          <w:tab w:val="left" w:pos="993"/>
          <w:tab w:val="left" w:pos="1134"/>
          <w:tab w:val="left" w:pos="1440"/>
        </w:tabs>
        <w:autoSpaceDE w:val="0"/>
        <w:ind w:left="0" w:right="-34" w:firstLine="426"/>
        <w:contextualSpacing/>
        <w:jc w:val="both"/>
        <w:rPr>
          <w:rFonts w:ascii="Arial" w:hAnsi="Arial" w:cs="Arial"/>
          <w:color w:val="000000" w:themeColor="text1"/>
          <w:sz w:val="22"/>
          <w:szCs w:val="22"/>
          <w:lang w:val="lt-LT"/>
        </w:rPr>
      </w:pPr>
      <w:r w:rsidRPr="000027F8">
        <w:rPr>
          <w:rFonts w:ascii="Arial" w:eastAsiaTheme="minorHAnsi" w:hAnsi="Arial" w:cs="Arial"/>
          <w:color w:val="000000" w:themeColor="text1"/>
          <w:sz w:val="22"/>
          <w:szCs w:val="22"/>
          <w:lang w:val="lt-LT"/>
        </w:rPr>
        <w:t xml:space="preserve">Jei </w:t>
      </w:r>
      <w:r w:rsidR="00A6754A" w:rsidRPr="000027F8">
        <w:rPr>
          <w:rFonts w:ascii="Arial" w:eastAsiaTheme="minorHAnsi" w:hAnsi="Arial" w:cs="Arial"/>
          <w:color w:val="000000" w:themeColor="text1"/>
          <w:sz w:val="22"/>
          <w:szCs w:val="22"/>
          <w:lang w:val="lt-LT"/>
        </w:rPr>
        <w:t>P</w:t>
      </w:r>
      <w:r w:rsidRPr="000027F8">
        <w:rPr>
          <w:rFonts w:ascii="Arial" w:eastAsiaTheme="minorHAnsi" w:hAnsi="Arial" w:cs="Arial"/>
          <w:color w:val="000000" w:themeColor="text1"/>
          <w:sz w:val="22"/>
          <w:szCs w:val="22"/>
          <w:lang w:val="lt-LT"/>
        </w:rPr>
        <w:t xml:space="preserve">aslaugas teikia tik </w:t>
      </w:r>
      <w:r w:rsidRPr="000027F8">
        <w:rPr>
          <w:rFonts w:ascii="Arial" w:eastAsiaTheme="minorHAnsi" w:hAnsi="Arial" w:cs="Arial"/>
          <w:b/>
          <w:bCs/>
          <w:color w:val="000000" w:themeColor="text1"/>
          <w:sz w:val="22"/>
          <w:szCs w:val="22"/>
          <w:lang w:val="lt-LT"/>
        </w:rPr>
        <w:t>Paslaugų teikėjas</w:t>
      </w:r>
      <w:r w:rsidRPr="000027F8">
        <w:rPr>
          <w:rFonts w:ascii="Arial" w:eastAsiaTheme="minorHAnsi" w:hAnsi="Arial" w:cs="Arial"/>
          <w:color w:val="000000" w:themeColor="text1"/>
          <w:sz w:val="22"/>
          <w:szCs w:val="22"/>
          <w:lang w:val="lt-LT"/>
        </w:rPr>
        <w:t xml:space="preserve">, </w:t>
      </w:r>
      <w:r w:rsidRPr="000027F8">
        <w:rPr>
          <w:rFonts w:ascii="Arial" w:hAnsi="Arial" w:cs="Arial"/>
          <w:color w:val="000000" w:themeColor="text1"/>
          <w:sz w:val="22"/>
          <w:szCs w:val="22"/>
          <w:lang w:val="lt-LT"/>
        </w:rPr>
        <w:t xml:space="preserve">o darbuotojų saugos ir sveikatos koordinatorius neskiriamas, </w:t>
      </w:r>
      <w:r w:rsidRPr="000027F8">
        <w:rPr>
          <w:rFonts w:ascii="Arial" w:hAnsi="Arial" w:cs="Arial"/>
          <w:b/>
          <w:bCs/>
          <w:color w:val="000000" w:themeColor="text1"/>
          <w:sz w:val="22"/>
          <w:szCs w:val="22"/>
          <w:lang w:val="lt-LT"/>
        </w:rPr>
        <w:t>Paslaugų teikėjas</w:t>
      </w:r>
      <w:r w:rsidRPr="000027F8">
        <w:rPr>
          <w:rFonts w:ascii="Arial" w:hAnsi="Arial" w:cs="Arial"/>
          <w:color w:val="000000" w:themeColor="text1"/>
          <w:sz w:val="22"/>
          <w:szCs w:val="22"/>
          <w:lang w:val="lt-LT"/>
        </w:rPr>
        <w:t xml:space="preserve"> privalo skirti  darbdavio įgaliotą asmenį darbuotojų saugos ir sveikatos klausimais, atsakingą už darbuotojų saugą  ir sveikatą darbo vietoje. </w:t>
      </w:r>
      <w:r w:rsidRPr="000027F8">
        <w:rPr>
          <w:rFonts w:ascii="Arial" w:hAnsi="Arial" w:cs="Arial"/>
          <w:b/>
          <w:bCs/>
          <w:color w:val="000000" w:themeColor="text1"/>
          <w:sz w:val="22"/>
          <w:szCs w:val="22"/>
          <w:lang w:val="lt-LT"/>
        </w:rPr>
        <w:t>Paslaugų teikėjo</w:t>
      </w:r>
      <w:r w:rsidRPr="000027F8">
        <w:rPr>
          <w:rFonts w:ascii="Arial" w:hAnsi="Arial" w:cs="Arial"/>
          <w:color w:val="000000" w:themeColor="text1"/>
          <w:sz w:val="22"/>
          <w:szCs w:val="22"/>
          <w:lang w:val="lt-LT"/>
        </w:rPr>
        <w:t xml:space="preserve">  paskirtas atsakingas asmuo instruktuoja </w:t>
      </w:r>
      <w:r w:rsidRPr="000027F8">
        <w:rPr>
          <w:rFonts w:ascii="Arial" w:hAnsi="Arial" w:cs="Arial"/>
          <w:b/>
          <w:bCs/>
          <w:color w:val="000000" w:themeColor="text1"/>
          <w:sz w:val="22"/>
          <w:szCs w:val="22"/>
          <w:lang w:val="lt-LT"/>
        </w:rPr>
        <w:t>Paslaugų teikėjo</w:t>
      </w:r>
      <w:r w:rsidRPr="000027F8">
        <w:rPr>
          <w:rFonts w:ascii="Arial" w:hAnsi="Arial" w:cs="Arial"/>
          <w:color w:val="000000" w:themeColor="text1"/>
          <w:sz w:val="22"/>
          <w:szCs w:val="22"/>
          <w:lang w:val="lt-LT"/>
        </w:rPr>
        <w:t xml:space="preserve"> darbuotojus saugos klausimais.</w:t>
      </w:r>
    </w:p>
    <w:p w14:paraId="7CE9D364" w14:textId="77777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Calibri" w:hAnsi="Arial" w:cs="Arial"/>
          <w:b/>
          <w:bCs/>
          <w:color w:val="000000" w:themeColor="text1"/>
          <w:sz w:val="22"/>
          <w:szCs w:val="22"/>
        </w:rPr>
        <w:t>Paslaugų teikėjas</w:t>
      </w:r>
      <w:r w:rsidRPr="000027F8">
        <w:rPr>
          <w:rFonts w:ascii="Arial" w:eastAsia="Calibri" w:hAnsi="Arial" w:cs="Arial"/>
          <w:color w:val="000000" w:themeColor="text1"/>
          <w:sz w:val="22"/>
          <w:szCs w:val="22"/>
        </w:rPr>
        <w:t xml:space="preserve"> Sutarties vykdymo metu privalo organizuoti ir užtikrinti savo transporto priemonių ir kitų judančių mechanizmų saugų judėjimą </w:t>
      </w:r>
      <w:r w:rsidRPr="000027F8">
        <w:rPr>
          <w:rFonts w:ascii="Arial" w:eastAsia="Calibri" w:hAnsi="Arial" w:cs="Arial"/>
          <w:b/>
          <w:bCs/>
          <w:color w:val="000000" w:themeColor="text1"/>
          <w:sz w:val="22"/>
          <w:szCs w:val="22"/>
        </w:rPr>
        <w:t>Užsakovo</w:t>
      </w:r>
      <w:r w:rsidRPr="000027F8">
        <w:rPr>
          <w:rFonts w:ascii="Arial" w:eastAsia="Calibri" w:hAnsi="Arial" w:cs="Arial"/>
          <w:color w:val="000000" w:themeColor="text1"/>
          <w:sz w:val="22"/>
          <w:szCs w:val="22"/>
        </w:rPr>
        <w:t xml:space="preserve">  teritorijoje, transporto priemonių eismas organizuojamas pagal atitinkamos transporto rūšies eismo taisykles. Už savo ir nuomojamų, visų rūšių transporto priemonių saugaus eismo organizavimą </w:t>
      </w:r>
      <w:r w:rsidRPr="000027F8">
        <w:rPr>
          <w:rFonts w:ascii="Arial" w:eastAsia="Calibri" w:hAnsi="Arial" w:cs="Arial"/>
          <w:b/>
          <w:bCs/>
          <w:color w:val="000000" w:themeColor="text1"/>
          <w:sz w:val="22"/>
          <w:szCs w:val="22"/>
        </w:rPr>
        <w:t>Užsakovo</w:t>
      </w:r>
      <w:r w:rsidRPr="000027F8">
        <w:rPr>
          <w:rFonts w:ascii="Arial" w:eastAsia="Calibri" w:hAnsi="Arial" w:cs="Arial"/>
          <w:color w:val="000000" w:themeColor="text1"/>
          <w:sz w:val="22"/>
          <w:szCs w:val="22"/>
        </w:rPr>
        <w:t xml:space="preserve">  teritorijoje atsako </w:t>
      </w:r>
      <w:r w:rsidRPr="000027F8">
        <w:rPr>
          <w:rFonts w:ascii="Arial" w:eastAsia="Calibri" w:hAnsi="Arial" w:cs="Arial"/>
          <w:b/>
          <w:bCs/>
          <w:color w:val="000000" w:themeColor="text1"/>
          <w:sz w:val="22"/>
          <w:szCs w:val="22"/>
        </w:rPr>
        <w:t>Paslaugų teikėjas</w:t>
      </w:r>
      <w:r w:rsidRPr="000027F8">
        <w:rPr>
          <w:rFonts w:ascii="Arial" w:eastAsia="Calibri" w:hAnsi="Arial" w:cs="Arial"/>
          <w:color w:val="000000" w:themeColor="text1"/>
          <w:sz w:val="22"/>
          <w:szCs w:val="22"/>
        </w:rPr>
        <w:t>.</w:t>
      </w:r>
    </w:p>
    <w:p w14:paraId="315F9DC3" w14:textId="77777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t xml:space="preserve">Paslaugų teikėjas </w:t>
      </w:r>
      <w:r w:rsidRPr="000027F8">
        <w:rPr>
          <w:rFonts w:ascii="Arial" w:hAnsi="Arial" w:cs="Arial"/>
          <w:color w:val="000000" w:themeColor="text1"/>
          <w:sz w:val="22"/>
          <w:szCs w:val="22"/>
        </w:rPr>
        <w:t>privalo būti gerai susipažinęs su pranešimų apie geležinkelių transporto katastrofas, eismo įvykius ar riktus teikimo schemomis, evakavimo ir avarinių atvejų valdymo planais ir kitomis priemonėmis, kurių privaloma imtis įvykus geležinkelių transporto katastrofai, eismo įvykiui ar riktui ir kitais avariniais atvejais.</w:t>
      </w:r>
    </w:p>
    <w:p w14:paraId="3C341430" w14:textId="48970018"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t>Paslaugų teikėjas</w:t>
      </w:r>
      <w:r w:rsidRPr="000027F8">
        <w:rPr>
          <w:rFonts w:ascii="Arial" w:hAnsi="Arial" w:cs="Arial"/>
          <w:color w:val="000000" w:themeColor="text1"/>
          <w:sz w:val="22"/>
          <w:szCs w:val="22"/>
        </w:rPr>
        <w:t xml:space="preserve"> užtikrina, kad visi įrankiai, mechanizmai, pastoliai, kopėčios, kėlimo įrenginiai, elektriniai ir mechaniniai įrankiai, prietaisai ir kitos darbo priemonės būtų tvarkingos, nustatyta tvarka patikrintos, naudojamos laikantis jų gamintojų nurodytų saugios eksploatacijos taisyklių bei laikomos saugioje vietoje, o </w:t>
      </w:r>
      <w:r w:rsidR="003D42EC" w:rsidRPr="000027F8">
        <w:rPr>
          <w:rFonts w:ascii="Arial" w:hAnsi="Arial" w:cs="Arial"/>
          <w:color w:val="000000" w:themeColor="text1"/>
          <w:sz w:val="22"/>
          <w:szCs w:val="22"/>
        </w:rPr>
        <w:t>teikiant Paslaugas</w:t>
      </w:r>
      <w:r w:rsidRPr="000027F8">
        <w:rPr>
          <w:rFonts w:ascii="Arial" w:hAnsi="Arial" w:cs="Arial"/>
          <w:color w:val="000000" w:themeColor="text1"/>
          <w:sz w:val="22"/>
          <w:szCs w:val="22"/>
        </w:rPr>
        <w:t xml:space="preserve"> pavojingojoje geležinkelio zonoje – saugiu atstumu nuo geležinkelio kelio.</w:t>
      </w:r>
    </w:p>
    <w:p w14:paraId="34F740D1" w14:textId="7C7056CA"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t>Paslaugų teikėjas</w:t>
      </w:r>
      <w:r w:rsidRPr="000027F8">
        <w:rPr>
          <w:rFonts w:ascii="Arial" w:hAnsi="Arial" w:cs="Arial"/>
          <w:color w:val="000000" w:themeColor="text1"/>
          <w:sz w:val="22"/>
          <w:szCs w:val="22"/>
        </w:rPr>
        <w:t xml:space="preserve"> negali palikti neužbaigt</w:t>
      </w:r>
      <w:r w:rsidR="004521DC" w:rsidRPr="000027F8">
        <w:rPr>
          <w:rFonts w:ascii="Arial" w:hAnsi="Arial" w:cs="Arial"/>
          <w:color w:val="000000" w:themeColor="text1"/>
          <w:sz w:val="22"/>
          <w:szCs w:val="22"/>
        </w:rPr>
        <w:t>ų</w:t>
      </w:r>
      <w:r w:rsidRPr="000027F8">
        <w:rPr>
          <w:rFonts w:ascii="Arial" w:hAnsi="Arial" w:cs="Arial"/>
          <w:color w:val="000000" w:themeColor="text1"/>
          <w:sz w:val="22"/>
          <w:szCs w:val="22"/>
        </w:rPr>
        <w:t xml:space="preserve"> arba dalinai užbaigt</w:t>
      </w:r>
      <w:r w:rsidR="004521DC" w:rsidRPr="000027F8">
        <w:rPr>
          <w:rFonts w:ascii="Arial" w:hAnsi="Arial" w:cs="Arial"/>
          <w:color w:val="000000" w:themeColor="text1"/>
          <w:sz w:val="22"/>
          <w:szCs w:val="22"/>
        </w:rPr>
        <w:t xml:space="preserve">ų teikti Paslaugų </w:t>
      </w:r>
      <w:r w:rsidRPr="000027F8">
        <w:rPr>
          <w:rFonts w:ascii="Arial" w:hAnsi="Arial" w:cs="Arial"/>
          <w:color w:val="000000" w:themeColor="text1"/>
          <w:sz w:val="22"/>
          <w:szCs w:val="22"/>
        </w:rPr>
        <w:t>nesaugiose sąlygose, kurios galėtų pakenkti darbuotojų saugai ir sveikatai ir sklandžiam geležinkelių transporto eismui, sugadinti įrenginius ar sukelti pavojų žmonių sveikatai ar gyvybei.</w:t>
      </w:r>
    </w:p>
    <w:p w14:paraId="0C7E616E" w14:textId="32AD8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lastRenderedPageBreak/>
        <w:t>Paslaugų teikėjas</w:t>
      </w:r>
      <w:r w:rsidRPr="000027F8">
        <w:rPr>
          <w:rFonts w:ascii="Arial" w:hAnsi="Arial" w:cs="Arial"/>
          <w:color w:val="000000" w:themeColor="text1"/>
          <w:sz w:val="22"/>
          <w:szCs w:val="22"/>
        </w:rPr>
        <w:t xml:space="preserve"> privalo nutraukti </w:t>
      </w:r>
      <w:r w:rsidR="004521DC" w:rsidRPr="000027F8">
        <w:rPr>
          <w:rFonts w:ascii="Arial" w:hAnsi="Arial" w:cs="Arial"/>
          <w:color w:val="000000" w:themeColor="text1"/>
          <w:sz w:val="22"/>
          <w:szCs w:val="22"/>
        </w:rPr>
        <w:t>Paslaug</w:t>
      </w:r>
      <w:r w:rsidR="002309D9" w:rsidRPr="000027F8">
        <w:rPr>
          <w:rFonts w:ascii="Arial" w:hAnsi="Arial" w:cs="Arial"/>
          <w:color w:val="000000" w:themeColor="text1"/>
          <w:sz w:val="22"/>
          <w:szCs w:val="22"/>
        </w:rPr>
        <w:t>ų teikimą</w:t>
      </w:r>
      <w:r w:rsidRPr="000027F8">
        <w:rPr>
          <w:rFonts w:ascii="Arial" w:hAnsi="Arial" w:cs="Arial"/>
          <w:color w:val="000000" w:themeColor="text1"/>
          <w:sz w:val="22"/>
          <w:szCs w:val="22"/>
        </w:rPr>
        <w:t>, jeigu susidarė situacija</w:t>
      </w:r>
      <w:r w:rsidR="002309D9" w:rsidRPr="000027F8">
        <w:rPr>
          <w:rFonts w:ascii="Arial" w:hAnsi="Arial" w:cs="Arial"/>
          <w:color w:val="000000" w:themeColor="text1"/>
          <w:sz w:val="22"/>
          <w:szCs w:val="22"/>
        </w:rPr>
        <w:t>,</w:t>
      </w:r>
      <w:r w:rsidRPr="000027F8">
        <w:rPr>
          <w:rFonts w:ascii="Arial" w:hAnsi="Arial" w:cs="Arial"/>
          <w:color w:val="000000" w:themeColor="text1"/>
          <w:sz w:val="22"/>
          <w:szCs w:val="22"/>
        </w:rPr>
        <w:t xml:space="preserve"> kelianti grėsmę žmonių saugai ir sveikatai ar sklandžiam geležinkelių transporto eismui. </w:t>
      </w:r>
      <w:r w:rsidR="002309D9" w:rsidRPr="000027F8">
        <w:rPr>
          <w:rFonts w:ascii="Arial" w:hAnsi="Arial" w:cs="Arial"/>
          <w:color w:val="000000" w:themeColor="text1"/>
          <w:sz w:val="22"/>
          <w:szCs w:val="22"/>
        </w:rPr>
        <w:t>Paslaugų teikimas</w:t>
      </w:r>
      <w:r w:rsidRPr="000027F8">
        <w:rPr>
          <w:rFonts w:ascii="Arial" w:hAnsi="Arial" w:cs="Arial"/>
          <w:color w:val="000000" w:themeColor="text1"/>
          <w:sz w:val="22"/>
          <w:szCs w:val="22"/>
        </w:rPr>
        <w:t xml:space="preserve"> taip pat privalo būti sustabdyt</w:t>
      </w:r>
      <w:r w:rsidR="002309D9" w:rsidRPr="000027F8">
        <w:rPr>
          <w:rFonts w:ascii="Arial" w:hAnsi="Arial" w:cs="Arial"/>
          <w:color w:val="000000" w:themeColor="text1"/>
          <w:sz w:val="22"/>
          <w:szCs w:val="22"/>
        </w:rPr>
        <w:t>as</w:t>
      </w:r>
      <w:r w:rsidRPr="000027F8">
        <w:rPr>
          <w:rFonts w:ascii="Arial" w:hAnsi="Arial" w:cs="Arial"/>
          <w:color w:val="000000" w:themeColor="text1"/>
          <w:sz w:val="22"/>
          <w:szCs w:val="22"/>
        </w:rPr>
        <w:t>, kai gamtinės sąlygos kliudo saugiai j</w:t>
      </w:r>
      <w:r w:rsidR="002309D9" w:rsidRPr="000027F8">
        <w:rPr>
          <w:rFonts w:ascii="Arial" w:hAnsi="Arial" w:cs="Arial"/>
          <w:color w:val="000000" w:themeColor="text1"/>
          <w:sz w:val="22"/>
          <w:szCs w:val="22"/>
        </w:rPr>
        <w:t>a</w:t>
      </w:r>
      <w:r w:rsidRPr="000027F8">
        <w:rPr>
          <w:rFonts w:ascii="Arial" w:hAnsi="Arial" w:cs="Arial"/>
          <w:color w:val="000000" w:themeColor="text1"/>
          <w:sz w:val="22"/>
          <w:szCs w:val="22"/>
        </w:rPr>
        <w:t xml:space="preserve">s </w:t>
      </w:r>
      <w:r w:rsidR="002309D9" w:rsidRPr="000027F8">
        <w:rPr>
          <w:rFonts w:ascii="Arial" w:hAnsi="Arial" w:cs="Arial"/>
          <w:color w:val="000000" w:themeColor="text1"/>
          <w:sz w:val="22"/>
          <w:szCs w:val="22"/>
        </w:rPr>
        <w:t>tei</w:t>
      </w:r>
      <w:r w:rsidRPr="000027F8">
        <w:rPr>
          <w:rFonts w:ascii="Arial" w:hAnsi="Arial" w:cs="Arial"/>
          <w:color w:val="000000" w:themeColor="text1"/>
          <w:sz w:val="22"/>
          <w:szCs w:val="22"/>
        </w:rPr>
        <w:t>kti.</w:t>
      </w:r>
    </w:p>
    <w:p w14:paraId="676C61B8" w14:textId="77777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b/>
          <w:bCs/>
          <w:color w:val="000000" w:themeColor="text1"/>
          <w:sz w:val="22"/>
          <w:szCs w:val="22"/>
        </w:rPr>
        <w:t>Paslaugų teikėjas</w:t>
      </w:r>
      <w:r w:rsidRPr="000027F8">
        <w:rPr>
          <w:rFonts w:ascii="Arial" w:hAnsi="Arial" w:cs="Arial"/>
          <w:color w:val="000000" w:themeColor="text1"/>
          <w:sz w:val="22"/>
          <w:szCs w:val="22"/>
        </w:rPr>
        <w:t xml:space="preserve"> turi nedelsiant pranešti</w:t>
      </w:r>
      <w:bookmarkStart w:id="52" w:name="_Hlk44415540"/>
      <w:r w:rsidRPr="000027F8">
        <w:rPr>
          <w:rFonts w:ascii="Arial" w:hAnsi="Arial" w:cs="Arial"/>
          <w:color w:val="000000" w:themeColor="text1"/>
          <w:sz w:val="22"/>
          <w:szCs w:val="22"/>
        </w:rPr>
        <w:t xml:space="preserve"> </w:t>
      </w:r>
      <w:r w:rsidRPr="000027F8">
        <w:rPr>
          <w:rFonts w:ascii="Arial" w:hAnsi="Arial" w:cs="Arial"/>
          <w:b/>
          <w:bCs/>
          <w:color w:val="000000" w:themeColor="text1"/>
          <w:sz w:val="22"/>
          <w:szCs w:val="22"/>
        </w:rPr>
        <w:t>Užsakovui</w:t>
      </w:r>
      <w:bookmarkEnd w:id="52"/>
      <w:r w:rsidRPr="000027F8">
        <w:rPr>
          <w:rFonts w:ascii="Arial" w:hAnsi="Arial" w:cs="Arial"/>
          <w:color w:val="000000" w:themeColor="text1"/>
          <w:sz w:val="22"/>
          <w:szCs w:val="22"/>
        </w:rPr>
        <w:t xml:space="preserve"> (</w:t>
      </w:r>
      <w:hyperlink r:id="rId13" w:history="1">
        <w:r w:rsidRPr="000027F8">
          <w:rPr>
            <w:rStyle w:val="Hyperlink"/>
            <w:rFonts w:ascii="Arial" w:hAnsi="Arial" w:cs="Arial"/>
            <w:color w:val="000000" w:themeColor="text1"/>
            <w:sz w:val="22"/>
            <w:szCs w:val="22"/>
          </w:rPr>
          <w:t>sauga@litrail.lt</w:t>
        </w:r>
      </w:hyperlink>
      <w:r w:rsidRPr="000027F8">
        <w:rPr>
          <w:rStyle w:val="Hyperlink"/>
          <w:rFonts w:ascii="Arial" w:hAnsi="Arial" w:cs="Arial"/>
          <w:color w:val="000000" w:themeColor="text1"/>
          <w:sz w:val="22"/>
          <w:szCs w:val="22"/>
        </w:rPr>
        <w:t xml:space="preserve">; </w:t>
      </w:r>
      <w:hyperlink r:id="rId14" w:history="1">
        <w:r w:rsidRPr="000027F8">
          <w:rPr>
            <w:rStyle w:val="Hyperlink"/>
            <w:rFonts w:ascii="Arial" w:hAnsi="Arial" w:cs="Arial"/>
            <w:color w:val="000000" w:themeColor="text1"/>
            <w:sz w:val="22"/>
            <w:szCs w:val="22"/>
          </w:rPr>
          <w:t>dss@litrail.lt</w:t>
        </w:r>
      </w:hyperlink>
      <w:r w:rsidRPr="000027F8">
        <w:rPr>
          <w:rFonts w:ascii="Arial" w:hAnsi="Arial" w:cs="Arial"/>
          <w:color w:val="000000" w:themeColor="text1"/>
          <w:sz w:val="22"/>
          <w:szCs w:val="22"/>
        </w:rPr>
        <w:t xml:space="preserve">) ir akte-leidime nurodytais adresais apie bet kokį nelaimingą įvykį, sužeidimą arba incidentą, geležinkelių transporto katastrofą, eismo įvykį, riktą ar apie žalą, daromą ar padarytą </w:t>
      </w:r>
      <w:r w:rsidRPr="000027F8">
        <w:rPr>
          <w:rFonts w:ascii="Arial" w:hAnsi="Arial" w:cs="Arial"/>
          <w:b/>
          <w:bCs/>
          <w:color w:val="000000" w:themeColor="text1"/>
          <w:sz w:val="22"/>
          <w:szCs w:val="22"/>
        </w:rPr>
        <w:t>Užsakovo</w:t>
      </w:r>
      <w:r w:rsidRPr="000027F8">
        <w:rPr>
          <w:rFonts w:ascii="Arial" w:hAnsi="Arial" w:cs="Arial"/>
          <w:color w:val="000000" w:themeColor="text1"/>
          <w:sz w:val="22"/>
          <w:szCs w:val="22"/>
        </w:rPr>
        <w:t xml:space="preserve"> ar </w:t>
      </w:r>
      <w:r w:rsidRPr="000027F8">
        <w:rPr>
          <w:rFonts w:ascii="Arial" w:hAnsi="Arial" w:cs="Arial"/>
          <w:b/>
          <w:bCs/>
          <w:color w:val="000000" w:themeColor="text1"/>
          <w:sz w:val="22"/>
          <w:szCs w:val="22"/>
        </w:rPr>
        <w:t>Paslaugų teikėjo</w:t>
      </w:r>
      <w:r w:rsidRPr="000027F8">
        <w:rPr>
          <w:rFonts w:ascii="Arial" w:hAnsi="Arial" w:cs="Arial"/>
          <w:color w:val="000000" w:themeColor="text1"/>
          <w:sz w:val="22"/>
          <w:szCs w:val="22"/>
        </w:rPr>
        <w:t xml:space="preserve"> darbuotojams, samdomiems asmenims ar turtui.</w:t>
      </w:r>
    </w:p>
    <w:p w14:paraId="43EDC8DA" w14:textId="03F56EB6"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 xml:space="preserve">Jeigu </w:t>
      </w:r>
      <w:r w:rsidRPr="000027F8">
        <w:rPr>
          <w:rFonts w:ascii="Arial" w:hAnsi="Arial" w:cs="Arial"/>
          <w:b/>
          <w:bCs/>
          <w:color w:val="000000" w:themeColor="text1"/>
          <w:sz w:val="22"/>
          <w:szCs w:val="22"/>
        </w:rPr>
        <w:t>Užsakovas</w:t>
      </w:r>
      <w:r w:rsidRPr="000027F8">
        <w:rPr>
          <w:rFonts w:ascii="Arial" w:hAnsi="Arial" w:cs="Arial"/>
          <w:color w:val="000000" w:themeColor="text1"/>
          <w:sz w:val="22"/>
          <w:szCs w:val="22"/>
        </w:rPr>
        <w:t xml:space="preserve"> bet kuriuo metu pastebi, kad </w:t>
      </w:r>
      <w:r w:rsidR="006C40EF" w:rsidRPr="000027F8">
        <w:rPr>
          <w:rFonts w:ascii="Arial" w:hAnsi="Arial" w:cs="Arial"/>
          <w:color w:val="000000" w:themeColor="text1"/>
          <w:sz w:val="22"/>
          <w:szCs w:val="22"/>
        </w:rPr>
        <w:t>teikiamų Paslaugų</w:t>
      </w:r>
      <w:r w:rsidRPr="000027F8">
        <w:rPr>
          <w:rFonts w:ascii="Arial" w:hAnsi="Arial" w:cs="Arial"/>
          <w:color w:val="000000" w:themeColor="text1"/>
          <w:sz w:val="22"/>
          <w:szCs w:val="22"/>
        </w:rPr>
        <w:t xml:space="preserve"> kokybėje yra trūkumų, kurie kelia pavojų darbuotojų saugai ir sveikatai, aplinkos ar turto saugumui, </w:t>
      </w:r>
      <w:r w:rsidRPr="000027F8">
        <w:rPr>
          <w:rFonts w:ascii="Arial" w:hAnsi="Arial" w:cs="Arial"/>
          <w:b/>
          <w:bCs/>
          <w:color w:val="000000" w:themeColor="text1"/>
          <w:sz w:val="22"/>
          <w:szCs w:val="22"/>
        </w:rPr>
        <w:t>Užsakovas</w:t>
      </w:r>
      <w:r w:rsidRPr="000027F8">
        <w:rPr>
          <w:rFonts w:ascii="Arial" w:hAnsi="Arial" w:cs="Arial"/>
          <w:color w:val="000000" w:themeColor="text1"/>
          <w:sz w:val="22"/>
          <w:szCs w:val="22"/>
        </w:rPr>
        <w:t xml:space="preserve"> turi teisę pareikalauti </w:t>
      </w:r>
      <w:r w:rsidRPr="000027F8">
        <w:rPr>
          <w:rFonts w:ascii="Arial" w:hAnsi="Arial" w:cs="Arial"/>
          <w:b/>
          <w:bCs/>
          <w:color w:val="000000" w:themeColor="text1"/>
          <w:sz w:val="22"/>
          <w:szCs w:val="22"/>
        </w:rPr>
        <w:t xml:space="preserve">Paslaugų teikėjo </w:t>
      </w:r>
      <w:r w:rsidRPr="000027F8">
        <w:rPr>
          <w:rFonts w:ascii="Arial" w:hAnsi="Arial" w:cs="Arial"/>
          <w:color w:val="000000" w:themeColor="text1"/>
          <w:sz w:val="22"/>
          <w:szCs w:val="22"/>
        </w:rPr>
        <w:t xml:space="preserve">nedelsiant sustabdyti </w:t>
      </w:r>
      <w:r w:rsidR="006C40EF" w:rsidRPr="000027F8">
        <w:rPr>
          <w:rFonts w:ascii="Arial" w:hAnsi="Arial" w:cs="Arial"/>
          <w:color w:val="000000" w:themeColor="text1"/>
          <w:sz w:val="22"/>
          <w:szCs w:val="22"/>
        </w:rPr>
        <w:t>Paslaugų</w:t>
      </w:r>
      <w:r w:rsidRPr="000027F8">
        <w:rPr>
          <w:rFonts w:ascii="Arial" w:hAnsi="Arial" w:cs="Arial"/>
          <w:color w:val="000000" w:themeColor="text1"/>
          <w:sz w:val="22"/>
          <w:szCs w:val="22"/>
        </w:rPr>
        <w:t xml:space="preserve"> ar jų dalies </w:t>
      </w:r>
      <w:r w:rsidR="006C40EF" w:rsidRPr="000027F8">
        <w:rPr>
          <w:rFonts w:ascii="Arial" w:hAnsi="Arial" w:cs="Arial"/>
          <w:color w:val="000000" w:themeColor="text1"/>
          <w:sz w:val="22"/>
          <w:szCs w:val="22"/>
        </w:rPr>
        <w:t>teiki</w:t>
      </w:r>
      <w:r w:rsidRPr="000027F8">
        <w:rPr>
          <w:rFonts w:ascii="Arial" w:hAnsi="Arial" w:cs="Arial"/>
          <w:color w:val="000000" w:themeColor="text1"/>
          <w:sz w:val="22"/>
          <w:szCs w:val="22"/>
        </w:rPr>
        <w:t xml:space="preserve">mą. Tik pašalinęs priežastis </w:t>
      </w:r>
      <w:r w:rsidRPr="000027F8">
        <w:rPr>
          <w:rFonts w:ascii="Arial" w:hAnsi="Arial" w:cs="Arial"/>
          <w:b/>
          <w:bCs/>
          <w:color w:val="000000" w:themeColor="text1"/>
          <w:sz w:val="22"/>
          <w:szCs w:val="22"/>
        </w:rPr>
        <w:t xml:space="preserve">Paslaugų teikėjas </w:t>
      </w:r>
      <w:r w:rsidRPr="000027F8">
        <w:rPr>
          <w:rFonts w:ascii="Arial" w:hAnsi="Arial" w:cs="Arial"/>
          <w:color w:val="000000" w:themeColor="text1"/>
          <w:sz w:val="22"/>
          <w:szCs w:val="22"/>
        </w:rPr>
        <w:t xml:space="preserve">privalo raštu kreiptis į  </w:t>
      </w:r>
      <w:r w:rsidRPr="000027F8">
        <w:rPr>
          <w:rFonts w:ascii="Arial" w:hAnsi="Arial" w:cs="Arial"/>
          <w:b/>
          <w:bCs/>
          <w:color w:val="000000" w:themeColor="text1"/>
          <w:sz w:val="22"/>
          <w:szCs w:val="22"/>
        </w:rPr>
        <w:t>Užsakovą</w:t>
      </w:r>
      <w:r w:rsidRPr="000027F8">
        <w:rPr>
          <w:rFonts w:ascii="Arial" w:hAnsi="Arial" w:cs="Arial"/>
          <w:color w:val="000000" w:themeColor="text1"/>
          <w:sz w:val="22"/>
          <w:szCs w:val="22"/>
        </w:rPr>
        <w:t xml:space="preserve">  prašydamas leidimo pratęsti </w:t>
      </w:r>
      <w:r w:rsidR="006C40EF" w:rsidRPr="000027F8">
        <w:rPr>
          <w:rFonts w:ascii="Arial" w:hAnsi="Arial" w:cs="Arial"/>
          <w:color w:val="000000" w:themeColor="text1"/>
          <w:sz w:val="22"/>
          <w:szCs w:val="22"/>
        </w:rPr>
        <w:t>Paslaugų teikimą</w:t>
      </w:r>
      <w:r w:rsidRPr="000027F8">
        <w:rPr>
          <w:rFonts w:ascii="Arial" w:hAnsi="Arial" w:cs="Arial"/>
          <w:color w:val="000000" w:themeColor="text1"/>
          <w:sz w:val="22"/>
          <w:szCs w:val="22"/>
        </w:rPr>
        <w:t>.</w:t>
      </w:r>
    </w:p>
    <w:p w14:paraId="143F3A73" w14:textId="77777777"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 xml:space="preserve">Sutarties vykdymui </w:t>
      </w:r>
      <w:r w:rsidRPr="000027F8">
        <w:rPr>
          <w:rFonts w:ascii="Arial" w:hAnsi="Arial" w:cs="Arial"/>
          <w:b/>
          <w:bCs/>
          <w:color w:val="000000" w:themeColor="text1"/>
          <w:sz w:val="22"/>
          <w:szCs w:val="22"/>
        </w:rPr>
        <w:t>Paslaugų teikėjas</w:t>
      </w:r>
      <w:r w:rsidRPr="000027F8">
        <w:rPr>
          <w:rFonts w:ascii="Arial" w:hAnsi="Arial" w:cs="Arial"/>
          <w:color w:val="000000" w:themeColor="text1"/>
          <w:sz w:val="22"/>
          <w:szCs w:val="22"/>
        </w:rPr>
        <w:t xml:space="preserve"> neturi teisės sudaryti darbo, ar kitokių sutarčių su  </w:t>
      </w:r>
      <w:r w:rsidRPr="000027F8">
        <w:rPr>
          <w:rFonts w:ascii="Arial" w:hAnsi="Arial" w:cs="Arial"/>
          <w:b/>
          <w:bCs/>
          <w:color w:val="000000" w:themeColor="text1"/>
          <w:sz w:val="22"/>
          <w:szCs w:val="22"/>
        </w:rPr>
        <w:t>Užsakovo</w:t>
      </w:r>
      <w:r w:rsidRPr="000027F8">
        <w:rPr>
          <w:rFonts w:ascii="Arial" w:hAnsi="Arial" w:cs="Arial"/>
          <w:color w:val="000000" w:themeColor="text1"/>
          <w:sz w:val="22"/>
          <w:szCs w:val="22"/>
        </w:rPr>
        <w:t xml:space="preserve"> darbuotojais taip pat bet kokiais kitais pagrindais pasitelkti </w:t>
      </w:r>
      <w:r w:rsidRPr="000027F8">
        <w:rPr>
          <w:rFonts w:ascii="Arial" w:hAnsi="Arial" w:cs="Arial"/>
          <w:b/>
          <w:bCs/>
          <w:color w:val="000000" w:themeColor="text1"/>
          <w:sz w:val="22"/>
          <w:szCs w:val="22"/>
        </w:rPr>
        <w:t>Užsakovo</w:t>
      </w:r>
      <w:r w:rsidRPr="000027F8">
        <w:rPr>
          <w:rFonts w:ascii="Arial" w:hAnsi="Arial" w:cs="Arial"/>
          <w:color w:val="000000" w:themeColor="text1"/>
          <w:sz w:val="22"/>
          <w:szCs w:val="22"/>
        </w:rPr>
        <w:t xml:space="preserve"> darbuotojų Sutarties vykdymui be abipusio raštiško susitarimo su </w:t>
      </w:r>
      <w:r w:rsidRPr="000027F8">
        <w:rPr>
          <w:rFonts w:ascii="Arial" w:hAnsi="Arial" w:cs="Arial"/>
          <w:b/>
          <w:bCs/>
          <w:color w:val="000000" w:themeColor="text1"/>
          <w:sz w:val="22"/>
          <w:szCs w:val="22"/>
        </w:rPr>
        <w:t>Užsakovu</w:t>
      </w:r>
      <w:r w:rsidRPr="000027F8">
        <w:rPr>
          <w:rFonts w:ascii="Arial" w:hAnsi="Arial" w:cs="Arial"/>
          <w:color w:val="000000" w:themeColor="text1"/>
          <w:sz w:val="22"/>
          <w:szCs w:val="22"/>
        </w:rPr>
        <w:t xml:space="preserve">. Šio punkto pažeidimas laikomas esminiu Sutarties pažeidimu, ir </w:t>
      </w:r>
      <w:r w:rsidRPr="000027F8">
        <w:rPr>
          <w:rFonts w:ascii="Arial" w:hAnsi="Arial" w:cs="Arial"/>
          <w:b/>
          <w:bCs/>
          <w:color w:val="000000" w:themeColor="text1"/>
          <w:sz w:val="22"/>
          <w:szCs w:val="22"/>
        </w:rPr>
        <w:t>Užsakovas</w:t>
      </w:r>
      <w:r w:rsidRPr="000027F8">
        <w:rPr>
          <w:rFonts w:ascii="Arial" w:hAnsi="Arial" w:cs="Arial"/>
          <w:color w:val="000000" w:themeColor="text1"/>
          <w:sz w:val="22"/>
          <w:szCs w:val="22"/>
        </w:rPr>
        <w:t xml:space="preserve"> turi teisę Sutartyje nustatyta tvarka vienašališkai nutraukti šią Sutartį prieš terminą, bet tai neatleidžia </w:t>
      </w:r>
      <w:r w:rsidRPr="000027F8">
        <w:rPr>
          <w:rFonts w:ascii="Arial" w:hAnsi="Arial" w:cs="Arial"/>
          <w:b/>
          <w:bCs/>
          <w:color w:val="000000" w:themeColor="text1"/>
          <w:sz w:val="22"/>
          <w:szCs w:val="22"/>
        </w:rPr>
        <w:t>Paslaugų teikėjo</w:t>
      </w:r>
      <w:r w:rsidRPr="000027F8">
        <w:rPr>
          <w:rFonts w:ascii="Arial" w:hAnsi="Arial" w:cs="Arial"/>
          <w:color w:val="000000" w:themeColor="text1"/>
          <w:sz w:val="22"/>
          <w:szCs w:val="22"/>
        </w:rPr>
        <w:t xml:space="preserve"> nuo prievolių ir atsakomybės pagal Sutartį.</w:t>
      </w:r>
    </w:p>
    <w:p w14:paraId="58B20CCA" w14:textId="79A4E506" w:rsidR="00086216" w:rsidRPr="000027F8" w:rsidRDefault="00086216" w:rsidP="00086216">
      <w:pPr>
        <w:pStyle w:val="ListParagraph"/>
        <w:numPr>
          <w:ilvl w:val="1"/>
          <w:numId w:val="30"/>
        </w:numPr>
        <w:tabs>
          <w:tab w:val="left" w:pos="993"/>
          <w:tab w:val="left" w:pos="1134"/>
        </w:tabs>
        <w:autoSpaceDE w:val="0"/>
        <w:autoSpaceDN w:val="0"/>
        <w:ind w:left="0" w:firstLine="426"/>
        <w:jc w:val="both"/>
        <w:textAlignment w:val="baseline"/>
        <w:rPr>
          <w:rFonts w:ascii="Arial" w:hAnsi="Arial" w:cs="Arial"/>
          <w:color w:val="000000" w:themeColor="text1"/>
          <w:sz w:val="22"/>
          <w:szCs w:val="22"/>
        </w:rPr>
      </w:pPr>
      <w:r w:rsidRPr="000027F8">
        <w:rPr>
          <w:rFonts w:ascii="Arial" w:eastAsia="Calibri" w:hAnsi="Arial" w:cs="Arial"/>
          <w:b/>
          <w:bCs/>
          <w:color w:val="000000" w:themeColor="text1"/>
          <w:sz w:val="22"/>
          <w:szCs w:val="22"/>
        </w:rPr>
        <w:t xml:space="preserve">Paslaugų teikėjas, </w:t>
      </w:r>
      <w:r w:rsidRPr="000027F8">
        <w:rPr>
          <w:rFonts w:ascii="Arial" w:eastAsia="Calibri" w:hAnsi="Arial" w:cs="Arial"/>
          <w:color w:val="000000" w:themeColor="text1"/>
          <w:sz w:val="22"/>
          <w:szCs w:val="22"/>
        </w:rPr>
        <w:t xml:space="preserve">kartu su kitu darbdaviu </w:t>
      </w:r>
      <w:r w:rsidR="00137151" w:rsidRPr="000027F8">
        <w:rPr>
          <w:rFonts w:ascii="Arial" w:eastAsia="Calibri" w:hAnsi="Arial" w:cs="Arial"/>
          <w:color w:val="000000" w:themeColor="text1"/>
          <w:sz w:val="22"/>
          <w:szCs w:val="22"/>
        </w:rPr>
        <w:t>teikdamas Paslaugas</w:t>
      </w:r>
      <w:r w:rsidRPr="000027F8">
        <w:rPr>
          <w:rFonts w:ascii="Arial" w:eastAsia="Calibri" w:hAnsi="Arial" w:cs="Arial"/>
          <w:color w:val="000000" w:themeColor="text1"/>
          <w:sz w:val="22"/>
          <w:szCs w:val="22"/>
        </w:rPr>
        <w:t xml:space="preserve"> toje pačioje darbo vietoje, įsipareigoja organizuoti darbą taip, kad būtų garantuota visų darbuotojų sauga ir sveikata, neatsižvelgiant į tai, kuriam darbdaviui darbuotojas dirba. </w:t>
      </w:r>
      <w:r w:rsidRPr="000027F8">
        <w:rPr>
          <w:rFonts w:ascii="Arial" w:eastAsia="Calibri" w:hAnsi="Arial" w:cs="Arial"/>
          <w:b/>
          <w:bCs/>
          <w:color w:val="000000" w:themeColor="text1"/>
          <w:sz w:val="22"/>
          <w:szCs w:val="22"/>
        </w:rPr>
        <w:t xml:space="preserve">Paslaugų teikėjas, </w:t>
      </w:r>
      <w:r w:rsidRPr="000027F8">
        <w:rPr>
          <w:rFonts w:ascii="Arial" w:eastAsia="Calibri" w:hAnsi="Arial" w:cs="Arial"/>
          <w:color w:val="000000" w:themeColor="text1"/>
          <w:sz w:val="22"/>
          <w:szCs w:val="22"/>
        </w:rPr>
        <w:t>bendradarbiaudamas su kitais darbdaviais, įsipareigoja imtis priemonių, kad tokiose darbo vietose būtų įgyvendinamos darbuotojų saugos ir sveikatos teisės aktų nuostatos bei visi darbuotojai būtų informuoti apie galimus pavojus ir rizikos veiksnius, sukeliamus dėl kiekvieno iš darbdavių veiklos.</w:t>
      </w:r>
    </w:p>
    <w:p w14:paraId="41A1985F" w14:textId="2F4ADB1F" w:rsidR="00086216" w:rsidRPr="000027F8" w:rsidRDefault="00710E05" w:rsidP="000027F8">
      <w:pPr>
        <w:pStyle w:val="ListParagraph"/>
        <w:numPr>
          <w:ilvl w:val="1"/>
          <w:numId w:val="30"/>
        </w:numPr>
        <w:autoSpaceDE w:val="0"/>
        <w:autoSpaceDN w:val="0"/>
        <w:ind w:left="0" w:firstLine="567"/>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Paslaugų teikėjas, v</w:t>
      </w:r>
      <w:r w:rsidR="00086216" w:rsidRPr="000027F8">
        <w:rPr>
          <w:rFonts w:ascii="Arial" w:hAnsi="Arial" w:cs="Arial"/>
          <w:color w:val="000000" w:themeColor="text1"/>
          <w:sz w:val="22"/>
          <w:szCs w:val="22"/>
        </w:rPr>
        <w:t>adovaujantis Darboviečių įrengimo bendraisiais nuostatais (</w:t>
      </w:r>
      <w:r w:rsidR="00F1137C" w:rsidRPr="000027F8">
        <w:rPr>
          <w:rFonts w:ascii="Arial" w:hAnsi="Arial" w:cs="Arial"/>
          <w:color w:val="000000" w:themeColor="text1"/>
          <w:sz w:val="22"/>
          <w:szCs w:val="22"/>
        </w:rPr>
        <w:t xml:space="preserve">patvirtintais </w:t>
      </w:r>
      <w:r w:rsidR="008D2810" w:rsidRPr="000027F8">
        <w:rPr>
          <w:rFonts w:ascii="Arial" w:hAnsi="Arial" w:cs="Arial"/>
          <w:color w:val="000000" w:themeColor="text1"/>
          <w:sz w:val="22"/>
          <w:szCs w:val="22"/>
        </w:rPr>
        <w:t>Lietuvos Respublikos s</w:t>
      </w:r>
      <w:r w:rsidR="00E964A9" w:rsidRPr="000027F8">
        <w:rPr>
          <w:rFonts w:ascii="Arial" w:hAnsi="Arial" w:cs="Arial"/>
          <w:color w:val="000000" w:themeColor="text1"/>
          <w:sz w:val="22"/>
          <w:szCs w:val="22"/>
        </w:rPr>
        <w:t xml:space="preserve">ocialinės apsaugos ir darbo ministro </w:t>
      </w:r>
      <w:r w:rsidR="008D2810" w:rsidRPr="000027F8">
        <w:rPr>
          <w:rFonts w:ascii="Arial" w:hAnsi="Arial" w:cs="Arial"/>
          <w:color w:val="000000" w:themeColor="text1"/>
          <w:sz w:val="22"/>
          <w:szCs w:val="22"/>
        </w:rPr>
        <w:t xml:space="preserve">ir Lietuvos Respublikos sveikatos apsaugos ministro </w:t>
      </w:r>
      <w:r w:rsidR="00E964A9" w:rsidRPr="000027F8">
        <w:rPr>
          <w:rFonts w:ascii="Arial" w:hAnsi="Arial" w:cs="Arial"/>
          <w:color w:val="000000" w:themeColor="text1"/>
          <w:sz w:val="22"/>
          <w:szCs w:val="22"/>
        </w:rPr>
        <w:t xml:space="preserve">1998 m. gegužės 5 d. </w:t>
      </w:r>
      <w:r w:rsidR="00F1137C" w:rsidRPr="000027F8">
        <w:rPr>
          <w:rFonts w:ascii="Arial" w:hAnsi="Arial" w:cs="Arial"/>
          <w:color w:val="000000" w:themeColor="text1"/>
          <w:sz w:val="22"/>
          <w:szCs w:val="22"/>
        </w:rPr>
        <w:t xml:space="preserve">įsakymu </w:t>
      </w:r>
      <w:r w:rsidR="00E964A9" w:rsidRPr="000027F8">
        <w:rPr>
          <w:rFonts w:ascii="Arial" w:hAnsi="Arial" w:cs="Arial"/>
          <w:color w:val="000000" w:themeColor="text1"/>
          <w:sz w:val="22"/>
          <w:szCs w:val="22"/>
        </w:rPr>
        <w:t>Nr. 85/233</w:t>
      </w:r>
      <w:r w:rsidR="00086216" w:rsidRPr="000027F8">
        <w:rPr>
          <w:rFonts w:ascii="Arial" w:hAnsi="Arial" w:cs="Arial"/>
          <w:color w:val="000000" w:themeColor="text1"/>
          <w:sz w:val="22"/>
          <w:szCs w:val="22"/>
        </w:rPr>
        <w:t>), Darboviečių įrengimo statybvietėse nuostatais (</w:t>
      </w:r>
      <w:r w:rsidR="00AD5D92" w:rsidRPr="000027F8">
        <w:rPr>
          <w:rFonts w:ascii="Arial" w:hAnsi="Arial" w:cs="Arial"/>
          <w:color w:val="000000" w:themeColor="text1"/>
          <w:sz w:val="22"/>
          <w:szCs w:val="22"/>
        </w:rPr>
        <w:t xml:space="preserve"> patvirtintais Lietuvos Respublikos socialinės apsaugos ir darbo ministro ir Lietuvos Respublikos aplinkos ministro 2008 m. sausio 15 d. įsakymu Nr. A1-22/D1-34</w:t>
      </w:r>
      <w:r w:rsidR="00086216" w:rsidRPr="000027F8">
        <w:rPr>
          <w:rFonts w:ascii="Arial" w:hAnsi="Arial" w:cs="Arial"/>
          <w:color w:val="000000" w:themeColor="text1"/>
          <w:sz w:val="22"/>
          <w:szCs w:val="22"/>
        </w:rPr>
        <w:t>), Saugos ir sveikatos taisyklėmis statyboje DT 5-00 (</w:t>
      </w:r>
      <w:r w:rsidR="001C2056" w:rsidRPr="000027F8">
        <w:rPr>
          <w:rFonts w:ascii="Arial" w:hAnsi="Arial" w:cs="Arial"/>
          <w:color w:val="000000" w:themeColor="text1"/>
          <w:sz w:val="22"/>
          <w:szCs w:val="22"/>
        </w:rPr>
        <w:t>patvirtintomis Lietuvos Respublikos vyriausiojo valstybinio darbo inspektoriaus 2000 m. gruodžio 22 d.  įsakymu Nr. 346</w:t>
      </w:r>
      <w:r w:rsidR="00086216" w:rsidRPr="000027F8">
        <w:rPr>
          <w:rFonts w:ascii="Arial" w:hAnsi="Arial" w:cs="Arial"/>
          <w:color w:val="000000" w:themeColor="text1"/>
          <w:sz w:val="22"/>
          <w:szCs w:val="22"/>
        </w:rPr>
        <w:t xml:space="preserve">) bei atsižvelgiant į darbų geležinkelyje ypatumus, prieš darbų pradžią su </w:t>
      </w:r>
      <w:r w:rsidR="00086216" w:rsidRPr="000027F8">
        <w:rPr>
          <w:rFonts w:ascii="Arial" w:hAnsi="Arial" w:cs="Arial"/>
          <w:b/>
          <w:bCs/>
          <w:color w:val="000000" w:themeColor="text1"/>
          <w:sz w:val="22"/>
          <w:szCs w:val="22"/>
        </w:rPr>
        <w:t>Užsakovu</w:t>
      </w:r>
      <w:r w:rsidR="00086216" w:rsidRPr="000027F8">
        <w:rPr>
          <w:rFonts w:ascii="Arial" w:hAnsi="Arial" w:cs="Arial"/>
          <w:color w:val="000000" w:themeColor="text1"/>
          <w:sz w:val="22"/>
          <w:szCs w:val="22"/>
        </w:rPr>
        <w:t xml:space="preserve"> </w:t>
      </w:r>
      <w:r w:rsidRPr="000027F8">
        <w:rPr>
          <w:rFonts w:ascii="Arial" w:hAnsi="Arial" w:cs="Arial"/>
          <w:color w:val="000000" w:themeColor="text1"/>
          <w:sz w:val="22"/>
          <w:szCs w:val="22"/>
        </w:rPr>
        <w:t xml:space="preserve">turi </w:t>
      </w:r>
      <w:r w:rsidR="00086216" w:rsidRPr="000027F8">
        <w:rPr>
          <w:rFonts w:ascii="Arial" w:hAnsi="Arial" w:cs="Arial"/>
          <w:color w:val="000000" w:themeColor="text1"/>
          <w:sz w:val="22"/>
          <w:szCs w:val="22"/>
        </w:rPr>
        <w:t xml:space="preserve">įforminti ir gauti aktą-leidimą, kuriame numatytos </w:t>
      </w:r>
      <w:r w:rsidR="00086216" w:rsidRPr="000027F8">
        <w:rPr>
          <w:rFonts w:ascii="Arial" w:hAnsi="Arial" w:cs="Arial"/>
          <w:b/>
          <w:bCs/>
          <w:color w:val="000000" w:themeColor="text1"/>
          <w:sz w:val="22"/>
          <w:szCs w:val="22"/>
        </w:rPr>
        <w:t>Užsakovo</w:t>
      </w:r>
      <w:r w:rsidR="00086216" w:rsidRPr="000027F8">
        <w:rPr>
          <w:rFonts w:ascii="Arial" w:hAnsi="Arial" w:cs="Arial"/>
          <w:color w:val="000000" w:themeColor="text1"/>
          <w:sz w:val="22"/>
          <w:szCs w:val="22"/>
        </w:rPr>
        <w:t xml:space="preserve"> priemonės, užtikrinančios saugą.</w:t>
      </w:r>
    </w:p>
    <w:p w14:paraId="058A0ABE" w14:textId="3C0BB81D" w:rsidR="00086216" w:rsidRPr="000027F8" w:rsidRDefault="00086216" w:rsidP="000027F8">
      <w:pPr>
        <w:pStyle w:val="ListParagraph"/>
        <w:numPr>
          <w:ilvl w:val="1"/>
          <w:numId w:val="30"/>
        </w:numPr>
        <w:autoSpaceDE w:val="0"/>
        <w:autoSpaceDN w:val="0"/>
        <w:ind w:left="0" w:firstLine="567"/>
        <w:jc w:val="both"/>
        <w:textAlignment w:val="baseline"/>
        <w:rPr>
          <w:rFonts w:ascii="Arial" w:hAnsi="Arial" w:cs="Arial"/>
          <w:color w:val="000000" w:themeColor="text1"/>
          <w:sz w:val="22"/>
          <w:szCs w:val="22"/>
        </w:rPr>
      </w:pPr>
      <w:r w:rsidRPr="000027F8">
        <w:rPr>
          <w:rFonts w:ascii="Arial" w:hAnsi="Arial" w:cs="Arial"/>
          <w:color w:val="000000" w:themeColor="text1"/>
          <w:sz w:val="22"/>
          <w:szCs w:val="22"/>
        </w:rPr>
        <w:t>Paslaugų teikėjui nesilaikant 15.1 – 15.13 punktuose nustatytų reikalavimų</w:t>
      </w:r>
      <w:r w:rsidR="00022761" w:rsidRPr="000027F8">
        <w:rPr>
          <w:rFonts w:ascii="Arial" w:hAnsi="Arial" w:cs="Arial"/>
          <w:color w:val="000000" w:themeColor="text1"/>
          <w:sz w:val="22"/>
          <w:szCs w:val="22"/>
        </w:rPr>
        <w:t>:</w:t>
      </w:r>
    </w:p>
    <w:p w14:paraId="426CDFF7" w14:textId="7ACC3FC9" w:rsidR="00022761" w:rsidRPr="000027F8" w:rsidRDefault="00022761" w:rsidP="000027F8">
      <w:pPr>
        <w:pStyle w:val="ListParagraph"/>
        <w:numPr>
          <w:ilvl w:val="2"/>
          <w:numId w:val="30"/>
        </w:numPr>
        <w:tabs>
          <w:tab w:val="left" w:pos="0"/>
        </w:tabs>
        <w:ind w:left="0" w:firstLine="567"/>
        <w:jc w:val="both"/>
        <w:rPr>
          <w:rFonts w:ascii="Arial" w:hAnsi="Arial" w:cs="Arial"/>
          <w:color w:val="000000" w:themeColor="text1"/>
          <w:sz w:val="22"/>
          <w:szCs w:val="22"/>
        </w:rPr>
      </w:pPr>
      <w:r w:rsidRPr="000027F8">
        <w:rPr>
          <w:rFonts w:ascii="Arial" w:hAnsi="Arial" w:cs="Arial"/>
          <w:color w:val="000000" w:themeColor="text1"/>
          <w:sz w:val="22"/>
          <w:szCs w:val="22"/>
        </w:rPr>
        <w:t xml:space="preserve">pirmą kartą nustačius faktą, kad nesilaikoma saugos </w:t>
      </w:r>
      <w:r w:rsidR="00D54CD8" w:rsidRPr="000027F8">
        <w:rPr>
          <w:rFonts w:ascii="Arial" w:hAnsi="Arial" w:cs="Arial"/>
          <w:color w:val="000000" w:themeColor="text1"/>
          <w:sz w:val="22"/>
          <w:szCs w:val="22"/>
        </w:rPr>
        <w:t>Paslaugų teiki</w:t>
      </w:r>
      <w:r w:rsidRPr="000027F8">
        <w:rPr>
          <w:rFonts w:ascii="Arial" w:hAnsi="Arial" w:cs="Arial"/>
          <w:color w:val="000000" w:themeColor="text1"/>
          <w:sz w:val="22"/>
          <w:szCs w:val="22"/>
        </w:rPr>
        <w:t xml:space="preserve">mo metu nustatytų reikalavimų, </w:t>
      </w:r>
      <w:r w:rsidR="00D54CD8" w:rsidRPr="000027F8">
        <w:rPr>
          <w:rFonts w:ascii="Arial" w:hAnsi="Arial" w:cs="Arial"/>
          <w:color w:val="000000" w:themeColor="text1"/>
          <w:sz w:val="22"/>
          <w:szCs w:val="22"/>
        </w:rPr>
        <w:t>Paslaugų teikėjas</w:t>
      </w:r>
      <w:r w:rsidRPr="000027F8">
        <w:rPr>
          <w:rFonts w:ascii="Arial" w:hAnsi="Arial" w:cs="Arial"/>
          <w:color w:val="000000" w:themeColor="text1"/>
          <w:sz w:val="22"/>
          <w:szCs w:val="22"/>
        </w:rPr>
        <w:t xml:space="preserve"> raštu bus įspėtas dėl netinkamo Sutarties vykdymo; </w:t>
      </w:r>
    </w:p>
    <w:p w14:paraId="65D8EA3C" w14:textId="154001A2" w:rsidR="00022761" w:rsidRPr="000027F8" w:rsidRDefault="00022761" w:rsidP="000027F8">
      <w:pPr>
        <w:pStyle w:val="ListParagraph"/>
        <w:numPr>
          <w:ilvl w:val="2"/>
          <w:numId w:val="30"/>
        </w:numPr>
        <w:tabs>
          <w:tab w:val="left" w:pos="0"/>
        </w:tabs>
        <w:ind w:left="0" w:firstLine="567"/>
        <w:jc w:val="both"/>
        <w:rPr>
          <w:rFonts w:ascii="Arial" w:hAnsi="Arial" w:cs="Arial"/>
          <w:color w:val="000000" w:themeColor="text1"/>
          <w:sz w:val="22"/>
          <w:szCs w:val="22"/>
        </w:rPr>
      </w:pPr>
      <w:r w:rsidRPr="000027F8">
        <w:rPr>
          <w:rFonts w:ascii="Arial" w:hAnsi="Arial" w:cs="Arial"/>
          <w:color w:val="000000" w:themeColor="text1"/>
          <w:sz w:val="22"/>
          <w:szCs w:val="22"/>
        </w:rPr>
        <w:t xml:space="preserve">antrą kartą nustačius faktą, kad nesilaikoma saugos </w:t>
      </w:r>
      <w:r w:rsidR="00D54CD8" w:rsidRPr="000027F8">
        <w:rPr>
          <w:rFonts w:ascii="Arial" w:hAnsi="Arial" w:cs="Arial"/>
          <w:color w:val="000000" w:themeColor="text1"/>
          <w:sz w:val="22"/>
          <w:szCs w:val="22"/>
        </w:rPr>
        <w:t>Paslaugų teiki</w:t>
      </w:r>
      <w:r w:rsidRPr="000027F8">
        <w:rPr>
          <w:rFonts w:ascii="Arial" w:hAnsi="Arial" w:cs="Arial"/>
          <w:color w:val="000000" w:themeColor="text1"/>
          <w:sz w:val="22"/>
          <w:szCs w:val="22"/>
        </w:rPr>
        <w:t xml:space="preserve">mo metu nustatytų reikalavimų, </w:t>
      </w:r>
      <w:r w:rsidR="00D54CD8" w:rsidRPr="000027F8">
        <w:rPr>
          <w:rFonts w:ascii="Arial" w:hAnsi="Arial" w:cs="Arial"/>
          <w:color w:val="000000" w:themeColor="text1"/>
          <w:sz w:val="22"/>
          <w:szCs w:val="22"/>
        </w:rPr>
        <w:t>Paslaugų teikėjas</w:t>
      </w:r>
      <w:r w:rsidRPr="000027F8">
        <w:rPr>
          <w:rFonts w:ascii="Arial" w:hAnsi="Arial" w:cs="Arial"/>
          <w:color w:val="000000" w:themeColor="text1"/>
          <w:sz w:val="22"/>
          <w:szCs w:val="22"/>
        </w:rPr>
        <w:t xml:space="preserve"> įsipareigoja Užsakovui sumokėti 500,00 Eur (penkių šimtų) EUR dydžio baudą už netinkamą Sutarties sąlygų vykdymą; </w:t>
      </w:r>
    </w:p>
    <w:p w14:paraId="4D9EE207" w14:textId="258D8D13" w:rsidR="00022761" w:rsidRPr="000027F8" w:rsidRDefault="00022761" w:rsidP="000027F8">
      <w:pPr>
        <w:pStyle w:val="ListParagraph"/>
        <w:numPr>
          <w:ilvl w:val="2"/>
          <w:numId w:val="30"/>
        </w:numPr>
        <w:tabs>
          <w:tab w:val="left" w:pos="0"/>
        </w:tabs>
        <w:ind w:left="0" w:firstLine="567"/>
        <w:jc w:val="both"/>
        <w:rPr>
          <w:rFonts w:ascii="Arial" w:hAnsi="Arial" w:cs="Arial"/>
          <w:color w:val="000000" w:themeColor="text1"/>
          <w:sz w:val="22"/>
          <w:szCs w:val="22"/>
        </w:rPr>
      </w:pPr>
      <w:r w:rsidRPr="000027F8">
        <w:rPr>
          <w:rFonts w:ascii="Arial" w:hAnsi="Arial" w:cs="Arial"/>
          <w:color w:val="000000" w:themeColor="text1"/>
          <w:sz w:val="22"/>
          <w:szCs w:val="22"/>
        </w:rPr>
        <w:t xml:space="preserve">trečią ir kiekvieną sekantį kartą nustačius faktą, kad nesilaikoma saugos </w:t>
      </w:r>
      <w:r w:rsidR="00D54CD8" w:rsidRPr="000027F8">
        <w:rPr>
          <w:rFonts w:ascii="Arial" w:hAnsi="Arial" w:cs="Arial"/>
          <w:color w:val="000000" w:themeColor="text1"/>
          <w:sz w:val="22"/>
          <w:szCs w:val="22"/>
        </w:rPr>
        <w:t>Paslaugų teikimo</w:t>
      </w:r>
      <w:r w:rsidRPr="000027F8">
        <w:rPr>
          <w:rFonts w:ascii="Arial" w:hAnsi="Arial" w:cs="Arial"/>
          <w:color w:val="000000" w:themeColor="text1"/>
          <w:sz w:val="22"/>
          <w:szCs w:val="22"/>
        </w:rPr>
        <w:t xml:space="preserve"> metu nustatytų reikalavimų, </w:t>
      </w:r>
      <w:r w:rsidR="00D54CD8" w:rsidRPr="000027F8">
        <w:rPr>
          <w:rFonts w:ascii="Arial" w:hAnsi="Arial" w:cs="Arial"/>
          <w:color w:val="000000" w:themeColor="text1"/>
          <w:sz w:val="22"/>
          <w:szCs w:val="22"/>
        </w:rPr>
        <w:t>Paslaugų teikėjas</w:t>
      </w:r>
      <w:r w:rsidRPr="000027F8">
        <w:rPr>
          <w:rFonts w:ascii="Arial" w:hAnsi="Arial" w:cs="Arial"/>
          <w:color w:val="000000" w:themeColor="text1"/>
          <w:sz w:val="22"/>
          <w:szCs w:val="22"/>
        </w:rPr>
        <w:t xml:space="preserve"> įsipareigoja už netinkamą Sutarties sąlygų vykdymą sumokėti Užsakovui baudą (Bn), kuri apskaičiuojama pagal formulę:</w:t>
      </w:r>
    </w:p>
    <w:p w14:paraId="63520566" w14:textId="77777777" w:rsidR="00022761" w:rsidRPr="000027F8" w:rsidRDefault="00022761" w:rsidP="000027F8">
      <w:pPr>
        <w:pStyle w:val="NormalWeb"/>
        <w:tabs>
          <w:tab w:val="left" w:pos="0"/>
        </w:tabs>
        <w:spacing w:before="0" w:beforeAutospacing="0" w:after="0" w:afterAutospacing="0"/>
        <w:ind w:firstLine="567"/>
        <w:jc w:val="both"/>
        <w:rPr>
          <w:rFonts w:ascii="Arial" w:hAnsi="Arial" w:cs="Arial"/>
          <w:color w:val="000000" w:themeColor="text1"/>
          <w:sz w:val="22"/>
          <w:szCs w:val="22"/>
          <w:lang w:val="lt-LT"/>
        </w:rPr>
      </w:pPr>
      <w:r w:rsidRPr="000027F8">
        <w:rPr>
          <w:rFonts w:ascii="Arial" w:hAnsi="Arial" w:cs="Arial"/>
          <w:color w:val="000000" w:themeColor="text1"/>
          <w:sz w:val="22"/>
          <w:szCs w:val="22"/>
          <w:lang w:val="lt-LT"/>
        </w:rPr>
        <w:t>Bn=Bv x 2</w:t>
      </w:r>
    </w:p>
    <w:p w14:paraId="5CA6189B" w14:textId="77777777" w:rsidR="00022761" w:rsidRPr="000027F8" w:rsidRDefault="00022761" w:rsidP="000027F8">
      <w:pPr>
        <w:pStyle w:val="NormalWeb"/>
        <w:tabs>
          <w:tab w:val="left" w:pos="0"/>
        </w:tabs>
        <w:spacing w:before="0" w:beforeAutospacing="0" w:after="0" w:afterAutospacing="0"/>
        <w:ind w:firstLine="567"/>
        <w:jc w:val="both"/>
        <w:rPr>
          <w:rFonts w:ascii="Arial" w:hAnsi="Arial" w:cs="Arial"/>
          <w:color w:val="000000" w:themeColor="text1"/>
          <w:sz w:val="22"/>
          <w:szCs w:val="22"/>
          <w:lang w:val="lt-LT"/>
        </w:rPr>
      </w:pPr>
      <w:r w:rsidRPr="000027F8">
        <w:rPr>
          <w:rFonts w:ascii="Arial" w:hAnsi="Arial" w:cs="Arial"/>
          <w:color w:val="000000" w:themeColor="text1"/>
          <w:sz w:val="22"/>
          <w:szCs w:val="22"/>
          <w:lang w:val="lt-LT"/>
        </w:rPr>
        <w:t>kur:</w:t>
      </w:r>
    </w:p>
    <w:p w14:paraId="6B0AEA7E" w14:textId="77777777" w:rsidR="00022761" w:rsidRPr="000027F8" w:rsidRDefault="00022761" w:rsidP="000027F8">
      <w:pPr>
        <w:pStyle w:val="NormalWeb"/>
        <w:tabs>
          <w:tab w:val="left" w:pos="0"/>
        </w:tabs>
        <w:spacing w:before="0" w:beforeAutospacing="0" w:after="0" w:afterAutospacing="0"/>
        <w:ind w:firstLine="567"/>
        <w:jc w:val="both"/>
        <w:rPr>
          <w:rFonts w:ascii="Arial" w:hAnsi="Arial" w:cs="Arial"/>
          <w:color w:val="000000" w:themeColor="text1"/>
          <w:sz w:val="22"/>
          <w:szCs w:val="22"/>
          <w:lang w:val="lt-LT"/>
        </w:rPr>
      </w:pPr>
      <w:r w:rsidRPr="000027F8">
        <w:rPr>
          <w:rFonts w:ascii="Arial" w:hAnsi="Arial" w:cs="Arial"/>
          <w:color w:val="000000" w:themeColor="text1"/>
          <w:sz w:val="22"/>
          <w:szCs w:val="22"/>
          <w:lang w:val="lt-LT"/>
        </w:rPr>
        <w:t>Bv – paskutiniuoju atveju iš nustatytųjų skirta bauda.</w:t>
      </w:r>
    </w:p>
    <w:p w14:paraId="16C6B265" w14:textId="1D69F343" w:rsidR="00086216" w:rsidRPr="002D3162" w:rsidRDefault="00086216" w:rsidP="00086216">
      <w:pPr>
        <w:pStyle w:val="NormalWeb"/>
        <w:widowControl w:val="0"/>
        <w:tabs>
          <w:tab w:val="left" w:pos="0"/>
          <w:tab w:val="left" w:pos="426"/>
          <w:tab w:val="left" w:pos="993"/>
          <w:tab w:val="left" w:pos="1134"/>
        </w:tabs>
        <w:autoSpaceDE w:val="0"/>
        <w:autoSpaceDN w:val="0"/>
        <w:adjustRightInd w:val="0"/>
        <w:spacing w:before="0" w:beforeAutospacing="0" w:after="0" w:afterAutospacing="0"/>
        <w:ind w:right="-34" w:firstLine="426"/>
        <w:jc w:val="both"/>
        <w:rPr>
          <w:rFonts w:ascii="Arial" w:hAnsi="Arial" w:cs="Arial"/>
          <w:sz w:val="22"/>
          <w:szCs w:val="22"/>
          <w:lang w:val="lt-LT"/>
        </w:rPr>
      </w:pPr>
    </w:p>
    <w:p w14:paraId="565A2F18" w14:textId="77777777" w:rsidR="006C5BB6" w:rsidRPr="002D3162" w:rsidRDefault="006C5BB6" w:rsidP="00163446">
      <w:pPr>
        <w:tabs>
          <w:tab w:val="left" w:pos="0"/>
          <w:tab w:val="left" w:pos="426"/>
        </w:tabs>
        <w:ind w:firstLine="360"/>
        <w:jc w:val="both"/>
        <w:rPr>
          <w:rFonts w:asciiTheme="minorBidi" w:hAnsiTheme="minorBidi" w:cstheme="minorBidi"/>
          <w:snapToGrid w:val="0"/>
          <w:color w:val="000000"/>
          <w:sz w:val="22"/>
          <w:szCs w:val="22"/>
          <w:lang w:val="lt-LT"/>
        </w:rPr>
      </w:pPr>
    </w:p>
    <w:p w14:paraId="4C6A02FA" w14:textId="77777777" w:rsidR="00FA30AE"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16. SUTARTIES NUTRAUKIMAS</w:t>
      </w:r>
    </w:p>
    <w:p w14:paraId="1A011E85" w14:textId="6393FBE5" w:rsidR="0060511B" w:rsidRPr="002D3162" w:rsidRDefault="00FA30AE" w:rsidP="00163446">
      <w:pPr>
        <w:tabs>
          <w:tab w:val="left" w:pos="360"/>
          <w:tab w:val="left" w:pos="1134"/>
        </w:tabs>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16.1. Sutartis gali būti nutraukiama rašytiniu Šalių susitarimu</w:t>
      </w:r>
      <w:r w:rsidRPr="002D3162">
        <w:rPr>
          <w:rFonts w:asciiTheme="minorBidi" w:hAnsiTheme="minorBidi" w:cstheme="minorBidi"/>
          <w:bCs/>
          <w:sz w:val="22"/>
          <w:szCs w:val="22"/>
          <w:lang w:val="lt-LT"/>
        </w:rPr>
        <w:t xml:space="preserve"> arba vienašališkai, Sutartyje numatytais atvejais. </w:t>
      </w:r>
      <w:r w:rsidR="0060511B" w:rsidRPr="002D3162">
        <w:rPr>
          <w:rFonts w:asciiTheme="minorBidi" w:hAnsiTheme="minorBidi" w:cstheme="minorBidi"/>
          <w:sz w:val="22"/>
          <w:szCs w:val="22"/>
          <w:lang w:val="lt-LT"/>
        </w:rPr>
        <w:t xml:space="preserve">Susitarime įvardijamos Sutarties nutraukimo priežastys, nutraukimo data ir susitariama dėl apmokėjimo už iki Sutarties nutraukimo </w:t>
      </w:r>
      <w:r w:rsidRPr="002D3162">
        <w:rPr>
          <w:rFonts w:asciiTheme="minorBidi" w:hAnsiTheme="minorBidi" w:cstheme="minorBidi"/>
          <w:sz w:val="22"/>
          <w:szCs w:val="22"/>
          <w:lang w:val="lt-LT"/>
        </w:rPr>
        <w:t xml:space="preserve">suteiktas </w:t>
      </w:r>
      <w:r w:rsidR="0060511B" w:rsidRPr="002D3162">
        <w:rPr>
          <w:rFonts w:asciiTheme="minorBidi" w:hAnsiTheme="minorBidi" w:cstheme="minorBidi"/>
          <w:sz w:val="22"/>
          <w:szCs w:val="22"/>
          <w:lang w:val="lt-LT"/>
        </w:rPr>
        <w:t xml:space="preserve">ir priimtas </w:t>
      </w:r>
      <w:r w:rsidRPr="002D3162">
        <w:rPr>
          <w:rFonts w:asciiTheme="minorBidi" w:hAnsiTheme="minorBidi" w:cstheme="minorBidi"/>
          <w:sz w:val="22"/>
          <w:szCs w:val="22"/>
          <w:lang w:val="lt-LT"/>
        </w:rPr>
        <w:t>Paslaugas</w:t>
      </w:r>
      <w:r w:rsidR="0060511B" w:rsidRPr="002D3162">
        <w:rPr>
          <w:rFonts w:asciiTheme="minorBidi" w:hAnsiTheme="minorBidi" w:cstheme="minorBidi"/>
          <w:sz w:val="22"/>
          <w:szCs w:val="22"/>
          <w:lang w:val="lt-LT"/>
        </w:rPr>
        <w:t>, taip pat dėl atsakomybės nuostatų taikymo.</w:t>
      </w:r>
    </w:p>
    <w:p w14:paraId="37FC84CC" w14:textId="69AA304D" w:rsidR="0025319B" w:rsidRPr="002D3162" w:rsidRDefault="0060511B" w:rsidP="00163446">
      <w:pPr>
        <w:shd w:val="clear" w:color="auto" w:fill="FFFFFF"/>
        <w:ind w:firstLine="360"/>
        <w:jc w:val="both"/>
        <w:rPr>
          <w:rFonts w:asciiTheme="minorBidi" w:eastAsia="Calibr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6</w:t>
      </w:r>
      <w:r w:rsidRPr="002D3162">
        <w:rPr>
          <w:rFonts w:asciiTheme="minorBidi" w:hAnsiTheme="minorBidi" w:cstheme="minorBidi"/>
          <w:sz w:val="22"/>
          <w:szCs w:val="22"/>
          <w:lang w:val="lt-LT"/>
        </w:rPr>
        <w:t xml:space="preserve">.2. </w:t>
      </w:r>
      <w:r w:rsidR="0025319B" w:rsidRPr="002D3162">
        <w:rPr>
          <w:rFonts w:asciiTheme="minorBidi" w:eastAsia="Calibri" w:hAnsiTheme="minorBidi" w:cstheme="minorBidi"/>
          <w:sz w:val="22"/>
          <w:szCs w:val="22"/>
          <w:lang w:val="lt-LT"/>
        </w:rPr>
        <w:t xml:space="preserve">Jeigu </w:t>
      </w:r>
      <w:r w:rsidR="007C7857" w:rsidRPr="002D3162">
        <w:rPr>
          <w:rFonts w:asciiTheme="minorBidi" w:eastAsia="Calibri" w:hAnsiTheme="minorBidi" w:cstheme="minorBidi"/>
          <w:sz w:val="22"/>
          <w:szCs w:val="22"/>
          <w:lang w:val="lt-LT"/>
        </w:rPr>
        <w:t>Paslaugų teikėjas</w:t>
      </w:r>
      <w:r w:rsidR="0025319B" w:rsidRPr="002D3162">
        <w:rPr>
          <w:rFonts w:asciiTheme="minorBidi" w:eastAsia="Calibri" w:hAnsiTheme="minorBidi" w:cstheme="minorBidi"/>
          <w:sz w:val="22"/>
          <w:szCs w:val="22"/>
          <w:lang w:val="lt-LT"/>
        </w:rPr>
        <w:t xml:space="preserve"> vėluoja įvykdyti savo sutartinius įsipareigojimus ilgiau kaip </w:t>
      </w:r>
      <w:r w:rsidR="00F054D7" w:rsidRPr="002D3162">
        <w:rPr>
          <w:rFonts w:asciiTheme="minorBidi" w:eastAsia="Calibri" w:hAnsiTheme="minorBidi" w:cstheme="minorBidi"/>
          <w:sz w:val="22"/>
          <w:szCs w:val="22"/>
          <w:lang w:val="lt-LT"/>
        </w:rPr>
        <w:t>14</w:t>
      </w:r>
      <w:r w:rsidR="0025319B" w:rsidRPr="002D3162">
        <w:rPr>
          <w:rFonts w:asciiTheme="minorBidi" w:eastAsia="Calibri" w:hAnsiTheme="minorBidi" w:cstheme="minorBidi"/>
          <w:sz w:val="22"/>
          <w:szCs w:val="22"/>
          <w:lang w:val="lt-LT"/>
        </w:rPr>
        <w:t xml:space="preserve"> (</w:t>
      </w:r>
      <w:r w:rsidR="00F054D7" w:rsidRPr="002D3162">
        <w:rPr>
          <w:rFonts w:asciiTheme="minorBidi" w:eastAsia="Calibri" w:hAnsiTheme="minorBidi" w:cstheme="minorBidi"/>
          <w:sz w:val="22"/>
          <w:szCs w:val="22"/>
          <w:lang w:val="lt-LT"/>
        </w:rPr>
        <w:t>keturiolika</w:t>
      </w:r>
      <w:r w:rsidR="0025319B" w:rsidRPr="002D3162">
        <w:rPr>
          <w:rFonts w:asciiTheme="minorBidi" w:eastAsia="Calibri" w:hAnsiTheme="minorBidi" w:cstheme="minorBidi"/>
          <w:sz w:val="22"/>
          <w:szCs w:val="22"/>
          <w:lang w:val="lt-LT"/>
        </w:rPr>
        <w:t xml:space="preserve">) kalendorinių dienų, </w:t>
      </w:r>
      <w:r w:rsidR="004E3431" w:rsidRPr="002D3162">
        <w:rPr>
          <w:rFonts w:asciiTheme="minorBidi" w:eastAsia="Calibri" w:hAnsiTheme="minorBidi" w:cstheme="minorBidi"/>
          <w:sz w:val="22"/>
          <w:szCs w:val="22"/>
          <w:lang w:val="lt-LT"/>
        </w:rPr>
        <w:t>Užsakovas</w:t>
      </w:r>
      <w:r w:rsidR="0025319B" w:rsidRPr="002D3162">
        <w:rPr>
          <w:rFonts w:asciiTheme="minorBidi" w:eastAsia="Calibri" w:hAnsiTheme="minorBidi" w:cstheme="minorBidi"/>
          <w:sz w:val="22"/>
          <w:szCs w:val="22"/>
          <w:lang w:val="lt-LT"/>
        </w:rPr>
        <w:t xml:space="preserve">, raštu įspėjęs </w:t>
      </w:r>
      <w:r w:rsidR="004E3431" w:rsidRPr="002D3162">
        <w:rPr>
          <w:rFonts w:asciiTheme="minorBidi" w:hAnsiTheme="minorBidi" w:cstheme="minorBidi"/>
          <w:sz w:val="22"/>
          <w:szCs w:val="22"/>
          <w:lang w:val="lt-LT"/>
        </w:rPr>
        <w:t xml:space="preserve">Paslaugų teikėją </w:t>
      </w:r>
      <w:r w:rsidR="0025319B" w:rsidRPr="002D3162">
        <w:rPr>
          <w:rFonts w:asciiTheme="minorBidi" w:eastAsia="Calibri" w:hAnsiTheme="minorBidi" w:cstheme="minorBidi"/>
          <w:sz w:val="22"/>
          <w:szCs w:val="22"/>
          <w:lang w:val="lt-LT"/>
        </w:rPr>
        <w:t xml:space="preserve">prieš </w:t>
      </w:r>
      <w:r w:rsidR="00F054D7" w:rsidRPr="002D3162">
        <w:rPr>
          <w:rFonts w:asciiTheme="minorBidi" w:eastAsia="Calibri" w:hAnsiTheme="minorBidi" w:cstheme="minorBidi"/>
          <w:sz w:val="22"/>
          <w:szCs w:val="22"/>
          <w:lang w:val="lt-LT"/>
        </w:rPr>
        <w:t>5</w:t>
      </w:r>
      <w:r w:rsidR="0025319B" w:rsidRPr="002D3162">
        <w:rPr>
          <w:rFonts w:asciiTheme="minorBidi" w:eastAsia="Calibri" w:hAnsiTheme="minorBidi" w:cstheme="minorBidi"/>
          <w:sz w:val="22"/>
          <w:szCs w:val="22"/>
          <w:lang w:val="lt-LT"/>
        </w:rPr>
        <w:t xml:space="preserve"> (</w:t>
      </w:r>
      <w:r w:rsidR="00F054D7" w:rsidRPr="002D3162">
        <w:rPr>
          <w:rFonts w:asciiTheme="minorBidi" w:eastAsia="Calibri" w:hAnsiTheme="minorBidi" w:cstheme="minorBidi"/>
          <w:sz w:val="22"/>
          <w:szCs w:val="22"/>
          <w:lang w:val="lt-LT"/>
        </w:rPr>
        <w:t>penkios</w:t>
      </w:r>
      <w:r w:rsidR="0025319B" w:rsidRPr="002D3162">
        <w:rPr>
          <w:rFonts w:asciiTheme="minorBidi" w:eastAsia="Calibri" w:hAnsiTheme="minorBidi" w:cstheme="minorBidi"/>
          <w:sz w:val="22"/>
          <w:szCs w:val="22"/>
          <w:lang w:val="lt-LT"/>
        </w:rPr>
        <w:t xml:space="preserve">) </w:t>
      </w:r>
      <w:r w:rsidR="0025319B" w:rsidRPr="002D3162">
        <w:rPr>
          <w:rFonts w:asciiTheme="minorBidi" w:eastAsia="Calibri" w:hAnsiTheme="minorBidi" w:cstheme="minorBidi"/>
          <w:sz w:val="22"/>
          <w:szCs w:val="22"/>
          <w:lang w:val="lt-LT"/>
        </w:rPr>
        <w:lastRenderedPageBreak/>
        <w:t>kalendorin</w:t>
      </w:r>
      <w:r w:rsidR="00F054D7" w:rsidRPr="002D3162">
        <w:rPr>
          <w:rFonts w:asciiTheme="minorBidi" w:eastAsia="Calibri" w:hAnsiTheme="minorBidi" w:cstheme="minorBidi"/>
          <w:sz w:val="22"/>
          <w:szCs w:val="22"/>
          <w:lang w:val="lt-LT"/>
        </w:rPr>
        <w:t>es</w:t>
      </w:r>
      <w:r w:rsidR="0025319B" w:rsidRPr="002D3162">
        <w:rPr>
          <w:rFonts w:asciiTheme="minorBidi" w:eastAsia="Calibri" w:hAnsiTheme="minorBidi" w:cstheme="minorBidi"/>
          <w:sz w:val="22"/>
          <w:szCs w:val="22"/>
          <w:lang w:val="lt-LT"/>
        </w:rPr>
        <w:t xml:space="preserve"> dien</w:t>
      </w:r>
      <w:r w:rsidR="00F054D7" w:rsidRPr="002D3162">
        <w:rPr>
          <w:rFonts w:asciiTheme="minorBidi" w:eastAsia="Calibri" w:hAnsiTheme="minorBidi" w:cstheme="minorBidi"/>
          <w:sz w:val="22"/>
          <w:szCs w:val="22"/>
          <w:lang w:val="lt-LT"/>
        </w:rPr>
        <w:t>as</w:t>
      </w:r>
      <w:r w:rsidR="0025319B" w:rsidRPr="002D3162">
        <w:rPr>
          <w:rFonts w:asciiTheme="minorBidi" w:eastAsia="Calibri" w:hAnsiTheme="minorBidi" w:cstheme="minorBidi"/>
          <w:sz w:val="22"/>
          <w:szCs w:val="22"/>
          <w:lang w:val="lt-LT"/>
        </w:rPr>
        <w:t xml:space="preserve">, įgyja teisę vienašališkai nutraukti Sutartį, neatlygindamas </w:t>
      </w:r>
      <w:r w:rsidR="004E3431" w:rsidRPr="002D3162">
        <w:rPr>
          <w:rFonts w:asciiTheme="minorBidi" w:hAnsiTheme="minorBidi" w:cstheme="minorBidi"/>
          <w:sz w:val="22"/>
          <w:szCs w:val="22"/>
          <w:lang w:val="lt-LT"/>
        </w:rPr>
        <w:t>Paslaugų teikėjui</w:t>
      </w:r>
      <w:r w:rsidR="0025319B" w:rsidRPr="002D3162">
        <w:rPr>
          <w:rFonts w:asciiTheme="minorBidi" w:eastAsia="Calibri" w:hAnsiTheme="minorBidi" w:cstheme="minorBidi"/>
          <w:sz w:val="22"/>
          <w:szCs w:val="22"/>
          <w:lang w:val="lt-LT"/>
        </w:rPr>
        <w:t xml:space="preserve"> jokių išlaidų ar nuostolių, susijusių su Sutarties nutraukimu, bei įgyja teisę į Sutarties įvykdymo užtikrinimą.</w:t>
      </w:r>
    </w:p>
    <w:p w14:paraId="6D7F4D97" w14:textId="410BD9E2" w:rsidR="0060511B" w:rsidRPr="002D3162" w:rsidRDefault="0025319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 xml:space="preserve">16.3. </w:t>
      </w:r>
      <w:r w:rsidR="004E3431" w:rsidRPr="002D3162">
        <w:rPr>
          <w:rFonts w:asciiTheme="minorBidi" w:hAnsiTheme="minorBidi" w:cstheme="minorBidi"/>
          <w:sz w:val="22"/>
          <w:szCs w:val="22"/>
        </w:rPr>
        <w:t xml:space="preserve">Užsakovas </w:t>
      </w:r>
      <w:r w:rsidR="0060511B" w:rsidRPr="002D3162">
        <w:rPr>
          <w:rFonts w:asciiTheme="minorBidi" w:hAnsiTheme="minorBidi" w:cstheme="minorBidi"/>
          <w:sz w:val="22"/>
          <w:szCs w:val="22"/>
        </w:rPr>
        <w:t xml:space="preserve">turi teisę vienašališkai nutraukti Sutartį apie tai įspėjęs </w:t>
      </w:r>
      <w:r w:rsidR="004E3431" w:rsidRPr="002D3162">
        <w:rPr>
          <w:rFonts w:asciiTheme="minorBidi" w:hAnsiTheme="minorBidi" w:cstheme="minorBidi"/>
          <w:sz w:val="22"/>
          <w:szCs w:val="22"/>
        </w:rPr>
        <w:t>Paslaugų teikėją</w:t>
      </w:r>
      <w:r w:rsidR="0060511B" w:rsidRPr="002D3162">
        <w:rPr>
          <w:rFonts w:asciiTheme="minorBidi" w:hAnsiTheme="minorBidi" w:cstheme="minorBidi"/>
          <w:sz w:val="22"/>
          <w:szCs w:val="22"/>
        </w:rPr>
        <w:t xml:space="preserve"> raštu prieš trumpesnį negu </w:t>
      </w:r>
      <w:r w:rsidR="00F054D7" w:rsidRPr="002D3162">
        <w:rPr>
          <w:rFonts w:asciiTheme="minorBidi" w:hAnsiTheme="minorBidi" w:cstheme="minorBidi"/>
          <w:sz w:val="22"/>
          <w:szCs w:val="22"/>
        </w:rPr>
        <w:t>14</w:t>
      </w:r>
      <w:r w:rsidR="0060511B" w:rsidRPr="002D3162">
        <w:rPr>
          <w:rFonts w:asciiTheme="minorBidi" w:hAnsiTheme="minorBidi" w:cstheme="minorBidi"/>
          <w:sz w:val="22"/>
          <w:szCs w:val="22"/>
        </w:rPr>
        <w:t xml:space="preserve"> (</w:t>
      </w:r>
      <w:r w:rsidR="00F054D7" w:rsidRPr="002D3162">
        <w:rPr>
          <w:rFonts w:asciiTheme="minorBidi" w:hAnsiTheme="minorBidi" w:cstheme="minorBidi"/>
          <w:sz w:val="22"/>
          <w:szCs w:val="22"/>
        </w:rPr>
        <w:t>keturiolika</w:t>
      </w:r>
      <w:r w:rsidR="0060511B" w:rsidRPr="002D3162">
        <w:rPr>
          <w:rFonts w:asciiTheme="minorBidi" w:hAnsiTheme="minorBidi" w:cstheme="minorBidi"/>
          <w:sz w:val="22"/>
          <w:szCs w:val="22"/>
        </w:rPr>
        <w:t>) kalendorinių dienų terminą šiais atvejais:</w:t>
      </w:r>
    </w:p>
    <w:p w14:paraId="47D07EA2" w14:textId="5911B630"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.1.  kai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bankrutuoja arba yra likviduojamas, sustabdo ūkinę veiklą arba kituose teisės aktuose numatyta tvarka susidaro analogiška situacija;</w:t>
      </w:r>
    </w:p>
    <w:p w14:paraId="2496F288" w14:textId="178736D7"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.2.  kai keičiasi </w:t>
      </w:r>
      <w:r w:rsidR="004E3431" w:rsidRPr="002D3162">
        <w:rPr>
          <w:rFonts w:asciiTheme="minorBidi" w:hAnsiTheme="minorBidi" w:cstheme="minorBidi"/>
          <w:sz w:val="22"/>
          <w:szCs w:val="22"/>
        </w:rPr>
        <w:t>Paslaugų teikėjo</w:t>
      </w:r>
      <w:r w:rsidRPr="002D3162">
        <w:rPr>
          <w:rFonts w:asciiTheme="minorBidi" w:hAnsiTheme="minorBidi" w:cstheme="minorBidi"/>
          <w:sz w:val="22"/>
          <w:szCs w:val="22"/>
        </w:rPr>
        <w:t xml:space="preserve"> organizacinė struktūra – juridinis statusas, pobūdis ar valdymo struktūra ir tai gali turėti įtakos tinkamam Sutarties įvykdymui;</w:t>
      </w:r>
    </w:p>
    <w:p w14:paraId="4DE3118A" w14:textId="394FA30F"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.3.  kai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įsiteisėjusiu kompetentingos institucijos ar teismo sprendimu yra pripažintas kaltu dėl profesinio pažeidimo;</w:t>
      </w:r>
    </w:p>
    <w:p w14:paraId="1B24B593" w14:textId="3F2F3ED5" w:rsidR="0060511B" w:rsidRPr="002D3162" w:rsidRDefault="00766C34"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eastAsia="Calibri" w:hAnsiTheme="minorBidi" w:cstheme="minorBidi"/>
          <w:sz w:val="22"/>
          <w:szCs w:val="22"/>
        </w:rPr>
        <w:t>16.</w:t>
      </w:r>
      <w:r w:rsidR="0025319B" w:rsidRPr="002D3162">
        <w:rPr>
          <w:rFonts w:asciiTheme="minorBidi" w:eastAsia="Calibri" w:hAnsiTheme="minorBidi" w:cstheme="minorBidi"/>
          <w:sz w:val="22"/>
          <w:szCs w:val="22"/>
        </w:rPr>
        <w:t>3</w:t>
      </w:r>
      <w:r w:rsidRPr="002D3162">
        <w:rPr>
          <w:rFonts w:asciiTheme="minorBidi" w:eastAsia="Calibri" w:hAnsiTheme="minorBidi" w:cstheme="minorBidi"/>
          <w:sz w:val="22"/>
          <w:szCs w:val="22"/>
        </w:rPr>
        <w:t xml:space="preserve">.4. kai </w:t>
      </w:r>
      <w:r w:rsidRPr="002D3162">
        <w:rPr>
          <w:rFonts w:asciiTheme="minorBidi" w:hAnsiTheme="minorBidi" w:cstheme="minorBidi"/>
          <w:sz w:val="22"/>
          <w:szCs w:val="22"/>
        </w:rPr>
        <w:t xml:space="preserve">paaiškėjo, kad </w:t>
      </w:r>
      <w:r w:rsidR="004E3431" w:rsidRPr="002D3162">
        <w:rPr>
          <w:rFonts w:asciiTheme="minorBidi" w:hAnsiTheme="minorBidi" w:cstheme="minorBidi"/>
          <w:sz w:val="22"/>
          <w:szCs w:val="22"/>
        </w:rPr>
        <w:t xml:space="preserve">Paslaugų teikėjas </w:t>
      </w:r>
      <w:r w:rsidRPr="002D3162">
        <w:rPr>
          <w:rFonts w:asciiTheme="minorBidi" w:hAnsiTheme="minorBidi" w:cstheme="minorBidi"/>
          <w:sz w:val="22"/>
          <w:szCs w:val="22"/>
        </w:rPr>
        <w:t xml:space="preserve">turėjo būti pašalintas iš </w:t>
      </w:r>
      <w:r w:rsidR="004E3431" w:rsidRPr="002D3162">
        <w:rPr>
          <w:rFonts w:asciiTheme="minorBidi" w:hAnsiTheme="minorBidi" w:cstheme="minorBidi"/>
          <w:sz w:val="22"/>
          <w:szCs w:val="22"/>
        </w:rPr>
        <w:t>p</w:t>
      </w:r>
      <w:r w:rsidRPr="002D3162">
        <w:rPr>
          <w:rFonts w:asciiTheme="minorBidi" w:hAnsiTheme="minorBidi" w:cstheme="minorBidi"/>
          <w:sz w:val="22"/>
          <w:szCs w:val="22"/>
        </w:rPr>
        <w:t xml:space="preserve">irkimo procedūros </w:t>
      </w:r>
      <w:r w:rsidRPr="002D3162">
        <w:rPr>
          <w:rFonts w:asciiTheme="minorBidi" w:hAnsiTheme="minorBidi" w:cstheme="minorBidi"/>
          <w:i/>
          <w:iCs/>
          <w:sz w:val="22"/>
          <w:szCs w:val="22"/>
        </w:rPr>
        <w:t>mutatis mutandis</w:t>
      </w:r>
      <w:r w:rsidRPr="002D3162">
        <w:rPr>
          <w:rFonts w:asciiTheme="minorBidi" w:hAnsiTheme="minorBidi" w:cstheme="minorBidi"/>
          <w:sz w:val="22"/>
          <w:szCs w:val="22"/>
        </w:rPr>
        <w:t xml:space="preserve"> taikant Lietuvos Respublikos Viešųjų pirkimų įstatymo 46 straipsnio 1 dalį, kuri taikoma kartu su Pirkimų, atliekamų vandentvarkos, energetikos, transporto ir pašto paslaugų srities perkančiųjų subjektų, įstatymo (toliau – </w:t>
      </w:r>
      <w:r w:rsidRPr="002D3162">
        <w:rPr>
          <w:rFonts w:asciiTheme="minorBidi" w:hAnsiTheme="minorBidi" w:cstheme="minorBidi"/>
          <w:b/>
          <w:bCs/>
          <w:sz w:val="22"/>
          <w:szCs w:val="22"/>
        </w:rPr>
        <w:t>Komunalinio sektoriaus įstatymas</w:t>
      </w:r>
      <w:r w:rsidRPr="002D3162">
        <w:rPr>
          <w:rFonts w:asciiTheme="minorBidi" w:hAnsiTheme="minorBidi" w:cstheme="minorBidi"/>
          <w:sz w:val="22"/>
          <w:szCs w:val="22"/>
        </w:rPr>
        <w:t>) 59 straipsnio 1 dalimi</w:t>
      </w:r>
      <w:r w:rsidR="0060511B" w:rsidRPr="002D3162">
        <w:rPr>
          <w:rFonts w:asciiTheme="minorBidi" w:hAnsiTheme="minorBidi" w:cstheme="minorBidi"/>
          <w:sz w:val="22"/>
          <w:szCs w:val="22"/>
        </w:rPr>
        <w:t>;</w:t>
      </w:r>
    </w:p>
    <w:p w14:paraId="6A568518" w14:textId="128A36B1"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.5.  jeigu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nesilaiko Sutarties įvykdymo terminų;</w:t>
      </w:r>
    </w:p>
    <w:p w14:paraId="143CC882" w14:textId="5B60D873"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.6.  kai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nevykdo kitų savo sutartinių įsipareigojimų ir tai yra esminis Sutarties pažeidimas;</w:t>
      </w:r>
    </w:p>
    <w:p w14:paraId="7AE4CE15" w14:textId="2B36C3F7"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 xml:space="preserve">.7.  kai Sutarties įvykdymo užtikrinimą išdavęs subjektas (garantas) negali įvykdyti savo įsipareigojimų ir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w:t>
      </w:r>
      <w:r w:rsidR="004E3431" w:rsidRPr="002D3162">
        <w:rPr>
          <w:rFonts w:asciiTheme="minorBidi" w:hAnsiTheme="minorBidi" w:cstheme="minorBidi"/>
          <w:sz w:val="22"/>
          <w:szCs w:val="22"/>
        </w:rPr>
        <w:t xml:space="preserve">Užsakovui </w:t>
      </w:r>
      <w:r w:rsidRPr="002D3162">
        <w:rPr>
          <w:rFonts w:asciiTheme="minorBidi" w:hAnsiTheme="minorBidi" w:cstheme="minorBidi"/>
          <w:sz w:val="22"/>
          <w:szCs w:val="22"/>
        </w:rPr>
        <w:t xml:space="preserve">raštu pareikalavus per </w:t>
      </w:r>
      <w:r w:rsidR="00B61C05" w:rsidRPr="002D3162">
        <w:rPr>
          <w:rFonts w:asciiTheme="minorBidi" w:hAnsiTheme="minorBidi" w:cstheme="minorBidi"/>
          <w:sz w:val="22"/>
          <w:szCs w:val="22"/>
        </w:rPr>
        <w:t xml:space="preserve">10 </w:t>
      </w:r>
      <w:r w:rsidR="00BC2F29" w:rsidRPr="002D3162">
        <w:rPr>
          <w:rFonts w:asciiTheme="minorBidi" w:hAnsiTheme="minorBidi" w:cstheme="minorBidi"/>
          <w:sz w:val="22"/>
          <w:szCs w:val="22"/>
        </w:rPr>
        <w:t>(</w:t>
      </w:r>
      <w:r w:rsidR="00B61C05" w:rsidRPr="002D3162">
        <w:rPr>
          <w:rFonts w:asciiTheme="minorBidi" w:hAnsiTheme="minorBidi" w:cstheme="minorBidi"/>
          <w:sz w:val="22"/>
          <w:szCs w:val="22"/>
        </w:rPr>
        <w:t>dešimt</w:t>
      </w:r>
      <w:r w:rsidR="00BC2F29" w:rsidRPr="002D3162">
        <w:rPr>
          <w:rFonts w:asciiTheme="minorBidi" w:hAnsiTheme="minorBidi" w:cstheme="minorBidi"/>
          <w:sz w:val="22"/>
          <w:szCs w:val="22"/>
        </w:rPr>
        <w:t xml:space="preserve">) </w:t>
      </w:r>
      <w:r w:rsidR="005A586E" w:rsidRPr="002D3162">
        <w:rPr>
          <w:rFonts w:asciiTheme="minorBidi" w:hAnsiTheme="minorBidi" w:cstheme="minorBidi"/>
          <w:sz w:val="22"/>
          <w:szCs w:val="22"/>
        </w:rPr>
        <w:t>kalendorinių dienų</w:t>
      </w:r>
      <w:r w:rsidR="00BC2F29" w:rsidRPr="002D3162">
        <w:rPr>
          <w:rFonts w:asciiTheme="minorBidi" w:hAnsiTheme="minorBidi" w:cstheme="minorBidi"/>
          <w:sz w:val="22"/>
          <w:szCs w:val="22"/>
        </w:rPr>
        <w:t xml:space="preserve"> </w:t>
      </w:r>
      <w:r w:rsidRPr="002D3162">
        <w:rPr>
          <w:rFonts w:asciiTheme="minorBidi" w:hAnsiTheme="minorBidi" w:cstheme="minorBidi"/>
          <w:sz w:val="22"/>
          <w:szCs w:val="22"/>
        </w:rPr>
        <w:t>nepateikė naujo Sutarties įvykdymo užtikrinimo tokiomis pačiomis sąlygomis kaip ir ankstesnysis;</w:t>
      </w:r>
    </w:p>
    <w:p w14:paraId="36C2F7F0" w14:textId="77777777" w:rsidR="006D3532" w:rsidRPr="002D3162" w:rsidRDefault="006D3532" w:rsidP="00163446">
      <w:pPr>
        <w:ind w:firstLine="360"/>
        <w:jc w:val="both"/>
        <w:rPr>
          <w:rFonts w:asciiTheme="minorBidi" w:hAnsiTheme="minorBidi" w:cstheme="minorBidi"/>
          <w:sz w:val="22"/>
          <w:szCs w:val="22"/>
          <w:lang w:val="lt-LT" w:eastAsia="lt-LT"/>
        </w:rPr>
      </w:pPr>
      <w:r w:rsidRPr="002D3162">
        <w:rPr>
          <w:rFonts w:asciiTheme="minorBidi" w:hAnsiTheme="minorBidi" w:cstheme="minorBidi"/>
          <w:sz w:val="22"/>
          <w:szCs w:val="22"/>
          <w:lang w:val="lt-LT" w:eastAsia="lt-LT"/>
        </w:rPr>
        <w:t>16.</w:t>
      </w:r>
      <w:r w:rsidR="0025319B" w:rsidRPr="002D3162">
        <w:rPr>
          <w:rFonts w:asciiTheme="minorBidi" w:hAnsiTheme="minorBidi" w:cstheme="minorBidi"/>
          <w:sz w:val="22"/>
          <w:szCs w:val="22"/>
          <w:lang w:val="lt-LT" w:eastAsia="lt-LT"/>
        </w:rPr>
        <w:t>3</w:t>
      </w:r>
      <w:r w:rsidRPr="002D3162">
        <w:rPr>
          <w:rFonts w:asciiTheme="minorBidi" w:hAnsiTheme="minorBidi" w:cstheme="minorBidi"/>
          <w:sz w:val="22"/>
          <w:szCs w:val="22"/>
          <w:lang w:val="lt-LT" w:eastAsia="lt-LT"/>
        </w:rPr>
        <w:t xml:space="preserve">.8. </w:t>
      </w:r>
      <w:bookmarkStart w:id="53" w:name="_Hlk486928989"/>
      <w:r w:rsidRPr="002D3162">
        <w:rPr>
          <w:rFonts w:asciiTheme="minorBidi" w:hAnsiTheme="minorBidi" w:cstheme="minorBidi"/>
          <w:sz w:val="22"/>
          <w:szCs w:val="22"/>
          <w:lang w:val="lt-LT" w:eastAsia="lt-LT"/>
        </w:rPr>
        <w:t xml:space="preserve">kai Sutartis buvo pakeista pažeidžiant Komunalinio sektoriaus įstatymo 97 straipsnį; </w:t>
      </w:r>
    </w:p>
    <w:p w14:paraId="70AE72D9" w14:textId="77777777" w:rsidR="006D3532" w:rsidRPr="002D3162" w:rsidRDefault="006D3532" w:rsidP="00163446">
      <w:pPr>
        <w:ind w:firstLine="360"/>
        <w:jc w:val="both"/>
        <w:rPr>
          <w:rFonts w:asciiTheme="minorBidi" w:hAnsiTheme="minorBidi" w:cstheme="minorBidi"/>
          <w:sz w:val="22"/>
          <w:szCs w:val="22"/>
          <w:lang w:val="lt-LT"/>
        </w:rPr>
      </w:pPr>
      <w:bookmarkStart w:id="54" w:name="part_8f4dadbdf27c4882b72f57a56c9631ad"/>
      <w:bookmarkStart w:id="55" w:name="part_9fd9687904354f69bb532178a7959ebe"/>
      <w:bookmarkEnd w:id="54"/>
      <w:bookmarkEnd w:id="55"/>
      <w:r w:rsidRPr="002D3162">
        <w:rPr>
          <w:rFonts w:asciiTheme="minorBidi" w:hAnsiTheme="minorBidi" w:cstheme="minorBidi"/>
          <w:sz w:val="22"/>
          <w:szCs w:val="22"/>
          <w:lang w:val="lt-LT" w:eastAsia="lt-LT"/>
        </w:rPr>
        <w:t>16.</w:t>
      </w:r>
      <w:r w:rsidR="0025319B" w:rsidRPr="002D3162">
        <w:rPr>
          <w:rFonts w:asciiTheme="minorBidi" w:hAnsiTheme="minorBidi" w:cstheme="minorBidi"/>
          <w:sz w:val="22"/>
          <w:szCs w:val="22"/>
          <w:lang w:val="lt-LT" w:eastAsia="lt-LT"/>
        </w:rPr>
        <w:t>3</w:t>
      </w:r>
      <w:r w:rsidRPr="002D3162">
        <w:rPr>
          <w:rFonts w:asciiTheme="minorBidi" w:hAnsiTheme="minorBidi" w:cstheme="minorBidi"/>
          <w:sz w:val="22"/>
          <w:szCs w:val="22"/>
          <w:lang w:val="lt-LT" w:eastAsia="lt-LT"/>
        </w:rPr>
        <w:t xml:space="preserve">.9. kai paaiškėjo, kad su </w:t>
      </w:r>
      <w:r w:rsidR="004E3431" w:rsidRPr="002D3162">
        <w:rPr>
          <w:rFonts w:asciiTheme="minorBidi" w:hAnsiTheme="minorBidi" w:cstheme="minorBidi"/>
          <w:sz w:val="22"/>
          <w:szCs w:val="22"/>
          <w:lang w:val="lt-LT"/>
        </w:rPr>
        <w:t>Paslaugų teikėju</w:t>
      </w:r>
      <w:r w:rsidRPr="002D3162">
        <w:rPr>
          <w:rFonts w:asciiTheme="minorBidi" w:hAnsiTheme="minorBidi" w:cstheme="minorBid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0027F8">
        <w:rPr>
          <w:rStyle w:val="FootnoteReference"/>
          <w:rFonts w:asciiTheme="minorBidi" w:hAnsiTheme="minorBidi" w:cstheme="minorBidi"/>
          <w:sz w:val="22"/>
          <w:szCs w:val="22"/>
          <w:lang w:val="lt-LT" w:eastAsia="lt-LT"/>
        </w:rPr>
        <w:footnoteReference w:id="2"/>
      </w:r>
      <w:r w:rsidRPr="002D3162">
        <w:rPr>
          <w:rFonts w:asciiTheme="minorBidi" w:hAnsiTheme="minorBidi" w:cstheme="minorBidi"/>
          <w:sz w:val="22"/>
          <w:szCs w:val="22"/>
          <w:lang w:val="lt-LT"/>
        </w:rPr>
        <w:t>;“.</w:t>
      </w:r>
    </w:p>
    <w:bookmarkEnd w:id="53"/>
    <w:p w14:paraId="48925272" w14:textId="14B1D1BD" w:rsidR="003C66BE"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3</w:t>
      </w:r>
      <w:r w:rsidRPr="002D3162">
        <w:rPr>
          <w:rFonts w:asciiTheme="minorBidi" w:hAnsiTheme="minorBidi" w:cstheme="minorBidi"/>
          <w:sz w:val="22"/>
          <w:szCs w:val="22"/>
        </w:rPr>
        <w:t>.</w:t>
      </w:r>
      <w:r w:rsidR="006D3532" w:rsidRPr="002D3162">
        <w:rPr>
          <w:rFonts w:asciiTheme="minorBidi" w:hAnsiTheme="minorBidi" w:cstheme="minorBidi"/>
          <w:sz w:val="22"/>
          <w:szCs w:val="22"/>
        </w:rPr>
        <w:t>10</w:t>
      </w:r>
      <w:r w:rsidRPr="002D3162">
        <w:rPr>
          <w:rFonts w:asciiTheme="minorBidi" w:hAnsiTheme="minorBidi" w:cstheme="minorBidi"/>
          <w:sz w:val="22"/>
          <w:szCs w:val="22"/>
        </w:rPr>
        <w:t xml:space="preserve">. </w:t>
      </w:r>
      <w:r w:rsidR="003C66BE" w:rsidRPr="002D3162">
        <w:rPr>
          <w:rFonts w:asciiTheme="minorBidi" w:hAnsiTheme="minorBidi" w:cstheme="minorBidi"/>
          <w:sz w:val="22"/>
          <w:szCs w:val="22"/>
        </w:rPr>
        <w:t>kai Lietuvos Respublikos Vyriausybė Nacionaliniam saugumui užtikrinti svarbių objektų apsaugos įstatymo nustatyta tvarka priima sprendimą, patvirtinantį, kad sutartis neatitinka nacionalinio saugumo interesų;</w:t>
      </w:r>
    </w:p>
    <w:p w14:paraId="6F78E5AA" w14:textId="36DFB0BB" w:rsidR="0060511B" w:rsidRPr="002D3162" w:rsidRDefault="003C66BE"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 xml:space="preserve">16.3.11. </w:t>
      </w:r>
      <w:r w:rsidR="0060511B" w:rsidRPr="002D3162">
        <w:rPr>
          <w:rFonts w:asciiTheme="minorBidi" w:hAnsiTheme="minorBidi" w:cstheme="minorBidi"/>
          <w:sz w:val="22"/>
          <w:szCs w:val="22"/>
        </w:rPr>
        <w:t xml:space="preserve">dėl kitokio pobūdžio </w:t>
      </w:r>
      <w:r w:rsidR="00FF6A57" w:rsidRPr="002D3162">
        <w:rPr>
          <w:rFonts w:asciiTheme="minorBidi" w:hAnsiTheme="minorBidi" w:cstheme="minorBidi"/>
          <w:sz w:val="22"/>
          <w:szCs w:val="22"/>
        </w:rPr>
        <w:t>neveikimo</w:t>
      </w:r>
      <w:r w:rsidR="0060511B" w:rsidRPr="002D3162">
        <w:rPr>
          <w:rFonts w:asciiTheme="minorBidi" w:hAnsiTheme="minorBidi" w:cstheme="minorBidi"/>
          <w:sz w:val="22"/>
          <w:szCs w:val="22"/>
        </w:rPr>
        <w:t>, trukdančio vykdyti Sutartį ir kitais Sutartyje nurodytais atvejais.</w:t>
      </w:r>
    </w:p>
    <w:p w14:paraId="0C0FAE43" w14:textId="49372DF9"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4</w:t>
      </w:r>
      <w:r w:rsidRPr="002D3162">
        <w:rPr>
          <w:rFonts w:asciiTheme="minorBidi" w:hAnsiTheme="minorBidi" w:cstheme="minorBidi"/>
          <w:sz w:val="22"/>
          <w:szCs w:val="22"/>
        </w:rPr>
        <w:t xml:space="preserve">. </w:t>
      </w:r>
      <w:r w:rsidR="004E3431" w:rsidRPr="002D3162">
        <w:rPr>
          <w:rFonts w:asciiTheme="minorBidi" w:hAnsiTheme="minorBidi" w:cstheme="minorBidi"/>
          <w:sz w:val="22"/>
          <w:szCs w:val="22"/>
        </w:rPr>
        <w:t>Paslaugų teikėjas</w:t>
      </w:r>
      <w:r w:rsidRPr="002D3162">
        <w:rPr>
          <w:rFonts w:asciiTheme="minorBidi" w:hAnsiTheme="minorBidi" w:cstheme="minorBidi"/>
          <w:sz w:val="22"/>
          <w:szCs w:val="22"/>
        </w:rPr>
        <w:t xml:space="preserve"> turi teisę vienašališkai nutraukti šią Sutartį apie tai įspėjęs </w:t>
      </w:r>
      <w:r w:rsidR="004E3431" w:rsidRPr="002D3162">
        <w:rPr>
          <w:rFonts w:asciiTheme="minorBidi" w:hAnsiTheme="minorBidi" w:cstheme="minorBidi"/>
          <w:sz w:val="22"/>
          <w:szCs w:val="22"/>
        </w:rPr>
        <w:t xml:space="preserve">Užsakovą </w:t>
      </w:r>
      <w:r w:rsidRPr="002D3162">
        <w:rPr>
          <w:rFonts w:asciiTheme="minorBidi" w:hAnsiTheme="minorBidi" w:cstheme="minorBidi"/>
          <w:sz w:val="22"/>
          <w:szCs w:val="22"/>
        </w:rPr>
        <w:t>raštu prieš trumpesnį negu 30 (trisdešimties) kalendorinių dienų terminą šiais atvejais:</w:t>
      </w:r>
    </w:p>
    <w:p w14:paraId="509CEB6C" w14:textId="64EB79B4"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4</w:t>
      </w:r>
      <w:r w:rsidRPr="002D3162">
        <w:rPr>
          <w:rFonts w:asciiTheme="minorBidi" w:hAnsiTheme="minorBidi" w:cstheme="minorBidi"/>
          <w:sz w:val="22"/>
          <w:szCs w:val="22"/>
        </w:rPr>
        <w:t xml:space="preserve">.1.  kai </w:t>
      </w:r>
      <w:r w:rsidR="004E3431" w:rsidRPr="002D3162">
        <w:rPr>
          <w:rFonts w:asciiTheme="minorBidi" w:hAnsiTheme="minorBidi" w:cstheme="minorBidi"/>
          <w:sz w:val="22"/>
          <w:szCs w:val="22"/>
        </w:rPr>
        <w:t xml:space="preserve">Užsakovas </w:t>
      </w:r>
      <w:r w:rsidRPr="002D3162">
        <w:rPr>
          <w:rFonts w:asciiTheme="minorBidi" w:hAnsiTheme="minorBidi" w:cstheme="minorBidi"/>
          <w:sz w:val="22"/>
          <w:szCs w:val="22"/>
        </w:rPr>
        <w:t xml:space="preserve">nesumoka </w:t>
      </w:r>
      <w:r w:rsidR="004E3431" w:rsidRPr="002D3162">
        <w:rPr>
          <w:rFonts w:asciiTheme="minorBidi" w:hAnsiTheme="minorBidi" w:cstheme="minorBidi"/>
          <w:sz w:val="22"/>
          <w:szCs w:val="22"/>
        </w:rPr>
        <w:t>Paslaugų teikėjui</w:t>
      </w:r>
      <w:r w:rsidRPr="002D3162">
        <w:rPr>
          <w:rFonts w:asciiTheme="minorBidi" w:hAnsiTheme="minorBidi" w:cstheme="minorBidi"/>
          <w:sz w:val="22"/>
          <w:szCs w:val="22"/>
        </w:rPr>
        <w:t xml:space="preserve">, o </w:t>
      </w:r>
      <w:r w:rsidR="004E3431" w:rsidRPr="002D3162">
        <w:rPr>
          <w:rFonts w:asciiTheme="minorBidi" w:hAnsiTheme="minorBidi" w:cstheme="minorBidi"/>
          <w:sz w:val="22"/>
          <w:szCs w:val="22"/>
        </w:rPr>
        <w:t>Užsakovo</w:t>
      </w:r>
      <w:r w:rsidRPr="002D3162">
        <w:rPr>
          <w:rFonts w:asciiTheme="minorBidi" w:hAnsiTheme="minorBidi" w:cstheme="minorBidi"/>
          <w:sz w:val="22"/>
          <w:szCs w:val="22"/>
        </w:rPr>
        <w:t xml:space="preserve"> įsiskolinimas viršija Sutarties </w:t>
      </w:r>
      <w:r w:rsidR="00A65D0D" w:rsidRPr="002D3162">
        <w:rPr>
          <w:rFonts w:asciiTheme="minorBidi" w:hAnsiTheme="minorBidi" w:cstheme="minorBidi"/>
          <w:sz w:val="22"/>
          <w:szCs w:val="22"/>
        </w:rPr>
        <w:t>S</w:t>
      </w:r>
      <w:r w:rsidRPr="002D3162">
        <w:rPr>
          <w:rFonts w:asciiTheme="minorBidi" w:hAnsiTheme="minorBidi" w:cstheme="minorBidi"/>
          <w:sz w:val="22"/>
          <w:szCs w:val="22"/>
        </w:rPr>
        <w:t>pecialiosiose sąlygose nurodytą priskaičiuotą delspinigių dydį;</w:t>
      </w:r>
    </w:p>
    <w:p w14:paraId="2F007915" w14:textId="38A8DCD6"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4</w:t>
      </w:r>
      <w:r w:rsidRPr="002D3162">
        <w:rPr>
          <w:rFonts w:asciiTheme="minorBidi" w:hAnsiTheme="minorBidi" w:cstheme="minorBidi"/>
          <w:sz w:val="22"/>
          <w:szCs w:val="22"/>
        </w:rPr>
        <w:t xml:space="preserve">.2.  kai </w:t>
      </w:r>
      <w:r w:rsidR="004E3431" w:rsidRPr="002D3162">
        <w:rPr>
          <w:rFonts w:asciiTheme="minorBidi" w:hAnsiTheme="minorBidi" w:cstheme="minorBidi"/>
          <w:sz w:val="22"/>
          <w:szCs w:val="22"/>
        </w:rPr>
        <w:t xml:space="preserve">Užsakovas </w:t>
      </w:r>
      <w:r w:rsidRPr="002D3162">
        <w:rPr>
          <w:rFonts w:asciiTheme="minorBidi" w:hAnsiTheme="minorBidi" w:cstheme="minorBidi"/>
          <w:sz w:val="22"/>
          <w:szCs w:val="22"/>
        </w:rPr>
        <w:t>bankrutuoja arba yra likviduojamas, sustabdo ūkinę veiklą arba kituose teisės aktuose numatyta tvarka susidaro analogiška situacija;</w:t>
      </w:r>
    </w:p>
    <w:p w14:paraId="4031F538" w14:textId="412CCD8B" w:rsidR="0060511B" w:rsidRPr="002D3162" w:rsidRDefault="0060511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25319B" w:rsidRPr="002D3162">
        <w:rPr>
          <w:rFonts w:asciiTheme="minorBidi" w:hAnsiTheme="minorBidi" w:cstheme="minorBidi"/>
          <w:sz w:val="22"/>
          <w:szCs w:val="22"/>
        </w:rPr>
        <w:t>4</w:t>
      </w:r>
      <w:r w:rsidRPr="002D3162">
        <w:rPr>
          <w:rFonts w:asciiTheme="minorBidi" w:hAnsiTheme="minorBidi" w:cstheme="minorBidi"/>
          <w:sz w:val="22"/>
          <w:szCs w:val="22"/>
        </w:rPr>
        <w:t xml:space="preserve">.3.  kai keičiasi </w:t>
      </w:r>
      <w:r w:rsidR="004E3431" w:rsidRPr="002D3162">
        <w:rPr>
          <w:rFonts w:asciiTheme="minorBidi" w:hAnsiTheme="minorBidi" w:cstheme="minorBidi"/>
          <w:sz w:val="22"/>
          <w:szCs w:val="22"/>
        </w:rPr>
        <w:t xml:space="preserve">Užsakovo </w:t>
      </w:r>
      <w:r w:rsidRPr="002D3162">
        <w:rPr>
          <w:rFonts w:asciiTheme="minorBidi" w:hAnsiTheme="minorBidi" w:cstheme="minorBidi"/>
          <w:sz w:val="22"/>
          <w:szCs w:val="22"/>
        </w:rPr>
        <w:t>organizacinė struktūra – juridinis statusas, pobūdis ar valdymo struktūra ir tai gali turėti įtakos tinkamam Sutarties įvykdymui.</w:t>
      </w:r>
    </w:p>
    <w:p w14:paraId="2AD23A00" w14:textId="6ED61221" w:rsidR="008C41CB" w:rsidRPr="002D3162" w:rsidRDefault="008C41C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4E5BE1" w:rsidRPr="002D3162">
        <w:rPr>
          <w:rFonts w:asciiTheme="minorBidi" w:hAnsiTheme="minorBidi" w:cstheme="minorBidi"/>
          <w:sz w:val="22"/>
          <w:szCs w:val="22"/>
        </w:rPr>
        <w:t>5</w:t>
      </w:r>
      <w:r w:rsidRPr="002D3162">
        <w:rPr>
          <w:rFonts w:asciiTheme="minorBidi" w:hAnsiTheme="minorBidi" w:cstheme="minorBidi"/>
          <w:sz w:val="22"/>
          <w:szCs w:val="22"/>
        </w:rPr>
        <w:t>. J</w:t>
      </w:r>
      <w:r w:rsidR="0060511B" w:rsidRPr="002D3162">
        <w:rPr>
          <w:rFonts w:asciiTheme="minorBidi" w:hAnsiTheme="minorBidi" w:cstheme="minorBidi"/>
          <w:sz w:val="22"/>
          <w:szCs w:val="22"/>
        </w:rPr>
        <w:t xml:space="preserve">ei Sutartis nutraukiama </w:t>
      </w:r>
      <w:r w:rsidR="004E3431" w:rsidRPr="002D3162">
        <w:rPr>
          <w:rFonts w:asciiTheme="minorBidi" w:hAnsiTheme="minorBidi" w:cstheme="minorBidi"/>
          <w:sz w:val="22"/>
          <w:szCs w:val="22"/>
        </w:rPr>
        <w:t xml:space="preserve">Užsakovo </w:t>
      </w:r>
      <w:r w:rsidR="0060511B" w:rsidRPr="002D3162">
        <w:rPr>
          <w:rFonts w:asciiTheme="minorBidi" w:hAnsiTheme="minorBidi" w:cstheme="minorBidi"/>
          <w:sz w:val="22"/>
          <w:szCs w:val="22"/>
        </w:rPr>
        <w:t xml:space="preserve">iniciatyva dėl </w:t>
      </w:r>
      <w:r w:rsidR="004E3431" w:rsidRPr="002D3162">
        <w:rPr>
          <w:rFonts w:asciiTheme="minorBidi" w:hAnsiTheme="minorBidi" w:cstheme="minorBidi"/>
          <w:sz w:val="22"/>
          <w:szCs w:val="22"/>
        </w:rPr>
        <w:t>Paslaugų teikėjo</w:t>
      </w:r>
      <w:r w:rsidR="0060511B" w:rsidRPr="002D3162">
        <w:rPr>
          <w:rFonts w:asciiTheme="minorBidi" w:hAnsiTheme="minorBidi" w:cstheme="minorBidi"/>
          <w:sz w:val="22"/>
          <w:szCs w:val="22"/>
        </w:rPr>
        <w:t xml:space="preserve"> kaltės, </w:t>
      </w:r>
      <w:r w:rsidR="004E3431" w:rsidRPr="002D3162">
        <w:rPr>
          <w:rFonts w:asciiTheme="minorBidi" w:hAnsiTheme="minorBidi" w:cstheme="minorBidi"/>
          <w:sz w:val="22"/>
          <w:szCs w:val="22"/>
        </w:rPr>
        <w:t xml:space="preserve">Užsakovo </w:t>
      </w:r>
      <w:r w:rsidR="0060511B" w:rsidRPr="002D3162">
        <w:rPr>
          <w:rFonts w:asciiTheme="minorBidi" w:hAnsiTheme="minorBidi" w:cstheme="minorBidi"/>
          <w:sz w:val="22"/>
          <w:szCs w:val="22"/>
        </w:rPr>
        <w:t xml:space="preserve">patirti nuostoliai ar išlaidos gali būti išskaičiuojami iš </w:t>
      </w:r>
      <w:r w:rsidR="004E3431" w:rsidRPr="002D3162">
        <w:rPr>
          <w:rFonts w:asciiTheme="minorBidi" w:hAnsiTheme="minorBidi" w:cstheme="minorBidi"/>
          <w:sz w:val="22"/>
          <w:szCs w:val="22"/>
        </w:rPr>
        <w:t>Paslaugų teikėjui</w:t>
      </w:r>
      <w:r w:rsidR="0060511B" w:rsidRPr="002D3162">
        <w:rPr>
          <w:rFonts w:asciiTheme="minorBidi" w:hAnsiTheme="minorBidi" w:cstheme="minorBidi"/>
          <w:sz w:val="22"/>
          <w:szCs w:val="22"/>
        </w:rPr>
        <w:t xml:space="preserve"> mokėtinų sumų arba panaudojant </w:t>
      </w:r>
      <w:r w:rsidR="004E3431" w:rsidRPr="002D3162">
        <w:rPr>
          <w:rFonts w:asciiTheme="minorBidi" w:hAnsiTheme="minorBidi" w:cstheme="minorBidi"/>
          <w:sz w:val="22"/>
          <w:szCs w:val="22"/>
        </w:rPr>
        <w:t>Paslaugų teikėjo</w:t>
      </w:r>
      <w:r w:rsidR="0060511B" w:rsidRPr="002D3162">
        <w:rPr>
          <w:rFonts w:asciiTheme="minorBidi" w:hAnsiTheme="minorBidi" w:cstheme="minorBidi"/>
          <w:sz w:val="22"/>
          <w:szCs w:val="22"/>
        </w:rPr>
        <w:t xml:space="preserve"> pateiktą Sutarties įvykdymo užtikrinimą.</w:t>
      </w:r>
    </w:p>
    <w:p w14:paraId="5E07E3F8" w14:textId="25826484" w:rsidR="008C41CB" w:rsidRPr="002D3162" w:rsidRDefault="008C41C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4E5BE1" w:rsidRPr="002D3162">
        <w:rPr>
          <w:rFonts w:asciiTheme="minorBidi" w:hAnsiTheme="minorBidi" w:cstheme="minorBidi"/>
          <w:sz w:val="22"/>
          <w:szCs w:val="22"/>
        </w:rPr>
        <w:t>6</w:t>
      </w:r>
      <w:r w:rsidRPr="002D3162">
        <w:rPr>
          <w:rFonts w:asciiTheme="minorBidi" w:hAnsiTheme="minorBidi" w:cstheme="minorBidi"/>
          <w:sz w:val="22"/>
          <w:szCs w:val="22"/>
        </w:rPr>
        <w:t>. S</w:t>
      </w:r>
      <w:r w:rsidR="0060511B" w:rsidRPr="002D3162">
        <w:rPr>
          <w:rFonts w:asciiTheme="minorBidi" w:hAnsiTheme="minorBidi" w:cstheme="minorBidi"/>
          <w:sz w:val="22"/>
          <w:szCs w:val="22"/>
        </w:rPr>
        <w:t xml:space="preserve">utarties nutraukimas nepanaikina </w:t>
      </w:r>
      <w:r w:rsidR="004E3431" w:rsidRPr="002D3162">
        <w:rPr>
          <w:rFonts w:asciiTheme="minorBidi" w:hAnsiTheme="minorBidi" w:cstheme="minorBidi"/>
          <w:sz w:val="22"/>
          <w:szCs w:val="22"/>
        </w:rPr>
        <w:t xml:space="preserve">Užsakovo </w:t>
      </w:r>
      <w:r w:rsidR="0060511B" w:rsidRPr="002D3162">
        <w:rPr>
          <w:rFonts w:asciiTheme="minorBidi" w:hAnsiTheme="minorBidi" w:cstheme="minorBidi"/>
          <w:sz w:val="22"/>
          <w:szCs w:val="22"/>
        </w:rPr>
        <w:t>teisės reikalauti atlyginti nuostolius, atsiradusius dėl Sutarties neįvykdymo, bei netesybas.</w:t>
      </w:r>
    </w:p>
    <w:p w14:paraId="6FC1965B" w14:textId="1656DE6B" w:rsidR="0060511B" w:rsidRPr="002D3162" w:rsidRDefault="008C41CB" w:rsidP="00163446">
      <w:pPr>
        <w:pStyle w:val="BodyText"/>
        <w:tabs>
          <w:tab w:val="left" w:pos="360"/>
          <w:tab w:val="num" w:pos="444"/>
        </w:tabs>
        <w:ind w:firstLine="360"/>
        <w:jc w:val="both"/>
        <w:rPr>
          <w:rFonts w:asciiTheme="minorBidi" w:hAnsiTheme="minorBidi" w:cstheme="minorBidi"/>
          <w:sz w:val="22"/>
          <w:szCs w:val="22"/>
        </w:rPr>
      </w:pPr>
      <w:r w:rsidRPr="002D3162">
        <w:rPr>
          <w:rFonts w:asciiTheme="minorBidi" w:hAnsiTheme="minorBidi" w:cstheme="minorBidi"/>
          <w:sz w:val="22"/>
          <w:szCs w:val="22"/>
        </w:rPr>
        <w:t>1</w:t>
      </w:r>
      <w:r w:rsidR="00772464" w:rsidRPr="002D3162">
        <w:rPr>
          <w:rFonts w:asciiTheme="minorBidi" w:hAnsiTheme="minorBidi" w:cstheme="minorBidi"/>
          <w:sz w:val="22"/>
          <w:szCs w:val="22"/>
        </w:rPr>
        <w:t>6</w:t>
      </w:r>
      <w:r w:rsidRPr="002D3162">
        <w:rPr>
          <w:rFonts w:asciiTheme="minorBidi" w:hAnsiTheme="minorBidi" w:cstheme="minorBidi"/>
          <w:sz w:val="22"/>
          <w:szCs w:val="22"/>
        </w:rPr>
        <w:t>.</w:t>
      </w:r>
      <w:r w:rsidR="004E5BE1" w:rsidRPr="002D3162">
        <w:rPr>
          <w:rFonts w:asciiTheme="minorBidi" w:hAnsiTheme="minorBidi" w:cstheme="minorBidi"/>
          <w:sz w:val="22"/>
          <w:szCs w:val="22"/>
        </w:rPr>
        <w:t>7</w:t>
      </w:r>
      <w:r w:rsidRPr="002D3162">
        <w:rPr>
          <w:rFonts w:asciiTheme="minorBidi" w:hAnsiTheme="minorBidi" w:cstheme="minorBidi"/>
          <w:sz w:val="22"/>
          <w:szCs w:val="22"/>
        </w:rPr>
        <w:t xml:space="preserve">. </w:t>
      </w:r>
      <w:r w:rsidR="0060511B" w:rsidRPr="002D3162">
        <w:rPr>
          <w:rFonts w:asciiTheme="minorBidi" w:hAnsiTheme="minorBidi" w:cstheme="minorBidi"/>
          <w:sz w:val="22"/>
          <w:szCs w:val="22"/>
        </w:rPr>
        <w:t>Sutarties nutraukimas neatleidžia Sutarties šalių nuo delspinigių, priskaičiuotų iki Sutarties nutraukimo, mokėjimo.</w:t>
      </w:r>
    </w:p>
    <w:p w14:paraId="70B20529" w14:textId="1D9F66C5" w:rsidR="008E5744" w:rsidRPr="002D3162" w:rsidRDefault="00817CF3" w:rsidP="00163446">
      <w:pPr>
        <w:widowControl w:val="0"/>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772464" w:rsidRPr="002D3162">
        <w:rPr>
          <w:rFonts w:asciiTheme="minorBidi" w:hAnsiTheme="minorBidi" w:cstheme="minorBidi"/>
          <w:sz w:val="22"/>
          <w:szCs w:val="22"/>
          <w:lang w:val="lt-LT"/>
        </w:rPr>
        <w:t>6</w:t>
      </w:r>
      <w:r w:rsidR="00756D8F" w:rsidRPr="002D3162">
        <w:rPr>
          <w:rFonts w:asciiTheme="minorBidi" w:hAnsiTheme="minorBidi" w:cstheme="minorBidi"/>
          <w:sz w:val="22"/>
          <w:szCs w:val="22"/>
          <w:lang w:val="lt-LT"/>
        </w:rPr>
        <w:t>.</w:t>
      </w:r>
      <w:r w:rsidR="004E5BE1" w:rsidRPr="002D3162">
        <w:rPr>
          <w:rFonts w:asciiTheme="minorBidi" w:hAnsiTheme="minorBidi" w:cstheme="minorBidi"/>
          <w:sz w:val="22"/>
          <w:szCs w:val="22"/>
          <w:lang w:val="lt-LT"/>
        </w:rPr>
        <w:t>8</w:t>
      </w:r>
      <w:r w:rsidR="00756D8F" w:rsidRPr="002D3162">
        <w:rPr>
          <w:rFonts w:asciiTheme="minorBidi" w:hAnsiTheme="minorBidi" w:cstheme="minorBidi"/>
          <w:sz w:val="22"/>
          <w:szCs w:val="22"/>
          <w:lang w:val="lt-LT"/>
        </w:rPr>
        <w:t xml:space="preserve">. </w:t>
      </w:r>
      <w:r w:rsidR="008E5744" w:rsidRPr="002D3162">
        <w:rPr>
          <w:rFonts w:asciiTheme="minorBidi" w:hAnsiTheme="minorBidi" w:cstheme="minorBidi"/>
          <w:sz w:val="22"/>
          <w:szCs w:val="22"/>
          <w:lang w:val="lt-LT"/>
        </w:rPr>
        <w:t xml:space="preserve">Jei </w:t>
      </w:r>
      <w:r w:rsidR="004E3431" w:rsidRPr="002D3162">
        <w:rPr>
          <w:rFonts w:asciiTheme="minorBidi" w:hAnsiTheme="minorBidi" w:cstheme="minorBidi"/>
          <w:sz w:val="22"/>
          <w:szCs w:val="22"/>
          <w:lang w:val="lt-LT"/>
        </w:rPr>
        <w:t>Paslaugų teikėjas</w:t>
      </w:r>
      <w:r w:rsidR="008E5744" w:rsidRPr="002D3162">
        <w:rPr>
          <w:rFonts w:asciiTheme="minorBidi" w:hAnsiTheme="minorBidi" w:cstheme="minorBidi"/>
          <w:sz w:val="22"/>
          <w:szCs w:val="22"/>
          <w:lang w:val="lt-LT"/>
        </w:rPr>
        <w:t xml:space="preserve"> be pateisinamos priežasties vienašališkai nutraukia Sutartį, </w:t>
      </w:r>
      <w:r w:rsidR="004E3431" w:rsidRPr="002D3162">
        <w:rPr>
          <w:rFonts w:asciiTheme="minorBidi" w:hAnsiTheme="minorBidi" w:cstheme="minorBidi"/>
          <w:sz w:val="22"/>
          <w:szCs w:val="22"/>
          <w:lang w:val="lt-LT"/>
        </w:rPr>
        <w:t xml:space="preserve">Užsakovas </w:t>
      </w:r>
      <w:r w:rsidR="00BC2F29" w:rsidRPr="002D3162">
        <w:rPr>
          <w:rFonts w:asciiTheme="minorBidi" w:hAnsiTheme="minorBidi" w:cstheme="minorBidi"/>
          <w:sz w:val="22"/>
          <w:szCs w:val="22"/>
          <w:lang w:val="lt-LT"/>
        </w:rPr>
        <w:t xml:space="preserve">pasinaudoja </w:t>
      </w:r>
      <w:r w:rsidR="008E5744" w:rsidRPr="002D3162">
        <w:rPr>
          <w:rFonts w:asciiTheme="minorBidi" w:hAnsiTheme="minorBidi" w:cstheme="minorBidi"/>
          <w:sz w:val="22"/>
          <w:szCs w:val="22"/>
          <w:lang w:val="lt-LT"/>
        </w:rPr>
        <w:t>Sutarties įvykdymo užtikrinim</w:t>
      </w:r>
      <w:r w:rsidR="00757EBB" w:rsidRPr="002D3162">
        <w:rPr>
          <w:rFonts w:asciiTheme="minorBidi" w:hAnsiTheme="minorBidi" w:cstheme="minorBidi"/>
          <w:sz w:val="22"/>
          <w:szCs w:val="22"/>
          <w:lang w:val="lt-LT"/>
        </w:rPr>
        <w:t>u</w:t>
      </w:r>
      <w:r w:rsidR="008E5744" w:rsidRPr="002D3162">
        <w:rPr>
          <w:rFonts w:asciiTheme="minorBidi" w:hAnsiTheme="minorBidi" w:cstheme="minorBidi"/>
          <w:sz w:val="22"/>
          <w:szCs w:val="22"/>
          <w:lang w:val="lt-LT"/>
        </w:rPr>
        <w:t>.</w:t>
      </w:r>
    </w:p>
    <w:p w14:paraId="3D51DC38" w14:textId="1AEDCB87" w:rsidR="00C20136" w:rsidRPr="002D3162" w:rsidRDefault="00C20136" w:rsidP="00163446">
      <w:pPr>
        <w:widowControl w:val="0"/>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16.9. Užsakovas turi teisę vienašališkai nutraukti sutartį, nepaisydamas to, kad Paslaugų teikėjas jau pradėjo ją vykdyti. Šiuo atveju Užsakovas privalo sumokėti Paslaugų teikėjui kainos dalį, proporcingą suteiktoms Paslaugoms, ir atlyginti kitas protingas išlaidas, kurias Paslaugų teikėjas, norėdamas įvykdyti Sutartį, padarė iki pranešimo apie Sutarties nutraukimą gavimo iš Užsakovo momento.</w:t>
      </w:r>
    </w:p>
    <w:p w14:paraId="2FA5C57F" w14:textId="37B3E7E1" w:rsidR="00BE7634" w:rsidRPr="002D3162" w:rsidRDefault="00BE7634" w:rsidP="00163446">
      <w:pPr>
        <w:widowControl w:val="0"/>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lastRenderedPageBreak/>
        <w:t>16.10.</w:t>
      </w:r>
      <w:r w:rsidR="00445237" w:rsidRPr="002D3162">
        <w:rPr>
          <w:rFonts w:asciiTheme="minorBidi" w:hAnsiTheme="minorBidi" w:cstheme="minorBidi"/>
          <w:sz w:val="22"/>
          <w:szCs w:val="22"/>
          <w:lang w:val="lt-LT"/>
        </w:rPr>
        <w:t xml:space="preserve"> </w:t>
      </w:r>
      <w:r w:rsidRPr="002D3162">
        <w:rPr>
          <w:rFonts w:asciiTheme="minorBidi" w:hAnsiTheme="minorBidi" w:cstheme="minorBidi"/>
          <w:sz w:val="22"/>
          <w:szCs w:val="22"/>
          <w:lang w:val="lt-LT"/>
        </w:rPr>
        <w:t xml:space="preserve"> </w:t>
      </w:r>
      <w:r w:rsidR="00445237" w:rsidRPr="002D3162">
        <w:rPr>
          <w:rFonts w:asciiTheme="minorBidi" w:hAnsiTheme="minorBidi" w:cstheme="minorBidi"/>
          <w:sz w:val="22"/>
          <w:szCs w:val="22"/>
          <w:lang w:val="lt-LT"/>
        </w:rPr>
        <w:t>Užsakovas turi teisę vienašališkai nutraukti Sutartį apie tai įspėjęs Paslaugų teikėją raštu prieš trumpesnį negu 14 kalendorinių dienų terminą šiais atvejais: paaiškėja kitos objektyvios ir pagrįstos aplinkybės, dėl kurių Tiekėjas negalės tinkamai vykdyti Sutarties ir (ar) suteikti Paslaugų ir Tiekėjas negali pateikti pagrįstų įrodymų, kad Sutartį įvykdys tinkamai (pavyzdžiui, dėl interesų konflikto, audito paslaugų teikėjams taikomų ribojimų, kaip numatyta 2014 m. balandžio 16 d. Europos Parlamento ir Tarybos reglamente (ES) Nr. 537/2014 dėl konkrečių viešojo intereso įmonių teisės aktų nustatyto audito reikalavimų, kuriuo panaikinamas Komisijos sprendimas 2005/909/EB 5 straipsnyje, Lietuvos Respublikos finansinių ataskaitų audito įstatymo 4 straipsnyje, ir pan.).</w:t>
      </w:r>
    </w:p>
    <w:p w14:paraId="3C46D0D6" w14:textId="144BF4C6" w:rsidR="00A52BE2" w:rsidRPr="000027F8" w:rsidRDefault="00A52BE2" w:rsidP="00163446">
      <w:pPr>
        <w:ind w:firstLine="360"/>
        <w:jc w:val="both"/>
        <w:rPr>
          <w:rFonts w:asciiTheme="minorBidi" w:hAnsiTheme="minorBidi" w:cstheme="minorBidi"/>
          <w:sz w:val="22"/>
          <w:szCs w:val="22"/>
          <w:lang w:val="lt-LT" w:eastAsia="lt-LT"/>
        </w:rPr>
      </w:pPr>
      <w:r w:rsidRPr="002D3162">
        <w:rPr>
          <w:rFonts w:asciiTheme="minorBidi" w:hAnsiTheme="minorBidi" w:cstheme="minorBidi"/>
          <w:sz w:val="22"/>
          <w:szCs w:val="22"/>
          <w:lang w:val="lt-LT"/>
        </w:rPr>
        <w:t>16.</w:t>
      </w:r>
      <w:r w:rsidR="005714CA" w:rsidRPr="002D3162">
        <w:rPr>
          <w:rFonts w:asciiTheme="minorBidi" w:hAnsiTheme="minorBidi" w:cstheme="minorBidi"/>
          <w:sz w:val="22"/>
          <w:szCs w:val="22"/>
          <w:lang w:val="lt-LT"/>
        </w:rPr>
        <w:t>1</w:t>
      </w:r>
      <w:r w:rsidR="00BE7634" w:rsidRPr="002D3162">
        <w:rPr>
          <w:rFonts w:asciiTheme="minorBidi" w:hAnsiTheme="minorBidi" w:cstheme="minorBidi"/>
          <w:sz w:val="22"/>
          <w:szCs w:val="22"/>
          <w:lang w:val="lt-LT"/>
        </w:rPr>
        <w:t>1</w:t>
      </w:r>
      <w:r w:rsidRPr="002D3162">
        <w:rPr>
          <w:rFonts w:asciiTheme="minorBidi" w:hAnsiTheme="minorBidi" w:cstheme="minorBidi"/>
          <w:sz w:val="22"/>
          <w:szCs w:val="22"/>
          <w:lang w:val="lt-LT"/>
        </w:rPr>
        <w:t xml:space="preserve">. </w:t>
      </w:r>
      <w:r w:rsidRPr="000027F8">
        <w:rPr>
          <w:rFonts w:asciiTheme="minorBidi" w:hAnsiTheme="minorBidi" w:cstheme="minorBidi"/>
          <w:sz w:val="22"/>
          <w:szCs w:val="22"/>
          <w:lang w:val="lt-LT"/>
        </w:rPr>
        <w:t>Sutarties nutraukimas atleidžia Sutarties Šalis nuo Sutarties vykdymo.</w:t>
      </w:r>
    </w:p>
    <w:p w14:paraId="78E01D37" w14:textId="50E32FA7" w:rsidR="00A52BE2" w:rsidRPr="000027F8" w:rsidRDefault="00A52BE2" w:rsidP="00163446">
      <w:pPr>
        <w:ind w:firstLine="360"/>
        <w:jc w:val="both"/>
        <w:rPr>
          <w:rFonts w:asciiTheme="minorBidi" w:hAnsiTheme="minorBidi" w:cstheme="minorBidi"/>
          <w:sz w:val="22"/>
          <w:szCs w:val="22"/>
          <w:lang w:val="lt-LT" w:eastAsia="lt-LT"/>
        </w:rPr>
      </w:pPr>
      <w:r w:rsidRPr="000027F8">
        <w:rPr>
          <w:rFonts w:asciiTheme="minorBidi" w:hAnsiTheme="minorBidi" w:cstheme="minorBidi"/>
          <w:sz w:val="22"/>
          <w:szCs w:val="22"/>
          <w:lang w:val="lt-LT" w:eastAsia="lt-LT"/>
        </w:rPr>
        <w:t>16.1</w:t>
      </w:r>
      <w:r w:rsidR="00BE7634" w:rsidRPr="000027F8">
        <w:rPr>
          <w:rFonts w:asciiTheme="minorBidi" w:hAnsiTheme="minorBidi" w:cstheme="minorBidi"/>
          <w:sz w:val="22"/>
          <w:szCs w:val="22"/>
          <w:lang w:val="lt-LT" w:eastAsia="lt-LT"/>
        </w:rPr>
        <w:t>2</w:t>
      </w:r>
      <w:r w:rsidRPr="000027F8">
        <w:rPr>
          <w:rFonts w:asciiTheme="minorBidi" w:hAnsiTheme="minorBidi" w:cstheme="minorBidi"/>
          <w:sz w:val="22"/>
          <w:szCs w:val="22"/>
          <w:lang w:val="lt-LT" w:eastAsia="lt-LT"/>
        </w:rPr>
        <w:t>. S</w:t>
      </w:r>
      <w:r w:rsidRPr="000027F8">
        <w:rPr>
          <w:rFonts w:asciiTheme="minorBidi" w:hAnsiTheme="minorBidi" w:cstheme="minorBid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1CEE70FC" w14:textId="65CAE1A9" w:rsidR="00CE7F53" w:rsidRPr="000027F8" w:rsidRDefault="00A52BE2" w:rsidP="00163446">
      <w:pPr>
        <w:ind w:firstLine="360"/>
        <w:jc w:val="both"/>
        <w:rPr>
          <w:rFonts w:asciiTheme="minorBidi" w:hAnsiTheme="minorBidi" w:cstheme="minorBidi"/>
          <w:sz w:val="22"/>
          <w:szCs w:val="22"/>
          <w:lang w:val="lt-LT" w:eastAsia="lt-LT"/>
        </w:rPr>
      </w:pPr>
      <w:r w:rsidRPr="000027F8">
        <w:rPr>
          <w:rFonts w:asciiTheme="minorBidi" w:hAnsiTheme="minorBidi" w:cstheme="minorBidi"/>
          <w:sz w:val="22"/>
          <w:szCs w:val="22"/>
          <w:lang w:val="lt-LT" w:eastAsia="lt-LT"/>
        </w:rPr>
        <w:t>16.1</w:t>
      </w:r>
      <w:r w:rsidR="00BE7634" w:rsidRPr="000027F8">
        <w:rPr>
          <w:rFonts w:asciiTheme="minorBidi" w:hAnsiTheme="minorBidi" w:cstheme="minorBidi"/>
          <w:sz w:val="22"/>
          <w:szCs w:val="22"/>
          <w:lang w:val="lt-LT" w:eastAsia="lt-LT"/>
        </w:rPr>
        <w:t>3</w:t>
      </w:r>
      <w:r w:rsidRPr="000027F8">
        <w:rPr>
          <w:rFonts w:asciiTheme="minorBidi" w:hAnsiTheme="minorBidi" w:cstheme="minorBidi"/>
          <w:sz w:val="22"/>
          <w:szCs w:val="22"/>
          <w:lang w:val="lt-LT" w:eastAsia="lt-LT"/>
        </w:rPr>
        <w:t>. K</w:t>
      </w:r>
      <w:r w:rsidRPr="000027F8">
        <w:rPr>
          <w:rFonts w:asciiTheme="minorBidi" w:hAnsiTheme="minorBidi" w:cstheme="minorBidi"/>
          <w:sz w:val="22"/>
          <w:szCs w:val="22"/>
          <w:lang w:val="lt-LT"/>
        </w:rPr>
        <w:t>ai Sutartis nutraukta, Paslaugų teikėjas gali reikalauti grąžinti jam viską, ką jis yra perdavęs Užsakovu</w:t>
      </w:r>
      <w:r w:rsidR="00ED0205" w:rsidRPr="000027F8">
        <w:rPr>
          <w:rFonts w:asciiTheme="minorBidi" w:hAnsiTheme="minorBidi" w:cstheme="minorBidi"/>
          <w:sz w:val="22"/>
          <w:szCs w:val="22"/>
          <w:lang w:val="lt-LT"/>
        </w:rPr>
        <w:t>i</w:t>
      </w:r>
      <w:r w:rsidRPr="000027F8">
        <w:rPr>
          <w:rFonts w:asciiTheme="minorBidi" w:hAnsiTheme="minorBidi" w:cstheme="minorBidi"/>
          <w:sz w:val="22"/>
          <w:szCs w:val="22"/>
          <w:lang w:val="lt-LT"/>
        </w:rPr>
        <w:t xml:space="preserve"> vykdydamas Sutartį, jeigu jis tuo pačiu metu grąžina Užsakovui visa tai, ką buvo iš pastarojo gavęs. Kai grąžinimas natūra </w:t>
      </w:r>
      <w:r w:rsidR="00CE7F53" w:rsidRPr="000027F8">
        <w:rPr>
          <w:rFonts w:asciiTheme="minorBidi" w:hAnsiTheme="minorBidi" w:cstheme="minorBidi"/>
          <w:sz w:val="22"/>
          <w:szCs w:val="22"/>
          <w:lang w:val="lt-LT"/>
        </w:rPr>
        <w:t>neįmanomas ar nepriimtinas dėl S</w:t>
      </w:r>
      <w:r w:rsidRPr="000027F8">
        <w:rPr>
          <w:rFonts w:asciiTheme="minorBidi" w:hAnsiTheme="minorBidi" w:cstheme="minorBidi"/>
          <w:sz w:val="22"/>
          <w:szCs w:val="22"/>
          <w:lang w:val="lt-LT"/>
        </w:rPr>
        <w:t>utarties dalyko pasikeitimo, atlyginama pagal to, kas buvo gauta, vertę pinigais, jeigu toks atlyginimas neprieštarauja protingumo, sąžiningumo ir</w:t>
      </w:r>
      <w:r w:rsidR="00CE7F53" w:rsidRPr="000027F8">
        <w:rPr>
          <w:rFonts w:asciiTheme="minorBidi" w:hAnsiTheme="minorBidi" w:cstheme="minorBidi"/>
          <w:sz w:val="22"/>
          <w:szCs w:val="22"/>
          <w:lang w:val="lt-LT"/>
        </w:rPr>
        <w:t xml:space="preserve"> teisingumo kriterijams. Jeigu S</w:t>
      </w:r>
      <w:r w:rsidRPr="000027F8">
        <w:rPr>
          <w:rFonts w:asciiTheme="minorBidi" w:hAnsiTheme="minorBidi" w:cstheme="minorBidi"/>
          <w:sz w:val="22"/>
          <w:szCs w:val="22"/>
          <w:lang w:val="lt-LT"/>
        </w:rPr>
        <w:t>utarties vykdymas yra tęstinis ir dalinis, galima reikalauti grąžinti tik tai, k</w:t>
      </w:r>
      <w:r w:rsidR="00CE7F53" w:rsidRPr="000027F8">
        <w:rPr>
          <w:rFonts w:asciiTheme="minorBidi" w:hAnsiTheme="minorBidi" w:cstheme="minorBidi"/>
          <w:sz w:val="22"/>
          <w:szCs w:val="22"/>
          <w:lang w:val="lt-LT"/>
        </w:rPr>
        <w:t>as buvo gauta po S</w:t>
      </w:r>
      <w:r w:rsidRPr="000027F8">
        <w:rPr>
          <w:rFonts w:asciiTheme="minorBidi" w:hAnsiTheme="minorBidi" w:cstheme="minorBidi"/>
          <w:sz w:val="22"/>
          <w:szCs w:val="22"/>
          <w:lang w:val="lt-LT"/>
        </w:rPr>
        <w:t>utarties nutraukimo. Restitucija neturi įtakos sąžiningų trečiųjų asmenų teisėms ir pareigoms.</w:t>
      </w:r>
    </w:p>
    <w:p w14:paraId="681D240E" w14:textId="3AE0B9BB" w:rsidR="00A52BE2" w:rsidRPr="000027F8" w:rsidRDefault="00CE7F53" w:rsidP="00163446">
      <w:pPr>
        <w:ind w:firstLine="360"/>
        <w:jc w:val="both"/>
        <w:rPr>
          <w:rFonts w:asciiTheme="minorBidi" w:hAnsiTheme="minorBidi" w:cstheme="minorBidi"/>
          <w:sz w:val="22"/>
          <w:szCs w:val="22"/>
          <w:lang w:val="lt-LT" w:eastAsia="lt-LT"/>
        </w:rPr>
      </w:pPr>
      <w:r w:rsidRPr="000027F8">
        <w:rPr>
          <w:rFonts w:asciiTheme="minorBidi" w:hAnsiTheme="minorBidi" w:cstheme="minorBidi"/>
          <w:sz w:val="22"/>
          <w:szCs w:val="22"/>
          <w:lang w:val="lt-LT" w:eastAsia="lt-LT"/>
        </w:rPr>
        <w:t>16.1</w:t>
      </w:r>
      <w:r w:rsidR="00BE7634" w:rsidRPr="000027F8">
        <w:rPr>
          <w:rFonts w:asciiTheme="minorBidi" w:hAnsiTheme="minorBidi" w:cstheme="minorBidi"/>
          <w:sz w:val="22"/>
          <w:szCs w:val="22"/>
          <w:lang w:val="lt-LT" w:eastAsia="lt-LT"/>
        </w:rPr>
        <w:t>4</w:t>
      </w:r>
      <w:r w:rsidRPr="000027F8">
        <w:rPr>
          <w:rFonts w:asciiTheme="minorBidi" w:hAnsiTheme="minorBidi" w:cstheme="minorBidi"/>
          <w:sz w:val="22"/>
          <w:szCs w:val="22"/>
          <w:lang w:val="lt-LT" w:eastAsia="lt-LT"/>
        </w:rPr>
        <w:t xml:space="preserve">. </w:t>
      </w:r>
      <w:r w:rsidRPr="000027F8">
        <w:rPr>
          <w:rFonts w:asciiTheme="minorBidi" w:hAnsiTheme="minorBidi" w:cstheme="minorBidi"/>
          <w:sz w:val="22"/>
          <w:szCs w:val="22"/>
          <w:lang w:val="lt-LT"/>
        </w:rPr>
        <w:t>S</w:t>
      </w:r>
      <w:r w:rsidR="00A52BE2" w:rsidRPr="000027F8">
        <w:rPr>
          <w:rFonts w:asciiTheme="minorBidi" w:hAnsiTheme="minorBidi" w:cstheme="minorBidi"/>
          <w:sz w:val="22"/>
          <w:szCs w:val="22"/>
          <w:lang w:val="lt-LT"/>
        </w:rPr>
        <w:t>u</w:t>
      </w:r>
      <w:r w:rsidRPr="000027F8">
        <w:rPr>
          <w:rFonts w:asciiTheme="minorBidi" w:hAnsiTheme="minorBidi" w:cstheme="minorBidi"/>
          <w:sz w:val="22"/>
          <w:szCs w:val="22"/>
          <w:lang w:val="lt-LT"/>
        </w:rPr>
        <w:t>tartis gali būti nutraukta</w:t>
      </w:r>
      <w:r w:rsidR="00A52BE2" w:rsidRPr="000027F8">
        <w:rPr>
          <w:rFonts w:asciiTheme="minorBidi" w:hAnsiTheme="minorBidi" w:cstheme="minorBidi"/>
          <w:sz w:val="22"/>
          <w:szCs w:val="22"/>
          <w:lang w:val="lt-LT"/>
        </w:rPr>
        <w:t xml:space="preserve"> ir kitais negu </w:t>
      </w:r>
      <w:r w:rsidRPr="000027F8">
        <w:rPr>
          <w:rFonts w:asciiTheme="minorBidi" w:hAnsiTheme="minorBidi" w:cstheme="minorBidi"/>
          <w:sz w:val="22"/>
          <w:szCs w:val="22"/>
          <w:lang w:val="lt-LT"/>
        </w:rPr>
        <w:t>šioje Sutartyje</w:t>
      </w:r>
      <w:r w:rsidR="00A52BE2" w:rsidRPr="000027F8">
        <w:rPr>
          <w:rFonts w:asciiTheme="minorBidi" w:hAnsiTheme="minorBidi" w:cstheme="minorBidi"/>
          <w:sz w:val="22"/>
          <w:szCs w:val="22"/>
          <w:lang w:val="lt-LT"/>
        </w:rPr>
        <w:t xml:space="preserve"> nurodytais ir Civiliniame kodekse nustatytais atvejais ir tvarka.</w:t>
      </w:r>
    </w:p>
    <w:p w14:paraId="18A6A77A" w14:textId="77777777" w:rsidR="00B25CE7" w:rsidRPr="002D3162" w:rsidRDefault="00B25CE7" w:rsidP="00163446">
      <w:pPr>
        <w:pStyle w:val="Statja"/>
        <w:spacing w:before="0"/>
        <w:ind w:firstLine="360"/>
        <w:jc w:val="center"/>
        <w:rPr>
          <w:rFonts w:asciiTheme="minorBidi" w:hAnsiTheme="minorBidi" w:cstheme="minorBidi"/>
          <w:sz w:val="22"/>
          <w:szCs w:val="22"/>
          <w:lang w:val="lt-LT"/>
        </w:rPr>
      </w:pPr>
    </w:p>
    <w:p w14:paraId="070BC1E1" w14:textId="5769801A" w:rsidR="005C1119" w:rsidRPr="002D3162" w:rsidRDefault="005C1119" w:rsidP="00163446">
      <w:pPr>
        <w:pStyle w:val="BodyText"/>
        <w:suppressAutoHyphens/>
        <w:autoSpaceDE w:val="0"/>
        <w:autoSpaceDN w:val="0"/>
        <w:ind w:firstLine="360"/>
        <w:jc w:val="center"/>
        <w:textAlignment w:val="baseline"/>
        <w:rPr>
          <w:rFonts w:asciiTheme="minorBidi" w:hAnsiTheme="minorBidi" w:cstheme="minorBidi"/>
          <w:sz w:val="22"/>
          <w:szCs w:val="22"/>
        </w:rPr>
      </w:pPr>
      <w:r w:rsidRPr="002D3162">
        <w:rPr>
          <w:rFonts w:asciiTheme="minorBidi" w:hAnsiTheme="minorBidi" w:cstheme="minorBidi"/>
          <w:b/>
          <w:bCs/>
          <w:sz w:val="22"/>
          <w:szCs w:val="22"/>
        </w:rPr>
        <w:t>17. SUTARTIES VYKDYMO SUSTABDYMAS</w:t>
      </w:r>
      <w:r w:rsidR="0018518B" w:rsidRPr="002D3162">
        <w:rPr>
          <w:rFonts w:asciiTheme="minorBidi" w:hAnsiTheme="minorBidi" w:cstheme="minorBidi"/>
          <w:b/>
          <w:bCs/>
          <w:sz w:val="22"/>
          <w:szCs w:val="22"/>
        </w:rPr>
        <w:t xml:space="preserve"> </w:t>
      </w:r>
      <w:r w:rsidRPr="002D3162">
        <w:rPr>
          <w:rFonts w:asciiTheme="minorBidi" w:hAnsiTheme="minorBidi" w:cstheme="minorBidi"/>
          <w:b/>
          <w:bCs/>
          <w:sz w:val="22"/>
          <w:szCs w:val="22"/>
        </w:rPr>
        <w:t>/</w:t>
      </w:r>
      <w:r w:rsidR="0018518B" w:rsidRPr="002D3162">
        <w:rPr>
          <w:rFonts w:asciiTheme="minorBidi" w:hAnsiTheme="minorBidi" w:cstheme="minorBidi"/>
          <w:b/>
          <w:bCs/>
          <w:sz w:val="22"/>
          <w:szCs w:val="22"/>
        </w:rPr>
        <w:t xml:space="preserve"> </w:t>
      </w:r>
      <w:r w:rsidRPr="002D3162">
        <w:rPr>
          <w:rFonts w:asciiTheme="minorBidi" w:hAnsiTheme="minorBidi" w:cstheme="minorBidi"/>
          <w:b/>
          <w:bCs/>
          <w:sz w:val="22"/>
          <w:szCs w:val="22"/>
        </w:rPr>
        <w:t>PRATĘSIMAS</w:t>
      </w:r>
    </w:p>
    <w:p w14:paraId="0CC16589" w14:textId="77777777" w:rsidR="005C1119" w:rsidRPr="002D3162"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0D53A78B" w14:textId="77777777" w:rsidR="005C1119" w:rsidRPr="002D3162"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419FD4EC" w14:textId="77777777" w:rsidR="005C1119" w:rsidRPr="002D3162"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578174AD" w14:textId="77777777" w:rsidR="005C1119" w:rsidRPr="002D3162" w:rsidRDefault="005C1119" w:rsidP="00163446">
      <w:pPr>
        <w:pStyle w:val="ListParagraph"/>
        <w:numPr>
          <w:ilvl w:val="0"/>
          <w:numId w:val="27"/>
        </w:numPr>
        <w:suppressAutoHyphens/>
        <w:autoSpaceDE w:val="0"/>
        <w:autoSpaceDN w:val="0"/>
        <w:ind w:firstLine="360"/>
        <w:contextualSpacing w:val="0"/>
        <w:jc w:val="both"/>
        <w:textAlignment w:val="baseline"/>
        <w:rPr>
          <w:rFonts w:asciiTheme="minorBidi" w:hAnsiTheme="minorBidi" w:cstheme="minorBidi"/>
          <w:vanish/>
          <w:spacing w:val="-3"/>
          <w:sz w:val="22"/>
          <w:szCs w:val="22"/>
        </w:rPr>
      </w:pPr>
    </w:p>
    <w:p w14:paraId="121008BA" w14:textId="3BA0DB9B" w:rsidR="005C1119" w:rsidRPr="002D3162"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D3162">
        <w:rPr>
          <w:rFonts w:asciiTheme="minorBidi" w:hAnsiTheme="minorBidi" w:cstheme="minorBidi"/>
          <w:spacing w:val="-3"/>
          <w:sz w:val="22"/>
          <w:szCs w:val="22"/>
        </w:rPr>
        <w:t xml:space="preserve">Jeigu Paslaugų teikėjui teikiant Paslaugas atsiranda trukdžių arba kitokių kliūčių, trukdančių tinkamai teikti Paslaugas pagal Sutartį, jis privalo raštu nedelsdamas, bet ne vėliau kaip per 1 (vieną) kalendorinę dieną, </w:t>
      </w:r>
      <w:r w:rsidRPr="002D3162">
        <w:rPr>
          <w:rFonts w:asciiTheme="minorBidi" w:hAnsiTheme="minorBidi" w:cstheme="minorBidi"/>
          <w:spacing w:val="-5"/>
          <w:sz w:val="22"/>
          <w:szCs w:val="22"/>
        </w:rPr>
        <w:t>apie tai pranešti Užsakovui, pateikdamas minėtų aplinkybių egzistavimo įrodymus. Tokiu atveju Paslaugų teikėjas turi teisę prašyti Užsakovo sustabdyti Paslaugų teikimą, kol bus pašalinti nurodyti trukdžiai ar kliūtys. Užsakovui sutikus, Paslaugų teikimas gali būti sustabdomas tik minėtų aplinkybių egzistavimo laikotarpiui, ir jas pašalinus Paslaugų teikėjas privalo nedelsiant atnaujinti Paslaugų teikimą.</w:t>
      </w:r>
    </w:p>
    <w:p w14:paraId="0C2B817E" w14:textId="41669F7F" w:rsidR="005C1119" w:rsidRPr="002D3162"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D3162">
        <w:rPr>
          <w:rFonts w:asciiTheme="minorBidi" w:hAnsiTheme="minorBidi" w:cstheme="minorBidi"/>
          <w:spacing w:val="3"/>
          <w:sz w:val="22"/>
          <w:szCs w:val="22"/>
        </w:rPr>
        <w:t xml:space="preserve">Paslaugų teikėjas privalo nedelsiant, bet ne vėliau kaip per 1 (vieną) kalendorinę dieną, sustabdyti Paslaugų arba jų dalies teikimą, gavęs raštišką pranešimą iš </w:t>
      </w:r>
      <w:r w:rsidRPr="002D3162">
        <w:rPr>
          <w:rFonts w:asciiTheme="minorBidi" w:hAnsiTheme="minorBidi" w:cstheme="minorBidi"/>
          <w:spacing w:val="-5"/>
          <w:sz w:val="22"/>
          <w:szCs w:val="22"/>
        </w:rPr>
        <w:t>Užsakovo</w:t>
      </w:r>
      <w:r w:rsidRPr="002D3162">
        <w:rPr>
          <w:rFonts w:asciiTheme="minorBidi" w:hAnsiTheme="minorBidi" w:cstheme="minorBidi"/>
          <w:spacing w:val="3"/>
          <w:sz w:val="22"/>
          <w:szCs w:val="22"/>
        </w:rPr>
        <w:t xml:space="preserve">, </w:t>
      </w:r>
      <w:r w:rsidRPr="002D3162">
        <w:rPr>
          <w:rFonts w:asciiTheme="minorBidi" w:hAnsiTheme="minorBidi" w:cstheme="minorBidi"/>
          <w:spacing w:val="-5"/>
          <w:sz w:val="22"/>
          <w:szCs w:val="22"/>
        </w:rPr>
        <w:t>kuriame nurodoma tai padaryti. Paslaugų teikimo sustabdymas nereiškia Sutarties nutraukimo.</w:t>
      </w:r>
    </w:p>
    <w:p w14:paraId="7C1381E8" w14:textId="4D1BD20A" w:rsidR="005C1119" w:rsidRPr="002D3162"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Theme="minorBidi" w:hAnsiTheme="minorBidi" w:cstheme="minorBidi"/>
          <w:sz w:val="22"/>
          <w:szCs w:val="22"/>
        </w:rPr>
      </w:pPr>
      <w:r w:rsidRPr="002D3162">
        <w:rPr>
          <w:rFonts w:asciiTheme="minorBidi" w:hAnsiTheme="minorBidi" w:cstheme="minorBidi"/>
          <w:sz w:val="22"/>
          <w:szCs w:val="22"/>
        </w:rPr>
        <w:t xml:space="preserve"> Jei Užsakovas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136B97E5" w14:textId="77870AAB" w:rsidR="005C1119" w:rsidRPr="002D3162"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r w:rsidRPr="002D3162">
        <w:rPr>
          <w:rFonts w:asciiTheme="minorBidi" w:hAnsiTheme="minorBidi" w:cstheme="minorBidi"/>
          <w:spacing w:val="-2"/>
          <w:sz w:val="22"/>
          <w:szCs w:val="22"/>
        </w:rPr>
        <w:t xml:space="preserve">Jeigu </w:t>
      </w:r>
      <w:r w:rsidR="00443EB4" w:rsidRPr="002D3162">
        <w:rPr>
          <w:rFonts w:asciiTheme="minorBidi" w:hAnsiTheme="minorBidi" w:cstheme="minorBidi"/>
          <w:spacing w:val="-2"/>
          <w:sz w:val="22"/>
          <w:szCs w:val="22"/>
        </w:rPr>
        <w:t>Paslaugų teik</w:t>
      </w:r>
      <w:r w:rsidRPr="002D3162">
        <w:rPr>
          <w:rFonts w:asciiTheme="minorBidi" w:hAnsiTheme="minorBidi" w:cstheme="minorBidi"/>
          <w:spacing w:val="-2"/>
          <w:sz w:val="22"/>
          <w:szCs w:val="22"/>
        </w:rPr>
        <w:t>imas sustabdomas ilgiau nei 90 (devyniasdešimt) dienų, kiekviena Sutarties Šalis gali vienašališkai nutraukti Sutartį, pranešdama apie tai kitai Šaliai raštu Sutartyje nustatyta tvarka.</w:t>
      </w:r>
    </w:p>
    <w:p w14:paraId="21AEF459" w14:textId="20C8FEEA" w:rsidR="005C1119" w:rsidRPr="002D3162" w:rsidRDefault="0062024C" w:rsidP="00163446">
      <w:pPr>
        <w:pStyle w:val="BodyText"/>
        <w:numPr>
          <w:ilvl w:val="1"/>
          <w:numId w:val="27"/>
        </w:numPr>
        <w:tabs>
          <w:tab w:val="left" w:pos="990"/>
        </w:tabs>
        <w:suppressAutoHyphens/>
        <w:autoSpaceDE w:val="0"/>
        <w:autoSpaceDN w:val="0"/>
        <w:ind w:left="0" w:firstLine="360"/>
        <w:jc w:val="both"/>
        <w:textAlignment w:val="baseline"/>
        <w:rPr>
          <w:rFonts w:asciiTheme="minorBidi" w:hAnsiTheme="minorBidi" w:cstheme="minorBidi"/>
          <w:sz w:val="22"/>
          <w:szCs w:val="22"/>
        </w:rPr>
      </w:pPr>
      <w:ins w:id="56" w:author="Rūta Pugžlienė" w:date="2021-10-19T11:56:00Z">
        <w:r w:rsidRPr="3414B09F">
          <w:rPr>
            <w:rFonts w:asciiTheme="minorBidi" w:hAnsiTheme="minorBidi" w:cstheme="minorBidi"/>
            <w:sz w:val="22"/>
            <w:szCs w:val="22"/>
          </w:rPr>
          <w:t>Sutarties vykdymo sustabdymas</w:t>
        </w:r>
      </w:ins>
      <w:ins w:id="57" w:author="Rūta Pugžlienė" w:date="2021-10-20T11:51:00Z">
        <w:r w:rsidR="00E815DE">
          <w:rPr>
            <w:rFonts w:asciiTheme="minorBidi" w:hAnsiTheme="minorBidi" w:cstheme="minorBidi"/>
            <w:sz w:val="22"/>
            <w:szCs w:val="22"/>
          </w:rPr>
          <w:t>,</w:t>
        </w:r>
      </w:ins>
      <w:ins w:id="58" w:author="Rūta Pugžlienė" w:date="2021-10-19T11:56:00Z">
        <w:r w:rsidRPr="3414B09F">
          <w:rPr>
            <w:rFonts w:asciiTheme="minorBidi" w:hAnsiTheme="minorBidi" w:cstheme="minorBidi"/>
            <w:sz w:val="22"/>
            <w:szCs w:val="22"/>
          </w:rPr>
          <w:t xml:space="preserve"> </w:t>
        </w:r>
      </w:ins>
      <w:ins w:id="59" w:author="Rūta Pugžlienė" w:date="2021-10-20T11:46:00Z">
        <w:r w:rsidR="00122CF3">
          <w:rPr>
            <w:rFonts w:asciiTheme="minorBidi" w:hAnsiTheme="minorBidi" w:cstheme="minorBidi"/>
            <w:sz w:val="22"/>
            <w:szCs w:val="22"/>
          </w:rPr>
          <w:t>į</w:t>
        </w:r>
        <w:r w:rsidR="00174DBC">
          <w:rPr>
            <w:rFonts w:asciiTheme="minorBidi" w:hAnsiTheme="minorBidi" w:cstheme="minorBidi"/>
            <w:sz w:val="22"/>
            <w:szCs w:val="22"/>
          </w:rPr>
          <w:t>vyk</w:t>
        </w:r>
        <w:r w:rsidR="00717B1A">
          <w:rPr>
            <w:rFonts w:asciiTheme="minorBidi" w:hAnsiTheme="minorBidi" w:cstheme="minorBidi"/>
            <w:sz w:val="22"/>
            <w:szCs w:val="22"/>
          </w:rPr>
          <w:t xml:space="preserve">ęs dėl </w:t>
        </w:r>
        <w:r w:rsidR="00174DBC">
          <w:rPr>
            <w:rFonts w:asciiTheme="minorBidi" w:hAnsiTheme="minorBidi" w:cstheme="minorBidi"/>
            <w:sz w:val="22"/>
            <w:szCs w:val="22"/>
          </w:rPr>
          <w:t xml:space="preserve">ne nuo Tiekėjo atsiradusių aplinkybių, </w:t>
        </w:r>
      </w:ins>
      <w:ins w:id="60" w:author="Rūta Pugžlienė" w:date="2021-10-19T11:56:00Z">
        <w:r w:rsidRPr="3414B09F">
          <w:rPr>
            <w:rFonts w:asciiTheme="minorBidi" w:hAnsiTheme="minorBidi" w:cstheme="minorBidi"/>
            <w:sz w:val="22"/>
            <w:szCs w:val="22"/>
          </w:rPr>
          <w:t xml:space="preserve">suteikia paslaugų teikėjui teisę prašyti pratęsti Paslaugų </w:t>
        </w:r>
      </w:ins>
      <w:ins w:id="61" w:author="Rūta Pugžlienė" w:date="2021-10-19T11:57:00Z">
        <w:r w:rsidR="00AC37A2" w:rsidRPr="3414B09F">
          <w:rPr>
            <w:rFonts w:asciiTheme="minorBidi" w:hAnsiTheme="minorBidi" w:cstheme="minorBidi"/>
            <w:sz w:val="22"/>
            <w:szCs w:val="22"/>
          </w:rPr>
          <w:t>vykdymo</w:t>
        </w:r>
      </w:ins>
      <w:ins w:id="62" w:author="Rūta Pugžlienė" w:date="2021-10-19T11:58:00Z">
        <w:r w:rsidR="00AC37A2" w:rsidRPr="3414B09F">
          <w:rPr>
            <w:rFonts w:asciiTheme="minorBidi" w:hAnsiTheme="minorBidi" w:cstheme="minorBidi"/>
            <w:sz w:val="22"/>
            <w:szCs w:val="22"/>
          </w:rPr>
          <w:t xml:space="preserve"> </w:t>
        </w:r>
      </w:ins>
      <w:ins w:id="63" w:author="Rūta Pugžlienė" w:date="2021-10-19T11:56:00Z">
        <w:r w:rsidRPr="3414B09F">
          <w:rPr>
            <w:rFonts w:asciiTheme="minorBidi" w:hAnsiTheme="minorBidi" w:cstheme="minorBidi"/>
            <w:sz w:val="22"/>
            <w:szCs w:val="22"/>
          </w:rPr>
          <w:t>terminą</w:t>
        </w:r>
      </w:ins>
      <w:ins w:id="64" w:author="Rūta Pugžlienė" w:date="2021-10-20T10:53:00Z">
        <w:r w:rsidR="00633CFE">
          <w:rPr>
            <w:rFonts w:asciiTheme="minorBidi" w:hAnsiTheme="minorBidi" w:cstheme="minorBidi"/>
            <w:sz w:val="22"/>
            <w:szCs w:val="22"/>
          </w:rPr>
          <w:t xml:space="preserve">, </w:t>
        </w:r>
        <w:r w:rsidR="00633CFE" w:rsidRPr="00633CFE">
          <w:rPr>
            <w:rFonts w:asciiTheme="minorBidi" w:hAnsiTheme="minorBidi" w:cstheme="minorBidi"/>
            <w:sz w:val="22"/>
            <w:szCs w:val="22"/>
          </w:rPr>
          <w:t>likusiam terminui iki Paslaugų sustabdymo.</w:t>
        </w:r>
      </w:ins>
      <w:ins w:id="65" w:author="Rūta Pugžlienė" w:date="2021-10-20T08:41:00Z">
        <w:r w:rsidR="007E7519">
          <w:rPr>
            <w:rFonts w:asciiTheme="minorBidi" w:hAnsiTheme="minorBidi" w:cstheme="minorBidi"/>
            <w:sz w:val="22"/>
            <w:szCs w:val="22"/>
          </w:rPr>
          <w:t xml:space="preserve"> </w:t>
        </w:r>
      </w:ins>
      <w:del w:id="66" w:author="Rūta Pugžlienė" w:date="2021-10-19T11:56:00Z">
        <w:r w:rsidR="005C1119" w:rsidRPr="3414B09F" w:rsidDel="0062024C">
          <w:rPr>
            <w:rFonts w:asciiTheme="minorBidi" w:hAnsiTheme="minorBidi" w:cstheme="minorBidi"/>
            <w:sz w:val="22"/>
            <w:szCs w:val="22"/>
          </w:rPr>
          <w:delText xml:space="preserve">Sutarties vykdymo sustabdymas </w:delText>
        </w:r>
        <w:r w:rsidR="005C1119" w:rsidRPr="002D3162" w:rsidDel="0062024C">
          <w:rPr>
            <w:rFonts w:asciiTheme="minorBidi" w:hAnsiTheme="minorBidi" w:cstheme="minorBidi"/>
            <w:sz w:val="22"/>
            <w:szCs w:val="22"/>
          </w:rPr>
          <w:delText xml:space="preserve">savaime </w:delText>
        </w:r>
      </w:del>
      <w:del w:id="67" w:author="Rūta Pugžlienė" w:date="2021-10-19T11:55:00Z">
        <w:r w:rsidR="005C1119" w:rsidRPr="002D3162" w:rsidDel="00D467D2">
          <w:rPr>
            <w:rFonts w:asciiTheme="minorBidi" w:hAnsiTheme="minorBidi" w:cstheme="minorBidi"/>
            <w:sz w:val="22"/>
            <w:szCs w:val="22"/>
          </w:rPr>
          <w:delText>ne</w:delText>
        </w:r>
      </w:del>
      <w:del w:id="68" w:author="Rūta Pugžlienė" w:date="2021-10-19T11:56:00Z">
        <w:r w:rsidR="005C1119" w:rsidRPr="002D3162" w:rsidDel="0062024C">
          <w:rPr>
            <w:rFonts w:asciiTheme="minorBidi" w:hAnsiTheme="minorBidi" w:cstheme="minorBidi"/>
            <w:sz w:val="22"/>
            <w:szCs w:val="22"/>
          </w:rPr>
          <w:delText>suteikia Paslaugų teikėjui teis</w:delText>
        </w:r>
      </w:del>
      <w:del w:id="69" w:author="Rūta Pugžlienė" w:date="2021-10-19T11:55:00Z">
        <w:r w:rsidR="005C1119" w:rsidRPr="002D3162" w:rsidDel="00D467D2">
          <w:rPr>
            <w:rFonts w:asciiTheme="minorBidi" w:hAnsiTheme="minorBidi" w:cstheme="minorBidi"/>
            <w:sz w:val="22"/>
            <w:szCs w:val="22"/>
          </w:rPr>
          <w:delText>ės</w:delText>
        </w:r>
      </w:del>
      <w:del w:id="70" w:author="Rūta Pugžlienė" w:date="2021-10-19T11:56:00Z">
        <w:r w:rsidR="005C1119" w:rsidRPr="002D3162" w:rsidDel="0062024C">
          <w:rPr>
            <w:rFonts w:asciiTheme="minorBidi" w:hAnsiTheme="minorBidi" w:cstheme="minorBidi"/>
            <w:sz w:val="22"/>
            <w:szCs w:val="22"/>
          </w:rPr>
          <w:delText xml:space="preserve"> reikalauti Paslaugų atlikimo termino pratęsimo</w:delText>
        </w:r>
      </w:del>
      <w:r w:rsidR="005C1119" w:rsidRPr="002D3162">
        <w:rPr>
          <w:rFonts w:asciiTheme="minorBidi" w:hAnsiTheme="minorBidi" w:cstheme="minorBidi"/>
          <w:sz w:val="22"/>
          <w:szCs w:val="22"/>
        </w:rPr>
        <w:t xml:space="preserve">. </w:t>
      </w:r>
    </w:p>
    <w:p w14:paraId="4FE0D119" w14:textId="25F2E012" w:rsidR="005C1119" w:rsidRPr="002D3162"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Theme="minorBidi" w:hAnsiTheme="minorBidi" w:cstheme="minorBidi"/>
          <w:sz w:val="22"/>
          <w:szCs w:val="22"/>
        </w:rPr>
      </w:pPr>
      <w:r w:rsidRPr="002D3162">
        <w:rPr>
          <w:rStyle w:val="FontStyle23"/>
          <w:rFonts w:asciiTheme="minorBidi" w:hAnsiTheme="minorBidi" w:cstheme="minorBidi"/>
          <w:sz w:val="22"/>
          <w:szCs w:val="22"/>
          <w:lang w:eastAsia="lt-LT"/>
        </w:rPr>
        <w:t xml:space="preserve"> </w:t>
      </w:r>
      <w:r w:rsidR="006850B4" w:rsidRPr="002D3162">
        <w:rPr>
          <w:rStyle w:val="FontStyle23"/>
          <w:rFonts w:asciiTheme="minorBidi" w:hAnsiTheme="minorBidi" w:cstheme="minorBidi"/>
          <w:sz w:val="22"/>
          <w:szCs w:val="22"/>
          <w:lang w:eastAsia="lt-LT"/>
        </w:rPr>
        <w:t>Paslaugų teikėjas</w:t>
      </w:r>
      <w:r w:rsidRPr="002D3162">
        <w:rPr>
          <w:rStyle w:val="FontStyle23"/>
          <w:rFonts w:asciiTheme="minorBidi" w:hAnsiTheme="minorBidi" w:cstheme="minorBidi"/>
          <w:sz w:val="22"/>
          <w:szCs w:val="22"/>
          <w:lang w:eastAsia="lt-LT"/>
        </w:rPr>
        <w:t xml:space="preserve"> turi teisę į </w:t>
      </w:r>
      <w:r w:rsidR="006850B4" w:rsidRPr="002D3162">
        <w:rPr>
          <w:rStyle w:val="FontStyle23"/>
          <w:rFonts w:asciiTheme="minorBidi" w:hAnsiTheme="minorBidi" w:cstheme="minorBidi"/>
          <w:sz w:val="22"/>
          <w:szCs w:val="22"/>
          <w:lang w:eastAsia="lt-LT"/>
        </w:rPr>
        <w:t>Paslaugų</w:t>
      </w:r>
      <w:r w:rsidRPr="002D3162">
        <w:rPr>
          <w:rStyle w:val="FontStyle23"/>
          <w:rFonts w:asciiTheme="minorBidi" w:hAnsiTheme="minorBidi" w:cstheme="minorBidi"/>
          <w:sz w:val="22"/>
          <w:szCs w:val="22"/>
          <w:lang w:eastAsia="lt-LT"/>
        </w:rPr>
        <w:t xml:space="preserve"> </w:t>
      </w:r>
      <w:r w:rsidR="006850B4" w:rsidRPr="002D3162">
        <w:rPr>
          <w:rStyle w:val="FontStyle23"/>
          <w:rFonts w:asciiTheme="minorBidi" w:hAnsiTheme="minorBidi" w:cstheme="minorBidi"/>
          <w:sz w:val="22"/>
          <w:szCs w:val="22"/>
          <w:lang w:eastAsia="lt-LT"/>
        </w:rPr>
        <w:t xml:space="preserve">vykdymo </w:t>
      </w:r>
      <w:r w:rsidRPr="002D3162">
        <w:rPr>
          <w:rStyle w:val="FontStyle23"/>
          <w:rFonts w:asciiTheme="minorBidi" w:hAnsiTheme="minorBidi" w:cstheme="minorBidi"/>
          <w:sz w:val="22"/>
          <w:szCs w:val="22"/>
          <w:lang w:eastAsia="lt-LT"/>
        </w:rPr>
        <w:t xml:space="preserve">pratęsimą, tačiau tik tuo atveju, jei tokių aplinkybių </w:t>
      </w:r>
      <w:r w:rsidR="006850B4" w:rsidRPr="002D3162">
        <w:rPr>
          <w:rStyle w:val="FontStyle23"/>
          <w:rFonts w:asciiTheme="minorBidi" w:hAnsiTheme="minorBidi" w:cstheme="minorBidi"/>
          <w:sz w:val="22"/>
          <w:szCs w:val="22"/>
          <w:lang w:eastAsia="lt-LT"/>
        </w:rPr>
        <w:t>Paslaugų teikėjas</w:t>
      </w:r>
      <w:r w:rsidRPr="002D3162">
        <w:rPr>
          <w:rStyle w:val="FontStyle23"/>
          <w:rFonts w:asciiTheme="minorBidi" w:hAnsiTheme="minorBidi" w:cstheme="minorBidi"/>
          <w:sz w:val="22"/>
          <w:szCs w:val="22"/>
          <w:lang w:eastAsia="lt-LT"/>
        </w:rPr>
        <w:t xml:space="preserve"> negalėjo iš anksto numatyti. Aplinkybės, kuriomis grindžiama būtinybė pratęsti </w:t>
      </w:r>
      <w:r w:rsidR="006850B4" w:rsidRPr="002D3162">
        <w:rPr>
          <w:rStyle w:val="FontStyle23"/>
          <w:rFonts w:asciiTheme="minorBidi" w:hAnsiTheme="minorBidi" w:cstheme="minorBidi"/>
          <w:sz w:val="22"/>
          <w:szCs w:val="22"/>
          <w:lang w:eastAsia="lt-LT"/>
        </w:rPr>
        <w:t>Paslaugų teikimo</w:t>
      </w:r>
      <w:r w:rsidRPr="002D3162">
        <w:rPr>
          <w:rStyle w:val="FontStyle23"/>
          <w:rFonts w:asciiTheme="minorBidi" w:hAnsiTheme="minorBidi" w:cstheme="minorBidi"/>
          <w:sz w:val="22"/>
          <w:szCs w:val="22"/>
          <w:lang w:eastAsia="lt-LT"/>
        </w:rPr>
        <w:t xml:space="preserve"> laiką, jokiu būdu negali priklausyti nuo </w:t>
      </w:r>
      <w:r w:rsidR="006850B4" w:rsidRPr="002D3162">
        <w:rPr>
          <w:rStyle w:val="FontStyle23"/>
          <w:rFonts w:asciiTheme="minorBidi" w:hAnsiTheme="minorBidi" w:cstheme="minorBidi"/>
          <w:sz w:val="22"/>
          <w:szCs w:val="22"/>
          <w:lang w:eastAsia="lt-LT"/>
        </w:rPr>
        <w:t>Paslaugų teikėjo</w:t>
      </w:r>
      <w:r w:rsidRPr="002D3162">
        <w:rPr>
          <w:rStyle w:val="FontStyle23"/>
          <w:rFonts w:asciiTheme="minorBidi" w:hAnsiTheme="minorBidi" w:cstheme="minorBidi"/>
          <w:sz w:val="22"/>
          <w:szCs w:val="22"/>
          <w:lang w:eastAsia="lt-LT"/>
        </w:rPr>
        <w:t xml:space="preserve">. Kiekvienu tokiu atveju, </w:t>
      </w:r>
      <w:r w:rsidR="006850B4" w:rsidRPr="002D3162">
        <w:rPr>
          <w:rStyle w:val="FontStyle23"/>
          <w:rFonts w:asciiTheme="minorBidi" w:hAnsiTheme="minorBidi" w:cstheme="minorBidi"/>
          <w:sz w:val="22"/>
          <w:szCs w:val="22"/>
          <w:lang w:eastAsia="lt-LT"/>
        </w:rPr>
        <w:t>Paslaugų teikėjas</w:t>
      </w:r>
      <w:r w:rsidRPr="002D3162">
        <w:rPr>
          <w:rStyle w:val="FontStyle23"/>
          <w:rFonts w:asciiTheme="minorBidi" w:hAnsiTheme="minorBidi" w:cstheme="minorBidi"/>
          <w:sz w:val="22"/>
          <w:szCs w:val="22"/>
          <w:lang w:eastAsia="lt-LT"/>
        </w:rPr>
        <w:t xml:space="preserve"> </w:t>
      </w:r>
      <w:r w:rsidRPr="002D3162">
        <w:rPr>
          <w:rFonts w:asciiTheme="minorBidi" w:hAnsiTheme="minorBidi" w:cstheme="minorBidi"/>
          <w:spacing w:val="-3"/>
          <w:sz w:val="22"/>
          <w:szCs w:val="22"/>
        </w:rPr>
        <w:t xml:space="preserve">raštu nedelsdamas, bet ne vėliau kaip per 1 (vieną) </w:t>
      </w:r>
      <w:r w:rsidR="006850B4" w:rsidRPr="002D3162">
        <w:rPr>
          <w:rFonts w:asciiTheme="minorBidi" w:hAnsiTheme="minorBidi" w:cstheme="minorBidi"/>
          <w:spacing w:val="-3"/>
          <w:sz w:val="22"/>
          <w:szCs w:val="22"/>
        </w:rPr>
        <w:t xml:space="preserve">kalendorinę </w:t>
      </w:r>
      <w:r w:rsidRPr="002D3162">
        <w:rPr>
          <w:rFonts w:asciiTheme="minorBidi" w:hAnsiTheme="minorBidi" w:cstheme="minorBidi"/>
          <w:spacing w:val="-3"/>
          <w:sz w:val="22"/>
          <w:szCs w:val="22"/>
        </w:rPr>
        <w:t xml:space="preserve">dieną, </w:t>
      </w:r>
      <w:r w:rsidRPr="002D3162">
        <w:rPr>
          <w:rFonts w:asciiTheme="minorBidi" w:hAnsiTheme="minorBidi" w:cstheme="minorBidi"/>
          <w:spacing w:val="-5"/>
          <w:sz w:val="22"/>
          <w:szCs w:val="22"/>
        </w:rPr>
        <w:t>apie tai praneša Užsakovui, pateikdamas minėtų aplinkybių egzistavimo įrodymus.</w:t>
      </w:r>
      <w:r w:rsidRPr="002D3162">
        <w:rPr>
          <w:rStyle w:val="FontStyle23"/>
          <w:rFonts w:asciiTheme="minorBidi" w:hAnsiTheme="minorBidi" w:cstheme="minorBidi"/>
          <w:sz w:val="22"/>
          <w:szCs w:val="22"/>
          <w:lang w:eastAsia="lt-LT"/>
        </w:rPr>
        <w:t xml:space="preserve"> Nurodytas aplinkybes vertina Užsakovas. </w:t>
      </w:r>
      <w:r w:rsidRPr="002D3162">
        <w:rPr>
          <w:rFonts w:asciiTheme="minorBidi" w:hAnsiTheme="minorBidi" w:cstheme="minorBidi"/>
          <w:spacing w:val="-5"/>
          <w:sz w:val="22"/>
          <w:szCs w:val="22"/>
        </w:rPr>
        <w:t xml:space="preserve">Užsakovui sutikus, </w:t>
      </w:r>
      <w:r w:rsidR="006850B4" w:rsidRPr="002D3162">
        <w:rPr>
          <w:rFonts w:asciiTheme="minorBidi" w:hAnsiTheme="minorBidi" w:cstheme="minorBidi"/>
          <w:spacing w:val="-5"/>
          <w:sz w:val="22"/>
          <w:szCs w:val="22"/>
        </w:rPr>
        <w:t>Paslaugų teikimo</w:t>
      </w:r>
      <w:r w:rsidRPr="002D3162">
        <w:rPr>
          <w:rFonts w:asciiTheme="minorBidi" w:hAnsiTheme="minorBidi" w:cstheme="minorBidi"/>
          <w:spacing w:val="-5"/>
          <w:sz w:val="22"/>
          <w:szCs w:val="22"/>
        </w:rPr>
        <w:t xml:space="preserve"> pratęsimas galimas tik minėtų </w:t>
      </w:r>
      <w:r w:rsidR="006850B4" w:rsidRPr="002D3162">
        <w:rPr>
          <w:rFonts w:asciiTheme="minorBidi" w:hAnsiTheme="minorBidi" w:cstheme="minorBidi"/>
          <w:spacing w:val="-5"/>
          <w:sz w:val="22"/>
          <w:szCs w:val="22"/>
        </w:rPr>
        <w:t>aplinkybių egzistavimo laikotarpiui.</w:t>
      </w:r>
    </w:p>
    <w:p w14:paraId="1B683025" w14:textId="77777777" w:rsidR="005C1119" w:rsidRPr="002D3162" w:rsidRDefault="005C1119" w:rsidP="00163446">
      <w:pPr>
        <w:pStyle w:val="Statja"/>
        <w:spacing w:before="0"/>
        <w:ind w:firstLine="360"/>
        <w:jc w:val="center"/>
        <w:rPr>
          <w:rFonts w:asciiTheme="minorBidi" w:hAnsiTheme="minorBidi" w:cstheme="minorBidi"/>
          <w:sz w:val="22"/>
          <w:szCs w:val="22"/>
          <w:lang w:val="lt-LT"/>
        </w:rPr>
      </w:pPr>
    </w:p>
    <w:p w14:paraId="6B17048E" w14:textId="7732C907" w:rsidR="008D1FA6" w:rsidRPr="002D3162" w:rsidRDefault="00AC2B38"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6850B4" w:rsidRPr="002D3162">
        <w:rPr>
          <w:rFonts w:asciiTheme="minorBidi" w:hAnsiTheme="minorBidi" w:cstheme="minorBidi"/>
          <w:sz w:val="22"/>
          <w:szCs w:val="22"/>
          <w:lang w:val="lt-LT"/>
        </w:rPr>
        <w:t>8</w:t>
      </w:r>
      <w:r w:rsidRPr="002D3162">
        <w:rPr>
          <w:rFonts w:asciiTheme="minorBidi" w:hAnsiTheme="minorBidi" w:cstheme="minorBidi"/>
          <w:sz w:val="22"/>
          <w:szCs w:val="22"/>
          <w:lang w:val="lt-LT"/>
        </w:rPr>
        <w:t>. GINČŲ NAGRINĖJIMO TVARKA</w:t>
      </w:r>
    </w:p>
    <w:p w14:paraId="6D169DD1" w14:textId="7256FBCA" w:rsidR="008D1FA6"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lastRenderedPageBreak/>
        <w:t>1</w:t>
      </w:r>
      <w:r w:rsidR="006850B4" w:rsidRPr="002D3162">
        <w:rPr>
          <w:rFonts w:asciiTheme="minorBidi" w:hAnsiTheme="minorBidi" w:cstheme="minorBidi"/>
          <w:sz w:val="22"/>
          <w:szCs w:val="22"/>
          <w:lang w:val="lt-LT"/>
        </w:rPr>
        <w:t>8</w:t>
      </w:r>
      <w:r w:rsidR="008D1FA6" w:rsidRPr="002D3162">
        <w:rPr>
          <w:rFonts w:asciiTheme="minorBidi" w:hAnsiTheme="minorBidi" w:cstheme="minorBidi"/>
          <w:sz w:val="22"/>
          <w:szCs w:val="22"/>
          <w:lang w:val="lt-LT"/>
        </w:rPr>
        <w:t xml:space="preserve">.1. Šiai Sutarčiai ir visoms iš šios Sutarties atsirandančioms teisėms ir pareigoms taikomi Lietuvos Respublikos įstatymai bei kiti norminiai teisės aktai. Sutartis sudaryta ir turi būti aiškinama </w:t>
      </w:r>
      <w:r w:rsidR="001F1DED" w:rsidRPr="002D3162">
        <w:rPr>
          <w:rFonts w:asciiTheme="minorBidi" w:hAnsiTheme="minorBidi" w:cstheme="minorBidi"/>
          <w:sz w:val="22"/>
          <w:szCs w:val="22"/>
          <w:lang w:val="lt-LT"/>
        </w:rPr>
        <w:t>vadovaujantis Lietuvos Respublikos teise</w:t>
      </w:r>
      <w:r w:rsidR="008D1FA6" w:rsidRPr="002D3162">
        <w:rPr>
          <w:rFonts w:asciiTheme="minorBidi" w:hAnsiTheme="minorBidi" w:cstheme="minorBidi"/>
          <w:sz w:val="22"/>
          <w:szCs w:val="22"/>
          <w:lang w:val="lt-LT"/>
        </w:rPr>
        <w:t>.</w:t>
      </w:r>
    </w:p>
    <w:p w14:paraId="17B139DD" w14:textId="7169AA5D" w:rsidR="00C50C3B" w:rsidRPr="002D3162" w:rsidRDefault="00817CF3"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6850B4" w:rsidRPr="002D3162">
        <w:rPr>
          <w:rFonts w:asciiTheme="minorBidi" w:hAnsiTheme="minorBidi" w:cstheme="minorBidi"/>
          <w:sz w:val="22"/>
          <w:szCs w:val="22"/>
          <w:lang w:val="lt-LT"/>
        </w:rPr>
        <w:t>8</w:t>
      </w:r>
      <w:r w:rsidR="008D1FA6" w:rsidRPr="002D3162">
        <w:rPr>
          <w:rFonts w:asciiTheme="minorBidi" w:hAnsiTheme="minorBidi" w:cstheme="minorBidi"/>
          <w:sz w:val="22"/>
          <w:szCs w:val="22"/>
          <w:lang w:val="lt-LT"/>
        </w:rPr>
        <w:t>.2. Bet kokie nesutarimai ar ginčai, kylantys tarp Šalių dėl šios Sutarties, sprendžiami abipusiu susitarimu</w:t>
      </w:r>
      <w:r w:rsidR="0018518B" w:rsidRPr="002D3162">
        <w:rPr>
          <w:rFonts w:asciiTheme="minorBidi" w:hAnsiTheme="minorBidi" w:cstheme="minorBidi"/>
          <w:sz w:val="22"/>
          <w:szCs w:val="22"/>
          <w:lang w:val="lt-LT"/>
        </w:rPr>
        <w:t xml:space="preserve"> </w:t>
      </w:r>
      <w:r w:rsidR="006C5248" w:rsidRPr="002D3162">
        <w:rPr>
          <w:rFonts w:asciiTheme="minorBidi" w:hAnsiTheme="minorBidi" w:cstheme="minorBidi"/>
          <w:sz w:val="22"/>
          <w:szCs w:val="22"/>
          <w:lang w:val="lt-LT"/>
        </w:rPr>
        <w:t>/</w:t>
      </w:r>
      <w:r w:rsidR="0018518B" w:rsidRPr="002D3162">
        <w:rPr>
          <w:rFonts w:asciiTheme="minorBidi" w:hAnsiTheme="minorBidi" w:cstheme="minorBidi"/>
          <w:sz w:val="22"/>
          <w:szCs w:val="22"/>
          <w:lang w:val="lt-LT"/>
        </w:rPr>
        <w:t xml:space="preserve"> </w:t>
      </w:r>
      <w:r w:rsidR="006C5248" w:rsidRPr="002D3162">
        <w:rPr>
          <w:rFonts w:asciiTheme="minorBidi" w:hAnsiTheme="minorBidi" w:cstheme="minorBidi"/>
          <w:sz w:val="22"/>
          <w:szCs w:val="22"/>
          <w:lang w:val="lt-LT"/>
        </w:rPr>
        <w:t>derybomis</w:t>
      </w:r>
      <w:r w:rsidR="008D1FA6" w:rsidRPr="002D3162">
        <w:rPr>
          <w:rFonts w:asciiTheme="minorBidi" w:hAnsiTheme="minorBidi" w:cstheme="minorBidi"/>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2D3162">
        <w:rPr>
          <w:rFonts w:asciiTheme="minorBidi" w:hAnsiTheme="minorBidi" w:cstheme="minorBidi"/>
          <w:sz w:val="22"/>
          <w:szCs w:val="22"/>
          <w:lang w:val="lt-LT"/>
        </w:rPr>
        <w:t>uos</w:t>
      </w:r>
      <w:r w:rsidR="008D1FA6" w:rsidRPr="002D3162">
        <w:rPr>
          <w:rFonts w:asciiTheme="minorBidi" w:hAnsiTheme="minorBidi" w:cstheme="minorBidi"/>
          <w:sz w:val="22"/>
          <w:szCs w:val="22"/>
          <w:lang w:val="lt-LT"/>
        </w:rPr>
        <w:t>e</w:t>
      </w:r>
      <w:r w:rsidR="00F035B1" w:rsidRPr="002D3162">
        <w:rPr>
          <w:rFonts w:asciiTheme="minorBidi" w:hAnsiTheme="minorBidi" w:cstheme="minorBidi"/>
          <w:sz w:val="22"/>
          <w:szCs w:val="22"/>
          <w:lang w:val="lt-LT"/>
        </w:rPr>
        <w:t xml:space="preserve"> Lietuvos Respublikos įstatymų nustatyta tvarka</w:t>
      </w:r>
      <w:r w:rsidR="008D1FA6" w:rsidRPr="002D3162">
        <w:rPr>
          <w:rFonts w:asciiTheme="minorBidi" w:hAnsiTheme="minorBidi" w:cstheme="minorBidi"/>
          <w:sz w:val="22"/>
          <w:szCs w:val="22"/>
          <w:lang w:val="lt-LT"/>
        </w:rPr>
        <w:t>.</w:t>
      </w:r>
    </w:p>
    <w:p w14:paraId="39F41B1C" w14:textId="77777777" w:rsidR="00767174" w:rsidRPr="002D3162" w:rsidRDefault="00767174" w:rsidP="00163446">
      <w:pPr>
        <w:ind w:firstLine="360"/>
        <w:jc w:val="center"/>
        <w:rPr>
          <w:rFonts w:asciiTheme="minorBidi" w:hAnsiTheme="minorBidi" w:cstheme="minorBidi"/>
          <w:b/>
          <w:sz w:val="22"/>
          <w:szCs w:val="22"/>
          <w:lang w:val="lt-LT"/>
        </w:rPr>
      </w:pPr>
    </w:p>
    <w:p w14:paraId="64C0C402" w14:textId="263B0CB1" w:rsidR="00E94288" w:rsidRPr="002D3162" w:rsidRDefault="00AC2B38" w:rsidP="00163446">
      <w:pPr>
        <w:ind w:firstLine="360"/>
        <w:jc w:val="center"/>
        <w:rPr>
          <w:rFonts w:asciiTheme="minorBidi" w:hAnsiTheme="minorBidi" w:cstheme="minorBidi"/>
          <w:b/>
          <w:sz w:val="22"/>
          <w:szCs w:val="22"/>
          <w:lang w:val="lt-LT"/>
        </w:rPr>
      </w:pPr>
      <w:r w:rsidRPr="002D3162">
        <w:rPr>
          <w:rFonts w:asciiTheme="minorBidi" w:hAnsiTheme="minorBidi" w:cstheme="minorBidi"/>
          <w:b/>
          <w:sz w:val="22"/>
          <w:szCs w:val="22"/>
          <w:lang w:val="lt-LT"/>
        </w:rPr>
        <w:t>1</w:t>
      </w:r>
      <w:r w:rsidR="00B54548" w:rsidRPr="002D3162">
        <w:rPr>
          <w:rFonts w:asciiTheme="minorBidi" w:hAnsiTheme="minorBidi" w:cstheme="minorBidi"/>
          <w:b/>
          <w:sz w:val="22"/>
          <w:szCs w:val="22"/>
          <w:lang w:val="lt-LT"/>
        </w:rPr>
        <w:t>9</w:t>
      </w:r>
      <w:r w:rsidRPr="002D3162">
        <w:rPr>
          <w:rFonts w:asciiTheme="minorBidi" w:hAnsiTheme="minorBidi" w:cstheme="minorBidi"/>
          <w:b/>
          <w:sz w:val="22"/>
          <w:szCs w:val="22"/>
          <w:lang w:val="lt-LT"/>
        </w:rPr>
        <w:t>. SUSIRAŠINĖJIMAS</w:t>
      </w:r>
    </w:p>
    <w:p w14:paraId="522C5B77" w14:textId="5FB62FCF" w:rsidR="00E94288" w:rsidRPr="002D3162" w:rsidRDefault="0074676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6850B4" w:rsidRPr="002D3162">
        <w:rPr>
          <w:rFonts w:asciiTheme="minorBidi" w:hAnsiTheme="minorBidi" w:cstheme="minorBidi"/>
          <w:sz w:val="22"/>
          <w:szCs w:val="22"/>
          <w:lang w:val="lt-LT"/>
        </w:rPr>
        <w:t>9</w:t>
      </w:r>
      <w:r w:rsidR="00E94288" w:rsidRPr="002D3162">
        <w:rPr>
          <w:rFonts w:asciiTheme="minorBidi" w:hAnsiTheme="minorBidi" w:cstheme="minorBidi"/>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2D3162">
        <w:rPr>
          <w:rFonts w:asciiTheme="minorBidi" w:hAnsiTheme="minorBidi" w:cstheme="minorBidi"/>
          <w:sz w:val="22"/>
          <w:szCs w:val="22"/>
          <w:lang w:val="lt-LT"/>
        </w:rPr>
        <w:t>ena Šalis, pateikdama pranešimą.</w:t>
      </w:r>
    </w:p>
    <w:p w14:paraId="0ABDBCCD" w14:textId="53D1F7FD" w:rsidR="00E94288" w:rsidRPr="002D3162" w:rsidRDefault="0074676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1</w:t>
      </w:r>
      <w:r w:rsidR="006850B4" w:rsidRPr="002D3162">
        <w:rPr>
          <w:rFonts w:asciiTheme="minorBidi" w:hAnsiTheme="minorBidi" w:cstheme="minorBidi"/>
          <w:sz w:val="22"/>
          <w:szCs w:val="22"/>
          <w:lang w:val="lt-LT"/>
        </w:rPr>
        <w:t>9</w:t>
      </w:r>
      <w:r w:rsidR="00E94288" w:rsidRPr="002D3162">
        <w:rPr>
          <w:rFonts w:asciiTheme="minorBidi" w:hAnsiTheme="minorBidi" w:cstheme="minorBidi"/>
          <w:sz w:val="22"/>
          <w:szCs w:val="22"/>
          <w:lang w:val="lt-LT"/>
        </w:rPr>
        <w:t xml:space="preserve">.2. Jei pasikeičia Šalies adresas </w:t>
      </w:r>
      <w:r w:rsidR="0018518B" w:rsidRPr="002D3162">
        <w:rPr>
          <w:rFonts w:asciiTheme="minorBidi" w:hAnsiTheme="minorBidi" w:cstheme="minorBidi"/>
          <w:sz w:val="22"/>
          <w:szCs w:val="22"/>
          <w:lang w:val="lt-LT"/>
        </w:rPr>
        <w:t xml:space="preserve">ir / ar </w:t>
      </w:r>
      <w:r w:rsidR="00E94288" w:rsidRPr="002D3162">
        <w:rPr>
          <w:rFonts w:asciiTheme="minorBidi" w:hAnsiTheme="minorBidi" w:cstheme="minorBidi"/>
          <w:sz w:val="22"/>
          <w:szCs w:val="22"/>
          <w:lang w:val="lt-LT"/>
        </w:rPr>
        <w:t xml:space="preserve">kiti duomenys, tokia Šalis turi informuoti kitą Šalį pranešdama ne vėliau, kaip </w:t>
      </w:r>
      <w:r w:rsidR="00E94288" w:rsidRPr="002D3162">
        <w:rPr>
          <w:rFonts w:asciiTheme="minorBidi" w:hAnsiTheme="minorBidi" w:cstheme="minorBidi"/>
          <w:color w:val="000000"/>
          <w:sz w:val="22"/>
          <w:szCs w:val="22"/>
          <w:lang w:val="lt-LT"/>
        </w:rPr>
        <w:t xml:space="preserve">per 3 (tris) </w:t>
      </w:r>
      <w:r w:rsidR="00554DCB" w:rsidRPr="002D3162">
        <w:rPr>
          <w:rFonts w:asciiTheme="minorBidi" w:hAnsiTheme="minorBidi" w:cstheme="minorBidi"/>
          <w:sz w:val="22"/>
          <w:szCs w:val="22"/>
          <w:lang w:val="lt-LT"/>
        </w:rPr>
        <w:t>kalendorines</w:t>
      </w:r>
      <w:r w:rsidR="00E94288" w:rsidRPr="002D3162">
        <w:rPr>
          <w:rFonts w:asciiTheme="minorBidi" w:hAnsiTheme="minorBidi" w:cstheme="minorBidi"/>
          <w:color w:val="000000"/>
          <w:sz w:val="22"/>
          <w:szCs w:val="22"/>
          <w:lang w:val="lt-LT"/>
        </w:rPr>
        <w:t xml:space="preserve"> dienas nuo jų pasikeitimo momento</w:t>
      </w:r>
      <w:r w:rsidR="00E94288" w:rsidRPr="002D3162">
        <w:rPr>
          <w:rFonts w:asciiTheme="minorBidi" w:hAnsiTheme="minorBidi" w:cstheme="minorBidi"/>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C73BC73" w14:textId="77777777" w:rsidR="00B25CE7" w:rsidRPr="002D3162" w:rsidRDefault="00B25CE7" w:rsidP="00163446">
      <w:pPr>
        <w:ind w:firstLine="360"/>
        <w:jc w:val="center"/>
        <w:rPr>
          <w:rFonts w:asciiTheme="minorBidi" w:hAnsiTheme="minorBidi" w:cstheme="minorBidi"/>
          <w:sz w:val="22"/>
          <w:szCs w:val="22"/>
          <w:lang w:val="lt-LT"/>
        </w:rPr>
      </w:pPr>
    </w:p>
    <w:p w14:paraId="30E30ADE" w14:textId="39A763D3" w:rsidR="008D1FA6" w:rsidRPr="002D3162" w:rsidRDefault="006850B4" w:rsidP="00163446">
      <w:pPr>
        <w:pStyle w:val="Statja"/>
        <w:spacing w:before="0"/>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AC2B38" w:rsidRPr="002D3162">
        <w:rPr>
          <w:rFonts w:asciiTheme="minorBidi" w:hAnsiTheme="minorBidi" w:cstheme="minorBidi"/>
          <w:sz w:val="22"/>
          <w:szCs w:val="22"/>
          <w:lang w:val="lt-LT"/>
        </w:rPr>
        <w:t>. BAIGIAMOSIOS NUOSTATOS</w:t>
      </w:r>
    </w:p>
    <w:p w14:paraId="1124AE82" w14:textId="65AD6BE5" w:rsidR="008D1FA6" w:rsidRPr="002D3162" w:rsidRDefault="006850B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8D1FA6" w:rsidRPr="002D3162">
        <w:rPr>
          <w:rFonts w:asciiTheme="minorBidi" w:hAnsiTheme="minorBidi" w:cstheme="minorBidi"/>
          <w:sz w:val="22"/>
          <w:szCs w:val="22"/>
          <w:lang w:val="lt-LT"/>
        </w:rPr>
        <w:t>.1. Nė viena Šalis neturi teisės perleisti visų arba dalies teisių ir pareigų pagal šią Sutartį jokiai trečiajai šaliai be išankstinio raštiško kitos Šalies sutikimo.</w:t>
      </w:r>
    </w:p>
    <w:p w14:paraId="47476C1F" w14:textId="2E1F420E" w:rsidR="00A41E5B" w:rsidRPr="002D3162" w:rsidRDefault="00A52BE2" w:rsidP="00163446">
      <w:pPr>
        <w:ind w:firstLine="360"/>
        <w:jc w:val="both"/>
        <w:rPr>
          <w:rFonts w:asciiTheme="minorBidi" w:eastAsia="Calibri" w:hAnsiTheme="minorBidi" w:cstheme="minorBidi"/>
          <w:sz w:val="22"/>
          <w:szCs w:val="22"/>
          <w:lang w:val="lt-LT"/>
        </w:rPr>
      </w:pPr>
      <w:r w:rsidRPr="002D3162">
        <w:rPr>
          <w:rFonts w:asciiTheme="minorBidi" w:eastAsia="Calibri" w:hAnsiTheme="minorBidi" w:cstheme="minorBidi"/>
          <w:sz w:val="22"/>
          <w:szCs w:val="22"/>
          <w:lang w:val="lt-LT"/>
        </w:rPr>
        <w:t>20</w:t>
      </w:r>
      <w:r w:rsidR="00A41E5B" w:rsidRPr="002D3162">
        <w:rPr>
          <w:rFonts w:asciiTheme="minorBidi" w:eastAsia="Calibri" w:hAnsiTheme="minorBidi" w:cstheme="minorBidi"/>
          <w:sz w:val="22"/>
          <w:szCs w:val="22"/>
          <w:lang w:val="lt-LT"/>
        </w:rPr>
        <w:t xml:space="preserve">.2. Vykdant Sutartį taikoma tokia ūkio subjektų, kurių pajėgumais dalyvaudamas </w:t>
      </w:r>
      <w:r w:rsidR="006521AA" w:rsidRPr="002D3162">
        <w:rPr>
          <w:rFonts w:asciiTheme="minorBidi" w:eastAsia="Calibri" w:hAnsiTheme="minorBidi" w:cstheme="minorBidi"/>
          <w:sz w:val="22"/>
          <w:szCs w:val="22"/>
          <w:lang w:val="lt-LT"/>
        </w:rPr>
        <w:t>p</w:t>
      </w:r>
      <w:r w:rsidR="00A41E5B" w:rsidRPr="002D3162">
        <w:rPr>
          <w:rFonts w:asciiTheme="minorBidi" w:eastAsia="Calibri" w:hAnsiTheme="minorBidi" w:cstheme="minorBidi"/>
          <w:sz w:val="22"/>
          <w:szCs w:val="22"/>
          <w:lang w:val="lt-LT"/>
        </w:rPr>
        <w:t xml:space="preserve">irkime rėmėsi </w:t>
      </w:r>
      <w:r w:rsidR="006521AA" w:rsidRPr="002D3162">
        <w:rPr>
          <w:rFonts w:asciiTheme="minorBidi" w:hAnsiTheme="minorBidi" w:cstheme="minorBidi"/>
          <w:sz w:val="22"/>
          <w:szCs w:val="22"/>
          <w:lang w:val="lt-LT"/>
        </w:rPr>
        <w:t>Paslaugų teikėjas</w:t>
      </w:r>
      <w:r w:rsidR="00A41E5B" w:rsidRPr="002D3162">
        <w:rPr>
          <w:rFonts w:asciiTheme="minorBidi" w:eastAsia="Calibri" w:hAnsiTheme="minorBidi" w:cstheme="minorBidi"/>
          <w:sz w:val="22"/>
          <w:szCs w:val="22"/>
          <w:lang w:val="lt-LT"/>
        </w:rPr>
        <w:t>, kad atitiktų kvalifikacijos reikala</w:t>
      </w:r>
      <w:r w:rsidR="003D2604" w:rsidRPr="002D3162">
        <w:rPr>
          <w:rFonts w:asciiTheme="minorBidi" w:eastAsia="Calibri" w:hAnsiTheme="minorBidi" w:cstheme="minorBidi"/>
          <w:sz w:val="22"/>
          <w:szCs w:val="22"/>
          <w:lang w:val="lt-LT"/>
        </w:rPr>
        <w:t>vimus, specialistų ir (ar) subt</w:t>
      </w:r>
      <w:r w:rsidR="00A41E5B" w:rsidRPr="002D3162">
        <w:rPr>
          <w:rFonts w:asciiTheme="minorBidi" w:eastAsia="Calibri" w:hAnsiTheme="minorBidi" w:cstheme="minorBidi"/>
          <w:sz w:val="22"/>
          <w:szCs w:val="22"/>
          <w:lang w:val="lt-LT"/>
        </w:rPr>
        <w:t>e</w:t>
      </w:r>
      <w:r w:rsidR="003D2604" w:rsidRPr="002D3162">
        <w:rPr>
          <w:rFonts w:asciiTheme="minorBidi" w:eastAsia="Calibri" w:hAnsiTheme="minorBidi" w:cstheme="minorBidi"/>
          <w:sz w:val="22"/>
          <w:szCs w:val="22"/>
          <w:lang w:val="lt-LT"/>
        </w:rPr>
        <w:t>i</w:t>
      </w:r>
      <w:r w:rsidR="00A41E5B" w:rsidRPr="002D3162">
        <w:rPr>
          <w:rFonts w:asciiTheme="minorBidi" w:eastAsia="Calibri" w:hAnsiTheme="minorBidi" w:cstheme="minorBidi"/>
          <w:sz w:val="22"/>
          <w:szCs w:val="22"/>
          <w:lang w:val="lt-LT"/>
        </w:rPr>
        <w:t>kėjų, vykdysiančių Sutartį, pasitelkimo ir (ar) keitimo tvarka:</w:t>
      </w:r>
    </w:p>
    <w:p w14:paraId="1A0BB243" w14:textId="093E3397" w:rsidR="00A41E5B" w:rsidRPr="002D3162" w:rsidRDefault="006850B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A41E5B" w:rsidRPr="002D3162">
        <w:rPr>
          <w:rFonts w:asciiTheme="minorBidi" w:hAnsiTheme="minorBidi" w:cstheme="minorBidi"/>
          <w:sz w:val="22"/>
          <w:szCs w:val="22"/>
          <w:lang w:val="lt-LT"/>
        </w:rPr>
        <w:t xml:space="preserve">.2.1. </w:t>
      </w:r>
      <w:r w:rsidR="006521AA" w:rsidRPr="002D3162">
        <w:rPr>
          <w:rFonts w:asciiTheme="minorBidi" w:hAnsiTheme="minorBidi" w:cstheme="minorBidi"/>
          <w:sz w:val="22"/>
          <w:szCs w:val="22"/>
          <w:lang w:val="lt-LT"/>
        </w:rPr>
        <w:t>Paslaugų teikėjas</w:t>
      </w:r>
      <w:r w:rsidR="00A41E5B" w:rsidRPr="002D3162">
        <w:rPr>
          <w:rFonts w:asciiTheme="minorBidi" w:hAnsiTheme="minorBidi" w:cstheme="minorBidi"/>
          <w:sz w:val="22"/>
          <w:szCs w:val="22"/>
          <w:lang w:val="lt-LT"/>
        </w:rPr>
        <w:t xml:space="preserve">, vykdydamas Sutartį, negali keisti savo pasiūlyme nurodyto ūkio subjekto, kurio pajėgumais rėmėsi, kad atitiktų kvalifikacijos reikalavimus (toliau – </w:t>
      </w:r>
      <w:r w:rsidR="00A41E5B" w:rsidRPr="002D3162">
        <w:rPr>
          <w:rFonts w:asciiTheme="minorBidi" w:hAnsiTheme="minorBidi" w:cstheme="minorBidi"/>
          <w:b/>
          <w:sz w:val="22"/>
          <w:szCs w:val="22"/>
          <w:lang w:val="lt-LT"/>
        </w:rPr>
        <w:t>ūkio subjektas</w:t>
      </w:r>
      <w:r w:rsidR="00A41E5B" w:rsidRPr="002D3162">
        <w:rPr>
          <w:rFonts w:asciiTheme="minorBidi" w:hAnsiTheme="minorBidi" w:cstheme="minorBidi"/>
          <w:sz w:val="22"/>
          <w:szCs w:val="22"/>
          <w:lang w:val="lt-LT"/>
        </w:rPr>
        <w:t xml:space="preserve">) ir (ar) savo pasiūlyme nurodyto specialisto be </w:t>
      </w:r>
      <w:r w:rsidR="006521AA" w:rsidRPr="002D3162">
        <w:rPr>
          <w:rFonts w:asciiTheme="minorBidi" w:hAnsiTheme="minorBidi" w:cstheme="minorBidi"/>
          <w:sz w:val="22"/>
          <w:szCs w:val="22"/>
          <w:lang w:val="lt-LT"/>
        </w:rPr>
        <w:t>Užsakovo</w:t>
      </w:r>
      <w:r w:rsidR="00A41E5B" w:rsidRPr="002D3162">
        <w:rPr>
          <w:rFonts w:asciiTheme="minorBidi" w:hAnsiTheme="minorBidi" w:cstheme="minorBidi"/>
          <w:sz w:val="22"/>
          <w:szCs w:val="22"/>
          <w:lang w:val="lt-LT"/>
        </w:rPr>
        <w:t xml:space="preserve"> sutikimo. Keičiamas ūkio subjektas ir (ar) specialistas turi turėti ne žemesnę, nei nurodyta </w:t>
      </w:r>
      <w:r w:rsidR="006521AA" w:rsidRPr="002D3162">
        <w:rPr>
          <w:rFonts w:asciiTheme="minorBidi" w:hAnsiTheme="minorBidi" w:cstheme="minorBidi"/>
          <w:sz w:val="22"/>
          <w:szCs w:val="22"/>
          <w:lang w:val="lt-LT"/>
        </w:rPr>
        <w:t>Paslaugų teikėjo</w:t>
      </w:r>
      <w:r w:rsidR="00A41E5B" w:rsidRPr="002D3162">
        <w:rPr>
          <w:rFonts w:asciiTheme="minorBidi" w:hAnsiTheme="minorBidi" w:cstheme="minorBidi"/>
          <w:sz w:val="22"/>
          <w:szCs w:val="22"/>
          <w:lang w:val="lt-LT"/>
        </w:rPr>
        <w:t xml:space="preserve"> pasiūlyme kvalifikaciją. </w:t>
      </w:r>
      <w:r w:rsidR="006521AA" w:rsidRPr="002D3162">
        <w:rPr>
          <w:rFonts w:asciiTheme="minorBidi" w:hAnsiTheme="minorBidi" w:cstheme="minorBidi"/>
          <w:sz w:val="22"/>
          <w:szCs w:val="22"/>
          <w:lang w:val="lt-LT"/>
        </w:rPr>
        <w:t>Paslaugų teikėjo</w:t>
      </w:r>
      <w:r w:rsidR="00A41E5B" w:rsidRPr="002D3162">
        <w:rPr>
          <w:rFonts w:asciiTheme="minorBidi" w:hAnsiTheme="minorBidi" w:cstheme="minorBidi"/>
          <w:sz w:val="22"/>
          <w:szCs w:val="22"/>
          <w:lang w:val="lt-LT"/>
        </w:rPr>
        <w:t xml:space="preserve"> ūkio subjektas ir (ar) specialistas gali būti keičiamas tik šiais atvejais:</w:t>
      </w:r>
    </w:p>
    <w:p w14:paraId="4DC27561" w14:textId="09E5CADB" w:rsidR="00A41E5B" w:rsidRPr="002D3162" w:rsidRDefault="006850B4" w:rsidP="00B25CE7">
      <w:pPr>
        <w:tabs>
          <w:tab w:val="left" w:pos="360"/>
          <w:tab w:val="left" w:pos="567"/>
        </w:tabs>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572261" w:rsidRPr="002D3162">
        <w:rPr>
          <w:rFonts w:asciiTheme="minorBidi" w:hAnsiTheme="minorBidi" w:cstheme="minorBidi"/>
          <w:sz w:val="22"/>
          <w:szCs w:val="22"/>
          <w:lang w:val="lt-LT"/>
        </w:rPr>
        <w:t xml:space="preserve">.2.1.1. </w:t>
      </w:r>
      <w:r w:rsidR="00A41E5B" w:rsidRPr="002D3162">
        <w:rPr>
          <w:rFonts w:asciiTheme="minorBidi" w:hAnsiTheme="minorBidi" w:cstheme="minorBidi"/>
          <w:sz w:val="22"/>
          <w:szCs w:val="22"/>
          <w:lang w:val="lt-LT"/>
        </w:rPr>
        <w:t xml:space="preserve">kai </w:t>
      </w:r>
      <w:r w:rsidR="006521AA" w:rsidRPr="002D3162">
        <w:rPr>
          <w:rFonts w:asciiTheme="minorBidi" w:hAnsiTheme="minorBidi" w:cstheme="minorBidi"/>
          <w:sz w:val="22"/>
          <w:szCs w:val="22"/>
          <w:lang w:val="lt-LT"/>
        </w:rPr>
        <w:t>Paslaugų teikėjo</w:t>
      </w:r>
      <w:r w:rsidR="00A41E5B" w:rsidRPr="002D3162">
        <w:rPr>
          <w:rFonts w:asciiTheme="minorBidi" w:hAnsiTheme="minorBidi" w:cstheme="minorBidi"/>
          <w:sz w:val="22"/>
          <w:szCs w:val="22"/>
          <w:lang w:val="lt-LT"/>
        </w:rPr>
        <w:t xml:space="preserve"> ūkio subjektas bankrutuoja ar susidaro analogiška situacija;</w:t>
      </w:r>
    </w:p>
    <w:p w14:paraId="381DD731" w14:textId="04DF9EE4" w:rsidR="00A41E5B" w:rsidRPr="002D3162" w:rsidRDefault="006850B4" w:rsidP="00163446">
      <w:pPr>
        <w:pStyle w:val="ListParagraph"/>
        <w:tabs>
          <w:tab w:val="left" w:pos="360"/>
          <w:tab w:val="left" w:pos="1701"/>
        </w:tabs>
        <w:ind w:left="0" w:firstLine="360"/>
        <w:jc w:val="both"/>
        <w:rPr>
          <w:rFonts w:asciiTheme="minorBidi" w:hAnsiTheme="minorBidi" w:cstheme="minorBidi"/>
          <w:sz w:val="22"/>
          <w:szCs w:val="22"/>
        </w:rPr>
      </w:pPr>
      <w:r w:rsidRPr="002D3162">
        <w:rPr>
          <w:rFonts w:asciiTheme="minorBidi" w:hAnsiTheme="minorBidi" w:cstheme="minorBidi"/>
          <w:sz w:val="22"/>
          <w:szCs w:val="22"/>
        </w:rPr>
        <w:t>20</w:t>
      </w:r>
      <w:r w:rsidR="00572261" w:rsidRPr="002D3162">
        <w:rPr>
          <w:rFonts w:asciiTheme="minorBidi" w:hAnsiTheme="minorBidi" w:cstheme="minorBidi"/>
          <w:sz w:val="22"/>
          <w:szCs w:val="22"/>
        </w:rPr>
        <w:t xml:space="preserve">.2.1.2. </w:t>
      </w:r>
      <w:r w:rsidR="00A41E5B" w:rsidRPr="002D3162">
        <w:rPr>
          <w:rFonts w:asciiTheme="minorBidi" w:hAnsiTheme="minorBidi" w:cstheme="minorBidi"/>
          <w:sz w:val="22"/>
          <w:szCs w:val="22"/>
        </w:rPr>
        <w:t xml:space="preserve">kai </w:t>
      </w:r>
      <w:r w:rsidR="006521AA" w:rsidRPr="002D3162">
        <w:rPr>
          <w:rFonts w:asciiTheme="minorBidi" w:hAnsiTheme="minorBidi" w:cstheme="minorBidi"/>
          <w:sz w:val="22"/>
          <w:szCs w:val="22"/>
        </w:rPr>
        <w:t>Paslaugų teikėjo</w:t>
      </w:r>
      <w:r w:rsidR="00A41E5B" w:rsidRPr="002D3162">
        <w:rPr>
          <w:rFonts w:asciiTheme="minorBidi" w:hAnsiTheme="minorBidi" w:cstheme="minorBidi"/>
          <w:sz w:val="22"/>
          <w:szCs w:val="22"/>
        </w:rPr>
        <w:t xml:space="preserve"> ūkio subjektas ir (ar) specialistas dėl objektyvių priežasčių (pavyzdžiui, ūkio subjektui ir (ar) specialistui atsisakius dalyvauti Sutarties vykdyme, susirgus, susižeidus, nutrūkus teisiniams santykiams su </w:t>
      </w:r>
      <w:r w:rsidR="006521AA" w:rsidRPr="002D3162">
        <w:rPr>
          <w:rFonts w:asciiTheme="minorBidi" w:hAnsiTheme="minorBidi" w:cstheme="minorBidi"/>
          <w:sz w:val="22"/>
          <w:szCs w:val="22"/>
        </w:rPr>
        <w:t>Paslaugų teikėju</w:t>
      </w:r>
      <w:r w:rsidR="00A41E5B" w:rsidRPr="002D3162">
        <w:rPr>
          <w:rFonts w:asciiTheme="minorBidi" w:hAnsiTheme="minorBidi" w:cstheme="minorBidi"/>
          <w:sz w:val="22"/>
          <w:szCs w:val="22"/>
        </w:rPr>
        <w:t xml:space="preserve"> ir pan.) nebeg</w:t>
      </w:r>
      <w:r w:rsidR="00B25CE7" w:rsidRPr="002D3162">
        <w:rPr>
          <w:rFonts w:asciiTheme="minorBidi" w:hAnsiTheme="minorBidi" w:cstheme="minorBidi"/>
          <w:sz w:val="22"/>
          <w:szCs w:val="22"/>
        </w:rPr>
        <w:t>ali dalyvauti Sutarties vykdyme.</w:t>
      </w:r>
    </w:p>
    <w:p w14:paraId="6BD53B2E" w14:textId="2F10882D" w:rsidR="00A41E5B" w:rsidRPr="002D3162" w:rsidRDefault="006850B4" w:rsidP="00163446">
      <w:pPr>
        <w:pStyle w:val="ListParagraph"/>
        <w:tabs>
          <w:tab w:val="left" w:pos="360"/>
          <w:tab w:val="left" w:pos="1080"/>
        </w:tabs>
        <w:ind w:left="0" w:firstLine="360"/>
        <w:jc w:val="both"/>
        <w:rPr>
          <w:rFonts w:asciiTheme="minorBidi" w:hAnsiTheme="minorBidi" w:cstheme="minorBidi"/>
          <w:sz w:val="22"/>
          <w:szCs w:val="22"/>
        </w:rPr>
      </w:pPr>
      <w:r w:rsidRPr="002D3162">
        <w:rPr>
          <w:rFonts w:asciiTheme="minorBidi" w:hAnsiTheme="minorBidi" w:cstheme="minorBidi"/>
          <w:sz w:val="22"/>
          <w:szCs w:val="22"/>
        </w:rPr>
        <w:t>20</w:t>
      </w:r>
      <w:r w:rsidR="00572261" w:rsidRPr="002D3162">
        <w:rPr>
          <w:rFonts w:asciiTheme="minorBidi" w:hAnsiTheme="minorBidi" w:cstheme="minorBidi"/>
          <w:sz w:val="22"/>
          <w:szCs w:val="22"/>
        </w:rPr>
        <w:t xml:space="preserve">.2.2. </w:t>
      </w:r>
      <w:r w:rsidR="006521AA" w:rsidRPr="002D3162">
        <w:rPr>
          <w:rFonts w:asciiTheme="minorBidi" w:hAnsiTheme="minorBidi" w:cstheme="minorBidi"/>
          <w:sz w:val="22"/>
          <w:szCs w:val="22"/>
        </w:rPr>
        <w:t>Paslaugų teikėjas</w:t>
      </w:r>
      <w:r w:rsidR="00A41E5B" w:rsidRPr="002D3162">
        <w:rPr>
          <w:rFonts w:asciiTheme="minorBidi" w:hAnsiTheme="minorBidi" w:cstheme="minorBidi"/>
          <w:sz w:val="22"/>
          <w:szCs w:val="22"/>
        </w:rPr>
        <w:t xml:space="preserve">, siekdamas pakeisti ūkio subjektą ir (ar) specialistą, turi raštu informuoti </w:t>
      </w:r>
      <w:r w:rsidR="006521AA" w:rsidRPr="002D3162">
        <w:rPr>
          <w:rFonts w:asciiTheme="minorBidi" w:hAnsiTheme="minorBidi" w:cstheme="minorBidi"/>
          <w:sz w:val="22"/>
          <w:szCs w:val="22"/>
        </w:rPr>
        <w:t>Užsakovą</w:t>
      </w:r>
      <w:r w:rsidR="00A41E5B" w:rsidRPr="002D3162">
        <w:rPr>
          <w:rFonts w:asciiTheme="minorBidi" w:hAnsiTheme="minorBidi" w:cstheme="minorBidi"/>
          <w:sz w:val="22"/>
          <w:szCs w:val="22"/>
        </w:rPr>
        <w:t xml:space="preserve"> ne vėliau kaip prieš 3 (tris) </w:t>
      </w:r>
      <w:r w:rsidR="00554DCB" w:rsidRPr="002D3162">
        <w:rPr>
          <w:rFonts w:asciiTheme="minorBidi" w:hAnsiTheme="minorBidi" w:cstheme="minorBidi"/>
          <w:sz w:val="22"/>
          <w:szCs w:val="22"/>
        </w:rPr>
        <w:t>kalendorines</w:t>
      </w:r>
      <w:r w:rsidR="00A41E5B" w:rsidRPr="002D3162">
        <w:rPr>
          <w:rFonts w:asciiTheme="minorBidi" w:hAnsiTheme="minorBidi" w:cstheme="minorBidi"/>
          <w:sz w:val="22"/>
          <w:szCs w:val="22"/>
        </w:rPr>
        <w:t xml:space="preserve"> dienas ir gauti </w:t>
      </w:r>
      <w:r w:rsidR="006521AA" w:rsidRPr="002D3162">
        <w:rPr>
          <w:rFonts w:asciiTheme="minorBidi" w:hAnsiTheme="minorBidi" w:cstheme="minorBidi"/>
          <w:sz w:val="22"/>
          <w:szCs w:val="22"/>
        </w:rPr>
        <w:t>Užsakovo</w:t>
      </w:r>
      <w:r w:rsidR="00A41E5B" w:rsidRPr="002D3162">
        <w:rPr>
          <w:rFonts w:asciiTheme="minorBidi" w:hAnsiTheme="minorBidi" w:cstheme="minorBidi"/>
          <w:sz w:val="22"/>
          <w:szCs w:val="22"/>
        </w:rPr>
        <w:t xml:space="preserve"> raštišką sutikimą. </w:t>
      </w:r>
      <w:r w:rsidR="006521AA" w:rsidRPr="002D3162">
        <w:rPr>
          <w:rFonts w:asciiTheme="minorBidi" w:hAnsiTheme="minorBidi" w:cstheme="minorBidi"/>
          <w:sz w:val="22"/>
          <w:szCs w:val="22"/>
        </w:rPr>
        <w:t>Užsakovui</w:t>
      </w:r>
      <w:r w:rsidR="00A41E5B" w:rsidRPr="002D3162">
        <w:rPr>
          <w:rFonts w:asciiTheme="minorBidi" w:hAnsiTheme="minorBidi" w:cstheme="minorBidi"/>
          <w:sz w:val="22"/>
          <w:szCs w:val="22"/>
        </w:rPr>
        <w:t xml:space="preserve"> sutikus su ūkio subjekto ir (ar) specialisto pakeitimu, </w:t>
      </w:r>
      <w:r w:rsidR="006521AA" w:rsidRPr="002D3162">
        <w:rPr>
          <w:rFonts w:asciiTheme="minorBidi" w:hAnsiTheme="minorBidi" w:cstheme="minorBidi"/>
          <w:sz w:val="22"/>
          <w:szCs w:val="22"/>
        </w:rPr>
        <w:t>Užsakovas</w:t>
      </w:r>
      <w:r w:rsidR="00A41E5B" w:rsidRPr="002D3162">
        <w:rPr>
          <w:rFonts w:asciiTheme="minorBidi" w:hAnsiTheme="minorBidi" w:cstheme="minorBidi"/>
          <w:sz w:val="22"/>
          <w:szCs w:val="22"/>
        </w:rPr>
        <w:t xml:space="preserve"> kartu su </w:t>
      </w:r>
      <w:r w:rsidR="006521AA" w:rsidRPr="002D3162">
        <w:rPr>
          <w:rFonts w:asciiTheme="minorBidi" w:hAnsiTheme="minorBidi" w:cstheme="minorBidi"/>
          <w:sz w:val="22"/>
          <w:szCs w:val="22"/>
        </w:rPr>
        <w:t>Paslaugų teikėju</w:t>
      </w:r>
      <w:r w:rsidR="00A41E5B" w:rsidRPr="002D3162">
        <w:rPr>
          <w:rFonts w:asciiTheme="minorBidi" w:hAnsiTheme="minorBidi" w:cstheme="minorBidi"/>
          <w:sz w:val="22"/>
          <w:szCs w:val="22"/>
        </w:rPr>
        <w:t xml:space="preserve"> raštu sudaro susitarimą dėl ūkio subjekto ir (ar) specialisto pakeitimo, kurį pasirašo Šalys. Šis susitarimas y</w:t>
      </w:r>
      <w:r w:rsidR="00B25CE7" w:rsidRPr="002D3162">
        <w:rPr>
          <w:rFonts w:asciiTheme="minorBidi" w:hAnsiTheme="minorBidi" w:cstheme="minorBidi"/>
          <w:sz w:val="22"/>
          <w:szCs w:val="22"/>
        </w:rPr>
        <w:t>ra neatskiriama Sutarties dalis;</w:t>
      </w:r>
    </w:p>
    <w:p w14:paraId="6E4C3F61" w14:textId="58D69BEF" w:rsidR="00A41E5B" w:rsidRPr="002D3162" w:rsidRDefault="006850B4" w:rsidP="00163446">
      <w:pPr>
        <w:pStyle w:val="ListParagraph"/>
        <w:tabs>
          <w:tab w:val="left" w:pos="426"/>
          <w:tab w:val="left" w:pos="1418"/>
        </w:tabs>
        <w:ind w:left="0" w:firstLine="360"/>
        <w:jc w:val="both"/>
        <w:rPr>
          <w:rFonts w:asciiTheme="minorBidi" w:hAnsiTheme="minorBidi" w:cstheme="minorBidi"/>
          <w:sz w:val="22"/>
          <w:szCs w:val="22"/>
        </w:rPr>
      </w:pPr>
      <w:r w:rsidRPr="002D3162">
        <w:rPr>
          <w:rFonts w:asciiTheme="minorBidi" w:hAnsiTheme="minorBidi" w:cstheme="minorBidi"/>
          <w:sz w:val="22"/>
          <w:szCs w:val="22"/>
        </w:rPr>
        <w:t>20</w:t>
      </w:r>
      <w:r w:rsidR="00572261" w:rsidRPr="002D3162">
        <w:rPr>
          <w:rFonts w:asciiTheme="minorBidi" w:hAnsiTheme="minorBidi" w:cstheme="minorBidi"/>
          <w:sz w:val="22"/>
          <w:szCs w:val="22"/>
        </w:rPr>
        <w:t xml:space="preserve">.2.3. </w:t>
      </w:r>
      <w:r w:rsidR="006521AA" w:rsidRPr="002D3162">
        <w:rPr>
          <w:rFonts w:asciiTheme="minorBidi" w:hAnsiTheme="minorBidi" w:cstheme="minorBidi"/>
          <w:sz w:val="22"/>
          <w:szCs w:val="22"/>
        </w:rPr>
        <w:t>Paslaugų teikėjas</w:t>
      </w:r>
      <w:r w:rsidR="00A41E5B" w:rsidRPr="002D3162">
        <w:rPr>
          <w:rFonts w:asciiTheme="minorBidi" w:hAnsiTheme="minorBidi" w:cstheme="minorBidi"/>
          <w:sz w:val="22"/>
          <w:szCs w:val="22"/>
        </w:rPr>
        <w:t>, norėdamas pasitelkti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kėjus, kurie nėra ūkio subjektai, ne vėliau negu Sutartis pradedama vykdyti, </w:t>
      </w:r>
      <w:r w:rsidR="006521AA" w:rsidRPr="002D3162">
        <w:rPr>
          <w:rFonts w:asciiTheme="minorBidi" w:hAnsiTheme="minorBidi" w:cstheme="minorBidi"/>
          <w:sz w:val="22"/>
          <w:szCs w:val="22"/>
        </w:rPr>
        <w:t>Užsakovui</w:t>
      </w:r>
      <w:r w:rsidR="00A41E5B" w:rsidRPr="002D3162">
        <w:rPr>
          <w:rFonts w:asciiTheme="minorBidi" w:hAnsiTheme="minorBidi" w:cstheme="minorBidi"/>
          <w:sz w:val="22"/>
          <w:szCs w:val="22"/>
        </w:rPr>
        <w:t xml:space="preserve"> turi</w:t>
      </w:r>
      <w:r w:rsidR="006521AA" w:rsidRPr="002D3162">
        <w:rPr>
          <w:rFonts w:asciiTheme="minorBidi" w:hAnsiTheme="minorBidi" w:cstheme="minorBidi"/>
          <w:sz w:val="22"/>
          <w:szCs w:val="22"/>
        </w:rPr>
        <w:t xml:space="preserve"> pranešti tuo metu žinomų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kėjų pavadinimus, kontaktinius duomenis ir jų atstovus, taip pat privalo informuoti apie minėtos informacijos pasikeitimus visu Sutarties vykdymo metu bei apie naujus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kėjus, kuriuos </w:t>
      </w:r>
      <w:r w:rsidR="006521AA" w:rsidRPr="002D3162">
        <w:rPr>
          <w:rFonts w:asciiTheme="minorBidi" w:hAnsiTheme="minorBidi" w:cstheme="minorBidi"/>
          <w:sz w:val="22"/>
          <w:szCs w:val="22"/>
        </w:rPr>
        <w:t>Paslaugų teikėjas</w:t>
      </w:r>
      <w:r w:rsidR="00A41E5B" w:rsidRPr="002D3162">
        <w:rPr>
          <w:rFonts w:asciiTheme="minorBidi" w:hAnsiTheme="minorBidi" w:cstheme="minorBidi"/>
          <w:sz w:val="22"/>
          <w:szCs w:val="22"/>
        </w:rPr>
        <w:t xml:space="preserve"> </w:t>
      </w:r>
      <w:r w:rsidR="006521AA" w:rsidRPr="002D3162">
        <w:rPr>
          <w:rFonts w:asciiTheme="minorBidi" w:hAnsiTheme="minorBidi" w:cstheme="minorBidi"/>
          <w:sz w:val="22"/>
          <w:szCs w:val="22"/>
        </w:rPr>
        <w:t>ketina pasitelkti vėliau. Subtei</w:t>
      </w:r>
      <w:r w:rsidR="00A41E5B" w:rsidRPr="002D3162">
        <w:rPr>
          <w:rFonts w:asciiTheme="minorBidi" w:hAnsiTheme="minorBidi" w:cstheme="minorBidi"/>
          <w:sz w:val="22"/>
          <w:szCs w:val="22"/>
        </w:rPr>
        <w:t xml:space="preserve">kėjai negali dalyvauti Sutarties vykdyme apie tai iš anksto nepranešus </w:t>
      </w:r>
      <w:r w:rsidR="006521AA" w:rsidRPr="002D3162">
        <w:rPr>
          <w:rFonts w:asciiTheme="minorBidi" w:hAnsiTheme="minorBidi" w:cstheme="minorBidi"/>
          <w:sz w:val="22"/>
          <w:szCs w:val="22"/>
        </w:rPr>
        <w:t>Užsakovui.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kėjai gali būti pasitelkiami tik toms Sutarties dalims, kurioms savo pasiūlyme </w:t>
      </w:r>
      <w:r w:rsidR="006521AA" w:rsidRPr="002D3162">
        <w:rPr>
          <w:rFonts w:asciiTheme="minorBidi" w:hAnsiTheme="minorBidi" w:cstheme="minorBidi"/>
          <w:sz w:val="22"/>
          <w:szCs w:val="22"/>
        </w:rPr>
        <w:t>Paslaugų teikėjas</w:t>
      </w:r>
      <w:r w:rsidR="00A41E5B" w:rsidRPr="002D3162">
        <w:rPr>
          <w:rFonts w:asciiTheme="minorBidi" w:hAnsiTheme="minorBidi" w:cstheme="minorBidi"/>
          <w:sz w:val="22"/>
          <w:szCs w:val="22"/>
        </w:rPr>
        <w:t xml:space="preserve"> </w:t>
      </w:r>
      <w:r w:rsidR="006521AA" w:rsidRPr="002D3162">
        <w:rPr>
          <w:rFonts w:asciiTheme="minorBidi" w:hAnsiTheme="minorBidi" w:cstheme="minorBidi"/>
          <w:sz w:val="22"/>
          <w:szCs w:val="22"/>
        </w:rPr>
        <w:t>numatė pasitelkti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572261" w:rsidRPr="002D3162">
        <w:rPr>
          <w:rFonts w:asciiTheme="minorBidi" w:hAnsiTheme="minorBidi" w:cstheme="minorBidi"/>
          <w:sz w:val="22"/>
          <w:szCs w:val="22"/>
        </w:rPr>
        <w:t xml:space="preserve">kėjus, išskyrus atvejus, kai </w:t>
      </w:r>
      <w:r w:rsidR="006521AA" w:rsidRPr="002D3162">
        <w:rPr>
          <w:rFonts w:asciiTheme="minorBidi" w:hAnsiTheme="minorBidi" w:cstheme="minorBidi"/>
          <w:sz w:val="22"/>
          <w:szCs w:val="22"/>
        </w:rPr>
        <w:t>Paslaugų teikėjas</w:t>
      </w:r>
      <w:r w:rsidR="00A41E5B" w:rsidRPr="002D3162">
        <w:rPr>
          <w:rFonts w:asciiTheme="minorBidi" w:hAnsiTheme="minorBidi" w:cstheme="minorBidi"/>
          <w:sz w:val="22"/>
          <w:szCs w:val="22"/>
        </w:rPr>
        <w:t xml:space="preserve"> pagrindžia, kad nenumatytai Sutarties daliai pasitelkti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kėją būtina siekiant užtik</w:t>
      </w:r>
      <w:r w:rsidR="00B25CE7" w:rsidRPr="002D3162">
        <w:rPr>
          <w:rFonts w:asciiTheme="minorBidi" w:hAnsiTheme="minorBidi" w:cstheme="minorBidi"/>
          <w:sz w:val="22"/>
          <w:szCs w:val="22"/>
        </w:rPr>
        <w:t>rinti tinkamą Sutarties vykdymą</w:t>
      </w:r>
      <w:r w:rsidR="003C66BE" w:rsidRPr="002D3162">
        <w:rPr>
          <w:rFonts w:asciiTheme="minorBidi" w:hAnsiTheme="minorBidi" w:cstheme="minorBidi"/>
          <w:sz w:val="22"/>
          <w:szCs w:val="22"/>
        </w:rPr>
        <w:t xml:space="preserve">. Užsakovas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Užsakovas turi teisę reikalauti pakeisti ūkio subjektą, specialistą, darbuotoją ar subrangovą, jeigu paaiškėja, kad šis asmuo </w:t>
      </w:r>
      <w:r w:rsidR="003C66BE" w:rsidRPr="002D3162">
        <w:rPr>
          <w:rFonts w:asciiTheme="minorBidi" w:hAnsiTheme="minorBidi" w:cstheme="minorBidi"/>
          <w:sz w:val="22"/>
          <w:szCs w:val="22"/>
        </w:rPr>
        <w:lastRenderedPageBreak/>
        <w:t>kelia grėsmę nacionaliniam saugumui, Sutarties vykdymo saugumui (taikoma, kai Sutarties objektas susijęs su nacionaliniu saugumu)</w:t>
      </w:r>
      <w:r w:rsidR="00B25CE7" w:rsidRPr="002D3162">
        <w:rPr>
          <w:rFonts w:asciiTheme="minorBidi" w:hAnsiTheme="minorBidi" w:cstheme="minorBidi"/>
          <w:sz w:val="22"/>
          <w:szCs w:val="22"/>
        </w:rPr>
        <w:t>;</w:t>
      </w:r>
    </w:p>
    <w:p w14:paraId="7E286D30" w14:textId="38961192" w:rsidR="00A41E5B" w:rsidRPr="002D3162" w:rsidRDefault="006850B4" w:rsidP="00163446">
      <w:pPr>
        <w:pStyle w:val="ListParagraph"/>
        <w:tabs>
          <w:tab w:val="left" w:pos="426"/>
        </w:tabs>
        <w:ind w:left="450" w:hanging="90"/>
        <w:jc w:val="both"/>
        <w:rPr>
          <w:rFonts w:asciiTheme="minorBidi" w:hAnsiTheme="minorBidi" w:cstheme="minorBidi"/>
          <w:sz w:val="22"/>
          <w:szCs w:val="22"/>
        </w:rPr>
      </w:pPr>
      <w:r w:rsidRPr="002D3162">
        <w:rPr>
          <w:rFonts w:asciiTheme="minorBidi" w:hAnsiTheme="minorBidi" w:cstheme="minorBidi"/>
          <w:sz w:val="22"/>
          <w:szCs w:val="22"/>
        </w:rPr>
        <w:t>20</w:t>
      </w:r>
      <w:r w:rsidR="00572261" w:rsidRPr="002D3162">
        <w:rPr>
          <w:rFonts w:asciiTheme="minorBidi" w:hAnsiTheme="minorBidi" w:cstheme="minorBidi"/>
          <w:sz w:val="22"/>
          <w:szCs w:val="22"/>
        </w:rPr>
        <w:t xml:space="preserve">.2.4. </w:t>
      </w:r>
      <w:r w:rsidR="006521AA" w:rsidRPr="002D3162">
        <w:rPr>
          <w:rFonts w:asciiTheme="minorBidi" w:hAnsiTheme="minorBidi" w:cstheme="minorBidi"/>
          <w:sz w:val="22"/>
          <w:szCs w:val="22"/>
        </w:rPr>
        <w:t>Užsakovas netikrins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F370FC" w:rsidRPr="002D3162">
        <w:rPr>
          <w:rFonts w:asciiTheme="minorBidi" w:hAnsiTheme="minorBidi" w:cstheme="minorBidi"/>
          <w:sz w:val="22"/>
          <w:szCs w:val="22"/>
        </w:rPr>
        <w:t xml:space="preserve">kėjų, kurie </w:t>
      </w:r>
      <w:r w:rsidR="00A41E5B" w:rsidRPr="002D3162">
        <w:rPr>
          <w:rFonts w:asciiTheme="minorBidi" w:hAnsiTheme="minorBidi" w:cstheme="minorBidi"/>
          <w:sz w:val="22"/>
          <w:szCs w:val="22"/>
        </w:rPr>
        <w:t>nėra</w:t>
      </w:r>
      <w:r w:rsidR="00B25CE7" w:rsidRPr="002D3162">
        <w:rPr>
          <w:rFonts w:asciiTheme="minorBidi" w:hAnsiTheme="minorBidi" w:cstheme="minorBidi"/>
          <w:sz w:val="22"/>
          <w:szCs w:val="22"/>
        </w:rPr>
        <w:t xml:space="preserve"> ūkio subjektai, kvalifikacijos;</w:t>
      </w:r>
      <w:r w:rsidR="00A41E5B" w:rsidRPr="002D3162">
        <w:rPr>
          <w:rFonts w:asciiTheme="minorBidi" w:hAnsiTheme="minorBidi" w:cstheme="minorBidi"/>
          <w:sz w:val="22"/>
          <w:szCs w:val="22"/>
        </w:rPr>
        <w:t xml:space="preserve"> </w:t>
      </w:r>
    </w:p>
    <w:p w14:paraId="6FF1BB80" w14:textId="40892F8F" w:rsidR="00A41E5B" w:rsidRPr="002D3162" w:rsidRDefault="006850B4" w:rsidP="00163446">
      <w:pPr>
        <w:pStyle w:val="ListParagraph"/>
        <w:tabs>
          <w:tab w:val="left" w:pos="426"/>
          <w:tab w:val="left" w:pos="851"/>
          <w:tab w:val="left" w:pos="1418"/>
        </w:tabs>
        <w:ind w:left="0" w:firstLine="360"/>
        <w:jc w:val="both"/>
        <w:rPr>
          <w:rFonts w:asciiTheme="minorBidi" w:hAnsiTheme="minorBidi" w:cstheme="minorBidi"/>
          <w:sz w:val="22"/>
          <w:szCs w:val="22"/>
        </w:rPr>
      </w:pPr>
      <w:r w:rsidRPr="002D3162">
        <w:rPr>
          <w:rFonts w:asciiTheme="minorBidi" w:hAnsiTheme="minorBidi" w:cstheme="minorBidi"/>
          <w:sz w:val="22"/>
          <w:szCs w:val="22"/>
        </w:rPr>
        <w:t>20</w:t>
      </w:r>
      <w:r w:rsidR="00572261" w:rsidRPr="002D3162">
        <w:rPr>
          <w:rFonts w:asciiTheme="minorBidi" w:hAnsiTheme="minorBidi" w:cstheme="minorBidi"/>
          <w:sz w:val="22"/>
          <w:szCs w:val="22"/>
        </w:rPr>
        <w:t xml:space="preserve">.2.5. </w:t>
      </w:r>
      <w:r w:rsidR="006521AA" w:rsidRPr="002D3162">
        <w:rPr>
          <w:rFonts w:asciiTheme="minorBidi" w:hAnsiTheme="minorBidi" w:cstheme="minorBidi"/>
          <w:sz w:val="22"/>
          <w:szCs w:val="22"/>
        </w:rPr>
        <w:t>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kėjams pageidaujant, </w:t>
      </w:r>
      <w:r w:rsidR="006521AA" w:rsidRPr="002D3162">
        <w:rPr>
          <w:rFonts w:asciiTheme="minorBidi" w:hAnsiTheme="minorBidi" w:cstheme="minorBidi"/>
          <w:sz w:val="22"/>
          <w:szCs w:val="22"/>
        </w:rPr>
        <w:t>Užsakovas</w:t>
      </w:r>
      <w:r w:rsidR="00A41E5B" w:rsidRPr="002D3162">
        <w:rPr>
          <w:rFonts w:asciiTheme="minorBidi" w:hAnsiTheme="minorBidi" w:cstheme="minorBidi"/>
          <w:sz w:val="22"/>
          <w:szCs w:val="22"/>
        </w:rPr>
        <w:t xml:space="preserve"> su jais atsiskaitys tiesiogiai. Apie šią galimybę </w:t>
      </w:r>
      <w:r w:rsidR="006521AA" w:rsidRPr="002D3162">
        <w:rPr>
          <w:rFonts w:asciiTheme="minorBidi" w:hAnsiTheme="minorBidi" w:cstheme="minorBidi"/>
          <w:sz w:val="22"/>
          <w:szCs w:val="22"/>
        </w:rPr>
        <w:t>Užsakovas</w:t>
      </w:r>
      <w:r w:rsidR="00A41E5B" w:rsidRPr="002D3162">
        <w:rPr>
          <w:rFonts w:asciiTheme="minorBidi" w:hAnsiTheme="minorBidi" w:cstheme="minorBidi"/>
          <w:sz w:val="22"/>
          <w:szCs w:val="22"/>
        </w:rPr>
        <w:t xml:space="preserve">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kėją informuos atskiru pranešimu per 3 (tris) </w:t>
      </w:r>
      <w:r w:rsidR="00554DCB" w:rsidRPr="002D3162">
        <w:rPr>
          <w:rFonts w:asciiTheme="minorBidi" w:hAnsiTheme="minorBidi" w:cstheme="minorBidi"/>
          <w:sz w:val="22"/>
          <w:szCs w:val="22"/>
        </w:rPr>
        <w:t>kalendorines</w:t>
      </w:r>
      <w:r w:rsidR="00A41E5B" w:rsidRPr="002D3162">
        <w:rPr>
          <w:rFonts w:asciiTheme="minorBidi" w:hAnsiTheme="minorBidi" w:cstheme="minorBidi"/>
          <w:sz w:val="22"/>
          <w:szCs w:val="22"/>
        </w:rPr>
        <w:t xml:space="preserve"> dienas nuo informacijos iš </w:t>
      </w:r>
      <w:r w:rsidR="006521AA" w:rsidRPr="002D3162">
        <w:rPr>
          <w:rFonts w:asciiTheme="minorBidi" w:hAnsiTheme="minorBidi" w:cstheme="minorBidi"/>
          <w:sz w:val="22"/>
          <w:szCs w:val="22"/>
        </w:rPr>
        <w:t>Paslaugų teikėjo</w:t>
      </w:r>
      <w:r w:rsidR="00A41E5B" w:rsidRPr="002D3162">
        <w:rPr>
          <w:rFonts w:asciiTheme="minorBidi" w:hAnsiTheme="minorBidi" w:cstheme="minorBidi"/>
          <w:sz w:val="22"/>
          <w:szCs w:val="22"/>
        </w:rPr>
        <w:t xml:space="preserve"> apie pasitelkiamą </w:t>
      </w:r>
      <w:r w:rsidR="006521AA" w:rsidRPr="002D3162">
        <w:rPr>
          <w:rFonts w:asciiTheme="minorBidi" w:hAnsiTheme="minorBidi" w:cstheme="minorBidi"/>
          <w:sz w:val="22"/>
          <w:szCs w:val="22"/>
        </w:rPr>
        <w:t>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kėją gavimo dienos. Norėdamas pasinaudoti tiesiogin</w:t>
      </w:r>
      <w:r w:rsidR="006521AA" w:rsidRPr="002D3162">
        <w:rPr>
          <w:rFonts w:asciiTheme="minorBidi" w:hAnsiTheme="minorBidi" w:cstheme="minorBidi"/>
          <w:sz w:val="22"/>
          <w:szCs w:val="22"/>
        </w:rPr>
        <w:t>io atsiskaitymo galimybe,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kėjas turi apie tai raštu ne vėliau kaip per 2 (dvi) </w:t>
      </w:r>
      <w:r w:rsidR="00554DCB" w:rsidRPr="002D3162">
        <w:rPr>
          <w:rFonts w:asciiTheme="minorBidi" w:hAnsiTheme="minorBidi" w:cstheme="minorBidi"/>
          <w:sz w:val="22"/>
          <w:szCs w:val="22"/>
        </w:rPr>
        <w:t>kalendorines</w:t>
      </w:r>
      <w:r w:rsidR="00A41E5B" w:rsidRPr="002D3162">
        <w:rPr>
          <w:rFonts w:asciiTheme="minorBidi" w:hAnsiTheme="minorBidi" w:cstheme="minorBidi"/>
          <w:sz w:val="22"/>
          <w:szCs w:val="22"/>
        </w:rPr>
        <w:t xml:space="preserve"> dienas informuoti</w:t>
      </w:r>
      <w:r w:rsidR="006521AA" w:rsidRPr="002D3162">
        <w:rPr>
          <w:rFonts w:asciiTheme="minorBidi" w:hAnsiTheme="minorBidi" w:cstheme="minorBidi"/>
          <w:sz w:val="22"/>
          <w:szCs w:val="22"/>
        </w:rPr>
        <w:t xml:space="preserve"> Užsakovą</w:t>
      </w:r>
      <w:r w:rsidR="00A41E5B" w:rsidRPr="002D3162">
        <w:rPr>
          <w:rFonts w:asciiTheme="minorBidi" w:hAnsiTheme="minorBidi" w:cstheme="minorBidi"/>
          <w:sz w:val="22"/>
          <w:szCs w:val="22"/>
        </w:rPr>
        <w:t xml:space="preserve">. Tokiu atveju su </w:t>
      </w:r>
      <w:r w:rsidR="006521AA" w:rsidRPr="002D3162">
        <w:rPr>
          <w:rFonts w:asciiTheme="minorBidi" w:hAnsiTheme="minorBidi" w:cstheme="minorBidi"/>
          <w:sz w:val="22"/>
          <w:szCs w:val="22"/>
        </w:rPr>
        <w:t>Užsakovu</w:t>
      </w:r>
      <w:r w:rsidR="00A41E5B" w:rsidRPr="002D3162">
        <w:rPr>
          <w:rFonts w:asciiTheme="minorBidi" w:hAnsiTheme="minorBidi" w:cstheme="minorBidi"/>
          <w:sz w:val="22"/>
          <w:szCs w:val="22"/>
        </w:rPr>
        <w:t xml:space="preserve">, </w:t>
      </w:r>
      <w:r w:rsidR="006521AA" w:rsidRPr="002D3162">
        <w:rPr>
          <w:rFonts w:asciiTheme="minorBidi" w:hAnsiTheme="minorBidi" w:cstheme="minorBidi"/>
          <w:sz w:val="22"/>
          <w:szCs w:val="22"/>
        </w:rPr>
        <w:t>Paslaugų teikėju</w:t>
      </w:r>
      <w:r w:rsidR="00A41E5B" w:rsidRPr="002D3162">
        <w:rPr>
          <w:rFonts w:asciiTheme="minorBidi" w:hAnsiTheme="minorBidi" w:cstheme="minorBidi"/>
          <w:sz w:val="22"/>
          <w:szCs w:val="22"/>
        </w:rPr>
        <w:t xml:space="preserve"> ir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kėju bus sudaroma trišalė sutartis, kurioje pateikiama tiesioginio atsiskaitymo su subte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kėju tvarka, įskaitant teisę </w:t>
      </w:r>
      <w:r w:rsidR="006521AA" w:rsidRPr="002D3162">
        <w:rPr>
          <w:rFonts w:asciiTheme="minorBidi" w:hAnsiTheme="minorBidi" w:cstheme="minorBidi"/>
          <w:sz w:val="22"/>
          <w:szCs w:val="22"/>
        </w:rPr>
        <w:t>Paslaugų teikėjui</w:t>
      </w:r>
      <w:r w:rsidR="00A41E5B" w:rsidRPr="002D3162">
        <w:rPr>
          <w:rFonts w:asciiTheme="minorBidi" w:hAnsiTheme="minorBidi" w:cstheme="minorBidi"/>
          <w:sz w:val="22"/>
          <w:szCs w:val="22"/>
        </w:rPr>
        <w:t xml:space="preserve"> prieštarauti nepagrįstiems mokėjimams. Trišalės sutarties dėl ti</w:t>
      </w:r>
      <w:r w:rsidR="006521AA" w:rsidRPr="002D3162">
        <w:rPr>
          <w:rFonts w:asciiTheme="minorBidi" w:hAnsiTheme="minorBidi" w:cstheme="minorBidi"/>
          <w:sz w:val="22"/>
          <w:szCs w:val="22"/>
        </w:rPr>
        <w:t>esioginio atsiskaitymo su subt</w:t>
      </w:r>
      <w:r w:rsidR="00A41E5B" w:rsidRPr="002D3162">
        <w:rPr>
          <w:rFonts w:asciiTheme="minorBidi" w:hAnsiTheme="minorBidi" w:cstheme="minorBidi"/>
          <w:sz w:val="22"/>
          <w:szCs w:val="22"/>
        </w:rPr>
        <w:t>e</w:t>
      </w:r>
      <w:r w:rsidR="006521AA" w:rsidRPr="002D3162">
        <w:rPr>
          <w:rFonts w:asciiTheme="minorBidi" w:hAnsiTheme="minorBidi" w:cstheme="minorBidi"/>
          <w:sz w:val="22"/>
          <w:szCs w:val="22"/>
        </w:rPr>
        <w:t>i</w:t>
      </w:r>
      <w:r w:rsidR="00A41E5B" w:rsidRPr="002D3162">
        <w:rPr>
          <w:rFonts w:asciiTheme="minorBidi" w:hAnsiTheme="minorBidi" w:cstheme="minorBidi"/>
          <w:sz w:val="22"/>
          <w:szCs w:val="22"/>
        </w:rPr>
        <w:t xml:space="preserve">kėju pasirašymas nekeičia </w:t>
      </w:r>
      <w:r w:rsidR="006521AA" w:rsidRPr="002D3162">
        <w:rPr>
          <w:rFonts w:asciiTheme="minorBidi" w:hAnsiTheme="minorBidi" w:cstheme="minorBidi"/>
          <w:sz w:val="22"/>
          <w:szCs w:val="22"/>
        </w:rPr>
        <w:t>Paslaugų teikėjo</w:t>
      </w:r>
      <w:r w:rsidR="00A41E5B" w:rsidRPr="002D3162">
        <w:rPr>
          <w:rFonts w:asciiTheme="minorBidi" w:hAnsiTheme="minorBidi" w:cstheme="minorBidi"/>
          <w:sz w:val="22"/>
          <w:szCs w:val="22"/>
        </w:rPr>
        <w:t xml:space="preserve"> atsakomybės dėl Sutarties įvykdymo.</w:t>
      </w:r>
      <w:r w:rsidR="00A41E5B" w:rsidRPr="002D3162">
        <w:rPr>
          <w:rFonts w:asciiTheme="minorBidi" w:hAnsiTheme="minorBidi" w:cstheme="minorBidi"/>
          <w:sz w:val="22"/>
          <w:szCs w:val="22"/>
          <w:lang w:eastAsia="lt-LT"/>
        </w:rPr>
        <w:t>“</w:t>
      </w:r>
    </w:p>
    <w:p w14:paraId="27B32173" w14:textId="69F24535" w:rsidR="008D1FA6" w:rsidRPr="002D3162" w:rsidRDefault="006850B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8D1FA6" w:rsidRPr="002D3162">
        <w:rPr>
          <w:rFonts w:asciiTheme="minorBidi" w:hAnsiTheme="minorBidi" w:cstheme="minorBidi"/>
          <w:sz w:val="22"/>
          <w:szCs w:val="22"/>
          <w:lang w:val="lt-LT"/>
        </w:rPr>
        <w:t>.</w:t>
      </w:r>
      <w:r w:rsidR="0010268C" w:rsidRPr="002D3162">
        <w:rPr>
          <w:rFonts w:asciiTheme="minorBidi" w:hAnsiTheme="minorBidi" w:cstheme="minorBidi"/>
          <w:sz w:val="22"/>
          <w:szCs w:val="22"/>
          <w:lang w:val="lt-LT"/>
        </w:rPr>
        <w:t>3</w:t>
      </w:r>
      <w:r w:rsidR="008D1FA6" w:rsidRPr="002D3162">
        <w:rPr>
          <w:rFonts w:asciiTheme="minorBidi" w:hAnsiTheme="minorBidi" w:cstheme="minorBidi"/>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E170DAC" w14:textId="0E55EE4E" w:rsidR="008D1FA6" w:rsidRPr="002D3162" w:rsidRDefault="006850B4" w:rsidP="00163446">
      <w:pPr>
        <w:pStyle w:val="BodyText2"/>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8D1FA6" w:rsidRPr="002D3162">
        <w:rPr>
          <w:rFonts w:asciiTheme="minorBidi" w:hAnsiTheme="minorBidi" w:cstheme="minorBidi"/>
          <w:sz w:val="22"/>
          <w:szCs w:val="22"/>
          <w:lang w:val="lt-LT"/>
        </w:rPr>
        <w:t>.</w:t>
      </w:r>
      <w:r w:rsidR="0010268C" w:rsidRPr="002D3162">
        <w:rPr>
          <w:rFonts w:asciiTheme="minorBidi" w:hAnsiTheme="minorBidi" w:cstheme="minorBidi"/>
          <w:sz w:val="22"/>
          <w:szCs w:val="22"/>
          <w:lang w:val="lt-LT"/>
        </w:rPr>
        <w:t>4</w:t>
      </w:r>
      <w:r w:rsidR="008D1FA6" w:rsidRPr="002D3162">
        <w:rPr>
          <w:rFonts w:asciiTheme="minorBidi" w:hAnsiTheme="minorBidi" w:cstheme="minorBidi"/>
          <w:sz w:val="22"/>
          <w:szCs w:val="22"/>
          <w:lang w:val="lt-LT"/>
        </w:rPr>
        <w:t>. Visus kitus klausimus, kurie neaptarti Sutartyje, reguliuoja Lietuvos Respublikos teisės aktai.</w:t>
      </w:r>
    </w:p>
    <w:p w14:paraId="7574519A" w14:textId="557A9726" w:rsidR="00845847" w:rsidRPr="002D3162" w:rsidRDefault="006850B4" w:rsidP="00163446">
      <w:pPr>
        <w:pStyle w:val="BodyText30"/>
        <w:ind w:firstLine="360"/>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8D1FA6" w:rsidRPr="002D3162">
        <w:rPr>
          <w:rFonts w:asciiTheme="minorBidi" w:hAnsiTheme="minorBidi" w:cstheme="minorBidi"/>
          <w:sz w:val="22"/>
          <w:szCs w:val="22"/>
          <w:lang w:val="lt-LT"/>
        </w:rPr>
        <w:t>.</w:t>
      </w:r>
      <w:r w:rsidR="0010268C" w:rsidRPr="002D3162">
        <w:rPr>
          <w:rFonts w:asciiTheme="minorBidi" w:hAnsiTheme="minorBidi" w:cstheme="minorBidi"/>
          <w:sz w:val="22"/>
          <w:szCs w:val="22"/>
          <w:lang w:val="lt-LT"/>
        </w:rPr>
        <w:t>5</w:t>
      </w:r>
      <w:r w:rsidR="008D1FA6" w:rsidRPr="002D3162">
        <w:rPr>
          <w:rFonts w:asciiTheme="minorBidi" w:hAnsiTheme="minorBidi" w:cstheme="minorBidi"/>
          <w:sz w:val="22"/>
          <w:szCs w:val="22"/>
          <w:lang w:val="lt-LT"/>
        </w:rPr>
        <w:t>. Sutartis yra Sutarties Šalių perskaityta, jų suprasta ir jos autentiškumas patvirtintas kiekvienos Šalies tinkamus įgaliojimus turinčių asmenų parašais</w:t>
      </w:r>
      <w:r w:rsidR="00072EEF" w:rsidRPr="002D3162">
        <w:rPr>
          <w:rFonts w:asciiTheme="minorBidi" w:hAnsiTheme="minorBidi" w:cstheme="minorBidi"/>
          <w:sz w:val="22"/>
          <w:szCs w:val="22"/>
          <w:lang w:val="lt-LT"/>
        </w:rPr>
        <w:t xml:space="preserve"> </w:t>
      </w:r>
      <w:r w:rsidR="00072EEF" w:rsidRPr="002D3162">
        <w:rPr>
          <w:rFonts w:asciiTheme="minorBidi" w:hAnsiTheme="minorBidi" w:cstheme="minorBidi"/>
          <w:color w:val="000000"/>
          <w:sz w:val="22"/>
          <w:szCs w:val="22"/>
          <w:lang w:val="lt-LT"/>
        </w:rPr>
        <w:t>arba Sutartis susiuvama ir pasirašoma paskutinio lapo antroje pusėje.</w:t>
      </w:r>
    </w:p>
    <w:p w14:paraId="0A6B8426" w14:textId="2490FD18" w:rsidR="000012A0" w:rsidRPr="002D3162" w:rsidRDefault="006850B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0012A0" w:rsidRPr="002D3162">
        <w:rPr>
          <w:rFonts w:asciiTheme="minorBidi" w:hAnsiTheme="minorBidi" w:cstheme="minorBidi"/>
          <w:sz w:val="22"/>
          <w:szCs w:val="22"/>
          <w:lang w:val="lt-LT"/>
        </w:rPr>
        <w:t>.</w:t>
      </w:r>
      <w:r w:rsidR="0010268C" w:rsidRPr="002D3162">
        <w:rPr>
          <w:rFonts w:asciiTheme="minorBidi" w:hAnsiTheme="minorBidi" w:cstheme="minorBidi"/>
          <w:sz w:val="22"/>
          <w:szCs w:val="22"/>
          <w:lang w:val="lt-LT"/>
        </w:rPr>
        <w:t>6</w:t>
      </w:r>
      <w:r w:rsidR="000012A0" w:rsidRPr="002D3162">
        <w:rPr>
          <w:rFonts w:asciiTheme="minorBidi" w:hAnsiTheme="minorBidi" w:cstheme="minorBidi"/>
          <w:sz w:val="22"/>
          <w:szCs w:val="22"/>
          <w:lang w:val="lt-LT"/>
        </w:rPr>
        <w:t xml:space="preserve">. Šią Sutartį sudaro Sutarties </w:t>
      </w:r>
      <w:r w:rsidR="00A65D0D" w:rsidRPr="002D3162">
        <w:rPr>
          <w:rFonts w:asciiTheme="minorBidi" w:hAnsiTheme="minorBidi" w:cstheme="minorBidi"/>
          <w:sz w:val="22"/>
          <w:szCs w:val="22"/>
          <w:lang w:val="lt-LT"/>
        </w:rPr>
        <w:t>S</w:t>
      </w:r>
      <w:r w:rsidR="000012A0" w:rsidRPr="002D3162">
        <w:rPr>
          <w:rFonts w:asciiTheme="minorBidi" w:hAnsiTheme="minorBidi" w:cstheme="minorBidi"/>
          <w:sz w:val="22"/>
          <w:szCs w:val="22"/>
          <w:lang w:val="lt-LT"/>
        </w:rPr>
        <w:t xml:space="preserve">pecialiosios sąlygos, jų priedai ir Sutarties </w:t>
      </w:r>
      <w:r w:rsidR="00554DCB" w:rsidRPr="002D3162">
        <w:rPr>
          <w:rFonts w:asciiTheme="minorBidi" w:hAnsiTheme="minorBidi" w:cstheme="minorBidi"/>
          <w:sz w:val="22"/>
          <w:szCs w:val="22"/>
          <w:lang w:val="lt-LT"/>
        </w:rPr>
        <w:t>B</w:t>
      </w:r>
      <w:r w:rsidR="000012A0" w:rsidRPr="002D3162">
        <w:rPr>
          <w:rFonts w:asciiTheme="minorBidi" w:hAnsiTheme="minorBidi" w:cstheme="minorBidi"/>
          <w:sz w:val="22"/>
          <w:szCs w:val="22"/>
          <w:lang w:val="lt-LT"/>
        </w:rPr>
        <w:t xml:space="preserve">endrosios sąlygos. Jeigu Sutarties </w:t>
      </w:r>
      <w:r w:rsidR="00A65D0D" w:rsidRPr="002D3162">
        <w:rPr>
          <w:rFonts w:asciiTheme="minorBidi" w:hAnsiTheme="minorBidi" w:cstheme="minorBidi"/>
          <w:sz w:val="22"/>
          <w:szCs w:val="22"/>
          <w:lang w:val="lt-LT"/>
        </w:rPr>
        <w:t>S</w:t>
      </w:r>
      <w:r w:rsidR="000012A0" w:rsidRPr="002D3162">
        <w:rPr>
          <w:rFonts w:asciiTheme="minorBidi" w:hAnsiTheme="minorBidi" w:cstheme="minorBidi"/>
          <w:sz w:val="22"/>
          <w:szCs w:val="22"/>
          <w:lang w:val="lt-LT"/>
        </w:rPr>
        <w:t xml:space="preserve">pecialiųjų sąlygų </w:t>
      </w:r>
      <w:r w:rsidR="0018518B" w:rsidRPr="002D3162">
        <w:rPr>
          <w:rFonts w:asciiTheme="minorBidi" w:hAnsiTheme="minorBidi" w:cstheme="minorBidi"/>
          <w:sz w:val="22"/>
          <w:szCs w:val="22"/>
          <w:lang w:val="lt-LT"/>
        </w:rPr>
        <w:t xml:space="preserve">ir / ar </w:t>
      </w:r>
      <w:r w:rsidR="000012A0" w:rsidRPr="002D3162">
        <w:rPr>
          <w:rFonts w:asciiTheme="minorBidi" w:hAnsiTheme="minorBidi" w:cstheme="minorBidi"/>
          <w:sz w:val="22"/>
          <w:szCs w:val="22"/>
          <w:lang w:val="lt-LT"/>
        </w:rPr>
        <w:t xml:space="preserve">jų priedų nuostatos neatitinka Sutarties </w:t>
      </w:r>
      <w:r w:rsidR="00554DCB" w:rsidRPr="002D3162">
        <w:rPr>
          <w:rFonts w:asciiTheme="minorBidi" w:hAnsiTheme="minorBidi" w:cstheme="minorBidi"/>
          <w:sz w:val="22"/>
          <w:szCs w:val="22"/>
          <w:lang w:val="lt-LT"/>
        </w:rPr>
        <w:t>B</w:t>
      </w:r>
      <w:r w:rsidR="000012A0" w:rsidRPr="002D3162">
        <w:rPr>
          <w:rFonts w:asciiTheme="minorBidi" w:hAnsiTheme="minorBidi" w:cstheme="minorBidi"/>
          <w:sz w:val="22"/>
          <w:szCs w:val="22"/>
          <w:lang w:val="lt-LT"/>
        </w:rPr>
        <w:t xml:space="preserve">endrųjų sąlygų nuostatų, pirmenybė yra teikiama Sutarties </w:t>
      </w:r>
      <w:r w:rsidR="00554DCB" w:rsidRPr="002D3162">
        <w:rPr>
          <w:rFonts w:asciiTheme="minorBidi" w:hAnsiTheme="minorBidi" w:cstheme="minorBidi"/>
          <w:sz w:val="22"/>
          <w:szCs w:val="22"/>
          <w:lang w:val="lt-LT"/>
        </w:rPr>
        <w:t>S</w:t>
      </w:r>
      <w:r w:rsidR="000012A0" w:rsidRPr="002D3162">
        <w:rPr>
          <w:rFonts w:asciiTheme="minorBidi" w:hAnsiTheme="minorBidi" w:cstheme="minorBidi"/>
          <w:sz w:val="22"/>
          <w:szCs w:val="22"/>
          <w:lang w:val="lt-LT"/>
        </w:rPr>
        <w:t>pecialiųjų sąlygų bei jų priedų nuostatoms.</w:t>
      </w:r>
    </w:p>
    <w:p w14:paraId="59B95B61" w14:textId="19DBD97E" w:rsidR="00F24990" w:rsidRPr="002D3162" w:rsidRDefault="006850B4" w:rsidP="00163446">
      <w:pPr>
        <w:ind w:firstLine="360"/>
        <w:jc w:val="both"/>
        <w:rPr>
          <w:rFonts w:asciiTheme="minorBidi" w:hAnsiTheme="minorBidi" w:cstheme="minorBidi"/>
          <w:sz w:val="22"/>
          <w:szCs w:val="22"/>
          <w:lang w:val="lt-LT"/>
        </w:rPr>
      </w:pPr>
      <w:r w:rsidRPr="002D3162">
        <w:rPr>
          <w:rFonts w:asciiTheme="minorBidi" w:hAnsiTheme="minorBidi" w:cstheme="minorBidi"/>
          <w:sz w:val="22"/>
          <w:szCs w:val="22"/>
          <w:lang w:val="lt-LT"/>
        </w:rPr>
        <w:t>20</w:t>
      </w:r>
      <w:r w:rsidR="00F24990" w:rsidRPr="002D3162">
        <w:rPr>
          <w:rFonts w:asciiTheme="minorBidi" w:hAnsiTheme="minorBidi" w:cstheme="minorBidi"/>
          <w:sz w:val="22"/>
          <w:szCs w:val="22"/>
          <w:lang w:val="lt-LT"/>
        </w:rPr>
        <w:t>.</w:t>
      </w:r>
      <w:r w:rsidR="0010268C" w:rsidRPr="002D3162">
        <w:rPr>
          <w:rFonts w:asciiTheme="minorBidi" w:hAnsiTheme="minorBidi" w:cstheme="minorBidi"/>
          <w:sz w:val="22"/>
          <w:szCs w:val="22"/>
          <w:lang w:val="lt-LT"/>
        </w:rPr>
        <w:t>7</w:t>
      </w:r>
      <w:r w:rsidR="00F24990" w:rsidRPr="002D3162">
        <w:rPr>
          <w:rFonts w:asciiTheme="minorBidi" w:hAnsiTheme="minorBidi" w:cstheme="minorBidi"/>
          <w:sz w:val="22"/>
          <w:szCs w:val="22"/>
          <w:lang w:val="lt-LT"/>
        </w:rPr>
        <w:t xml:space="preserve">. </w:t>
      </w:r>
      <w:r w:rsidR="00D5172C" w:rsidRPr="002D3162">
        <w:rPr>
          <w:rFonts w:asciiTheme="minorBidi" w:hAnsiTheme="minorBidi" w:cstheme="minorBidi"/>
          <w:sz w:val="22"/>
          <w:szCs w:val="22"/>
          <w:lang w:val="lt-LT"/>
        </w:rPr>
        <w:t>Sutarties Šalys</w:t>
      </w:r>
      <w:r w:rsidR="00266231" w:rsidRPr="002D3162">
        <w:rPr>
          <w:rFonts w:asciiTheme="minorBidi" w:hAnsiTheme="minorBidi" w:cstheme="minorBidi"/>
          <w:sz w:val="22"/>
          <w:szCs w:val="22"/>
          <w:lang w:val="lt-LT"/>
        </w:rPr>
        <w:t>,</w:t>
      </w:r>
      <w:r w:rsidR="00D5172C" w:rsidRPr="002D3162">
        <w:rPr>
          <w:rFonts w:asciiTheme="minorBidi" w:hAnsiTheme="minorBidi" w:cstheme="minorBidi"/>
          <w:sz w:val="22"/>
          <w:szCs w:val="22"/>
          <w:lang w:val="lt-LT"/>
        </w:rPr>
        <w:t xml:space="preserve"> keisdamos Sut</w:t>
      </w:r>
      <w:r w:rsidR="00623CFD" w:rsidRPr="002D3162">
        <w:rPr>
          <w:rFonts w:asciiTheme="minorBidi" w:hAnsiTheme="minorBidi" w:cstheme="minorBidi"/>
          <w:sz w:val="22"/>
          <w:szCs w:val="22"/>
          <w:lang w:val="lt-LT"/>
        </w:rPr>
        <w:t>a</w:t>
      </w:r>
      <w:r w:rsidR="00D5172C" w:rsidRPr="002D3162">
        <w:rPr>
          <w:rFonts w:asciiTheme="minorBidi" w:hAnsiTheme="minorBidi" w:cstheme="minorBidi"/>
          <w:sz w:val="22"/>
          <w:szCs w:val="22"/>
          <w:lang w:val="lt-LT"/>
        </w:rPr>
        <w:t xml:space="preserve">rties </w:t>
      </w:r>
      <w:r w:rsidR="00554DCB" w:rsidRPr="002D3162">
        <w:rPr>
          <w:rFonts w:asciiTheme="minorBidi" w:hAnsiTheme="minorBidi" w:cstheme="minorBidi"/>
          <w:sz w:val="22"/>
          <w:szCs w:val="22"/>
          <w:lang w:val="lt-LT"/>
        </w:rPr>
        <w:t>B</w:t>
      </w:r>
      <w:r w:rsidR="00D5172C" w:rsidRPr="002D3162">
        <w:rPr>
          <w:rFonts w:asciiTheme="minorBidi" w:hAnsiTheme="minorBidi" w:cstheme="minorBidi"/>
          <w:sz w:val="22"/>
          <w:szCs w:val="22"/>
          <w:lang w:val="lt-LT"/>
        </w:rPr>
        <w:t xml:space="preserve">endrųjų sąlygų nuostatas, apie tai </w:t>
      </w:r>
      <w:r w:rsidR="00266231" w:rsidRPr="002D3162">
        <w:rPr>
          <w:rFonts w:asciiTheme="minorBidi" w:hAnsiTheme="minorBidi" w:cstheme="minorBidi"/>
          <w:sz w:val="22"/>
          <w:szCs w:val="22"/>
          <w:lang w:val="lt-LT"/>
        </w:rPr>
        <w:t>nurodo</w:t>
      </w:r>
      <w:r w:rsidR="00623CFD" w:rsidRPr="002D3162">
        <w:rPr>
          <w:rFonts w:asciiTheme="minorBidi" w:hAnsiTheme="minorBidi" w:cstheme="minorBidi"/>
          <w:sz w:val="22"/>
          <w:szCs w:val="22"/>
          <w:lang w:val="lt-LT"/>
        </w:rPr>
        <w:t xml:space="preserve"> Sutarties </w:t>
      </w:r>
      <w:r w:rsidR="00554DCB" w:rsidRPr="002D3162">
        <w:rPr>
          <w:rFonts w:asciiTheme="minorBidi" w:hAnsiTheme="minorBidi" w:cstheme="minorBidi"/>
          <w:sz w:val="22"/>
          <w:szCs w:val="22"/>
          <w:lang w:val="lt-LT"/>
        </w:rPr>
        <w:t>S</w:t>
      </w:r>
      <w:r w:rsidR="00623CFD" w:rsidRPr="002D3162">
        <w:rPr>
          <w:rFonts w:asciiTheme="minorBidi" w:hAnsiTheme="minorBidi" w:cstheme="minorBidi"/>
          <w:sz w:val="22"/>
          <w:szCs w:val="22"/>
          <w:lang w:val="lt-LT"/>
        </w:rPr>
        <w:t>pecialiosiose sąlygose.</w:t>
      </w:r>
    </w:p>
    <w:p w14:paraId="373CFFAF" w14:textId="77777777" w:rsidR="00B27E59" w:rsidRPr="002D3162" w:rsidRDefault="00B27E59" w:rsidP="00163446">
      <w:pPr>
        <w:pStyle w:val="BodyText2"/>
        <w:ind w:firstLine="360"/>
        <w:jc w:val="center"/>
        <w:rPr>
          <w:rFonts w:asciiTheme="minorBidi" w:hAnsiTheme="minorBidi" w:cstheme="minorBidi"/>
          <w:sz w:val="22"/>
          <w:szCs w:val="22"/>
          <w:lang w:val="lt-LT"/>
        </w:rPr>
      </w:pPr>
      <w:r w:rsidRPr="002D3162">
        <w:rPr>
          <w:rFonts w:asciiTheme="minorBidi" w:hAnsiTheme="minorBidi" w:cstheme="minorBidi"/>
          <w:sz w:val="22"/>
          <w:szCs w:val="22"/>
          <w:lang w:val="lt-LT"/>
        </w:rPr>
        <w:t>_________________________</w:t>
      </w:r>
    </w:p>
    <w:sectPr w:rsidR="00B27E59" w:rsidRPr="002D3162" w:rsidSect="00961577">
      <w:headerReference w:type="even" r:id="rId15"/>
      <w:headerReference w:type="default" r:id="rId16"/>
      <w:footerReference w:type="even" r:id="rId17"/>
      <w:footerReference w:type="default" r:id="rId18"/>
      <w:headerReference w:type="first" r:id="rId19"/>
      <w:footerReference w:type="first" r:id="rId2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4B0E" w14:textId="77777777" w:rsidR="00E25381" w:rsidRDefault="00E25381">
      <w:r>
        <w:separator/>
      </w:r>
    </w:p>
  </w:endnote>
  <w:endnote w:type="continuationSeparator" w:id="0">
    <w:p w14:paraId="03B0FE81" w14:textId="77777777" w:rsidR="00E25381" w:rsidRDefault="00E25381">
      <w:r>
        <w:continuationSeparator/>
      </w:r>
    </w:p>
  </w:endnote>
  <w:endnote w:type="continuationNotice" w:id="1">
    <w:p w14:paraId="4CF6CAEA" w14:textId="77777777" w:rsidR="00E25381" w:rsidRDefault="00E253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001"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412FE" w14:textId="77777777" w:rsidR="002A78A5" w:rsidRDefault="002A78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8692A" w14:textId="77777777" w:rsidR="002A78A5" w:rsidRDefault="002A78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84169" w14:textId="77777777" w:rsidR="002A78A5" w:rsidRDefault="002A78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3539F" w14:textId="77777777" w:rsidR="00E25381" w:rsidRDefault="00E25381">
      <w:r>
        <w:separator/>
      </w:r>
    </w:p>
  </w:footnote>
  <w:footnote w:type="continuationSeparator" w:id="0">
    <w:p w14:paraId="26A181FD" w14:textId="77777777" w:rsidR="00E25381" w:rsidRDefault="00E25381">
      <w:r>
        <w:continuationSeparator/>
      </w:r>
    </w:p>
  </w:footnote>
  <w:footnote w:type="continuationNotice" w:id="1">
    <w:p w14:paraId="53952E92" w14:textId="77777777" w:rsidR="00E25381" w:rsidRDefault="00E25381"/>
  </w:footnote>
  <w:footnote w:id="2">
    <w:p w14:paraId="6188ECD1" w14:textId="452E0D00" w:rsidR="005718E7" w:rsidRPr="00BD0ED9" w:rsidRDefault="005718E7" w:rsidP="00E161F1">
      <w:pPr>
        <w:jc w:val="both"/>
        <w:rPr>
          <w:rFonts w:eastAsia="Calibri"/>
          <w:sz w:val="20"/>
          <w:szCs w:val="20"/>
        </w:rPr>
      </w:pPr>
      <w:r w:rsidRPr="008C2C6F">
        <w:rPr>
          <w:rStyle w:val="FootnoteReference"/>
          <w:sz w:val="20"/>
          <w:szCs w:val="20"/>
        </w:rPr>
        <w:footnoteRef/>
      </w:r>
      <w:r w:rsidRPr="008C2C6F">
        <w:rPr>
          <w:sz w:val="20"/>
          <w:szCs w:val="20"/>
        </w:rPr>
        <w:t xml:space="preserve"> </w:t>
      </w:r>
      <w:hyperlink r:id="rId1" w:history="1">
        <w:r w:rsidRPr="00E161F1">
          <w:rPr>
            <w:rStyle w:val="Hyperlink"/>
            <w:color w:val="000000"/>
            <w:sz w:val="20"/>
            <w:szCs w:val="20"/>
            <w:u w:val="none"/>
          </w:rPr>
          <w:t>2014 m. vasario 26 d. Europos Parlamento ir Tarybos direktyva 2014/25/ES dėl subjektų, vykdančių veiklą vandens, energetikos, transporto ir pašto paslaugų sektoriuose, vykdomų pirkimų, kuria panaikinama Direktyva 2004/17/EB</w:t>
        </w:r>
      </w:hyperlink>
      <w:r w:rsidR="00BD0ED9" w:rsidRPr="00E161F1">
        <w:rPr>
          <w:rStyle w:val="Hyperlink"/>
          <w:color w:val="000000"/>
          <w:sz w:val="20"/>
          <w:szCs w:val="20"/>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203C9" w14:textId="77777777" w:rsidR="005718E7" w:rsidRDefault="005718E7"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882B82" w14:textId="77777777" w:rsidR="005718E7" w:rsidRDefault="005718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10E44" w14:textId="0189E895" w:rsidR="005718E7" w:rsidRPr="002A78A5" w:rsidRDefault="005718E7" w:rsidP="009B115F">
    <w:pPr>
      <w:pStyle w:val="Header"/>
      <w:framePr w:wrap="around" w:vAnchor="text" w:hAnchor="margin" w:xAlign="center" w:y="1"/>
      <w:rPr>
        <w:rStyle w:val="PageNumber"/>
        <w:rFonts w:asciiTheme="minorBidi" w:hAnsiTheme="minorBidi" w:cstheme="minorBidi"/>
        <w:sz w:val="20"/>
        <w:szCs w:val="20"/>
      </w:rPr>
    </w:pPr>
    <w:r w:rsidRPr="002A78A5">
      <w:rPr>
        <w:rStyle w:val="PageNumber"/>
        <w:rFonts w:asciiTheme="minorBidi" w:hAnsiTheme="minorBidi" w:cstheme="minorBidi"/>
        <w:sz w:val="20"/>
        <w:szCs w:val="20"/>
      </w:rPr>
      <w:fldChar w:fldCharType="begin"/>
    </w:r>
    <w:r w:rsidRPr="002A78A5">
      <w:rPr>
        <w:rStyle w:val="PageNumber"/>
        <w:rFonts w:asciiTheme="minorBidi" w:hAnsiTheme="minorBidi" w:cstheme="minorBidi"/>
        <w:sz w:val="20"/>
        <w:szCs w:val="20"/>
      </w:rPr>
      <w:instrText xml:space="preserve">PAGE  </w:instrText>
    </w:r>
    <w:r w:rsidRPr="002A78A5">
      <w:rPr>
        <w:rStyle w:val="PageNumber"/>
        <w:rFonts w:asciiTheme="minorBidi" w:hAnsiTheme="minorBidi" w:cstheme="minorBidi"/>
        <w:sz w:val="20"/>
        <w:szCs w:val="20"/>
      </w:rPr>
      <w:fldChar w:fldCharType="separate"/>
    </w:r>
    <w:r w:rsidR="00AF1DB0" w:rsidRPr="002A78A5">
      <w:rPr>
        <w:rStyle w:val="PageNumber"/>
        <w:rFonts w:asciiTheme="minorBidi" w:hAnsiTheme="minorBidi" w:cstheme="minorBidi"/>
        <w:noProof/>
        <w:sz w:val="20"/>
        <w:szCs w:val="20"/>
      </w:rPr>
      <w:t>4</w:t>
    </w:r>
    <w:r w:rsidRPr="002A78A5">
      <w:rPr>
        <w:rStyle w:val="PageNumber"/>
        <w:rFonts w:asciiTheme="minorBidi" w:hAnsiTheme="minorBidi" w:cstheme="minorBidi"/>
        <w:sz w:val="20"/>
        <w:szCs w:val="20"/>
      </w:rPr>
      <w:fldChar w:fldCharType="end"/>
    </w:r>
  </w:p>
  <w:p w14:paraId="3F8D05B8" w14:textId="77777777" w:rsidR="005718E7" w:rsidRPr="002A78A5" w:rsidRDefault="005718E7" w:rsidP="00C11440">
    <w:pPr>
      <w:pStyle w:val="Header"/>
      <w:jc w:val="right"/>
      <w:rPr>
        <w:rFonts w:asciiTheme="minorBidi" w:hAnsiTheme="minorBidi" w:cstheme="minorBidi"/>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D3FF3" w14:textId="77777777" w:rsidR="002A78A5" w:rsidRDefault="002A78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B0B92"/>
    <w:multiLevelType w:val="multilevel"/>
    <w:tmpl w:val="2DCE7F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4"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CF92E4E"/>
    <w:multiLevelType w:val="multilevel"/>
    <w:tmpl w:val="CD0861B2"/>
    <w:lvl w:ilvl="0">
      <w:start w:val="10"/>
      <w:numFmt w:val="decimal"/>
      <w:lvlText w:val="%1."/>
      <w:lvlJc w:val="left"/>
      <w:pPr>
        <w:ind w:left="550" w:hanging="550"/>
      </w:pPr>
      <w:rPr>
        <w:rFonts w:ascii="Calibri" w:hAnsi="Calibri" w:cs="Calibri" w:hint="default"/>
        <w:sz w:val="20"/>
      </w:rPr>
    </w:lvl>
    <w:lvl w:ilvl="1">
      <w:start w:val="9"/>
      <w:numFmt w:val="decimal"/>
      <w:lvlText w:val="%1.%2."/>
      <w:lvlJc w:val="left"/>
      <w:pPr>
        <w:ind w:left="910" w:hanging="550"/>
      </w:pPr>
      <w:rPr>
        <w:rFonts w:ascii="Calibri" w:hAnsi="Calibri" w:cs="Calibri" w:hint="default"/>
        <w:sz w:val="20"/>
      </w:rPr>
    </w:lvl>
    <w:lvl w:ilvl="2">
      <w:start w:val="1"/>
      <w:numFmt w:val="decimal"/>
      <w:lvlText w:val="%1.%2.%3."/>
      <w:lvlJc w:val="left"/>
      <w:pPr>
        <w:ind w:left="1440" w:hanging="720"/>
      </w:pPr>
      <w:rPr>
        <w:rFonts w:ascii="Arial" w:hAnsi="Arial" w:cs="Arial" w:hint="default"/>
        <w:sz w:val="22"/>
        <w:szCs w:val="22"/>
      </w:rPr>
    </w:lvl>
    <w:lvl w:ilvl="3">
      <w:start w:val="1"/>
      <w:numFmt w:val="decimal"/>
      <w:lvlText w:val="%1.%2.%3.%4."/>
      <w:lvlJc w:val="left"/>
      <w:pPr>
        <w:ind w:left="1800" w:hanging="720"/>
      </w:pPr>
      <w:rPr>
        <w:rFonts w:ascii="Calibri" w:hAnsi="Calibri" w:cs="Calibri" w:hint="default"/>
        <w:sz w:val="20"/>
      </w:rPr>
    </w:lvl>
    <w:lvl w:ilvl="4">
      <w:start w:val="1"/>
      <w:numFmt w:val="decimal"/>
      <w:lvlText w:val="%1.%2.%3.%4.%5."/>
      <w:lvlJc w:val="left"/>
      <w:pPr>
        <w:ind w:left="2520" w:hanging="1080"/>
      </w:pPr>
      <w:rPr>
        <w:rFonts w:ascii="Calibri" w:hAnsi="Calibri" w:cs="Calibri" w:hint="default"/>
        <w:sz w:val="20"/>
      </w:rPr>
    </w:lvl>
    <w:lvl w:ilvl="5">
      <w:start w:val="1"/>
      <w:numFmt w:val="decimal"/>
      <w:lvlText w:val="%1.%2.%3.%4.%5.%6."/>
      <w:lvlJc w:val="left"/>
      <w:pPr>
        <w:ind w:left="2880" w:hanging="1080"/>
      </w:pPr>
      <w:rPr>
        <w:rFonts w:ascii="Calibri" w:hAnsi="Calibri" w:cs="Calibri" w:hint="default"/>
        <w:sz w:val="20"/>
      </w:rPr>
    </w:lvl>
    <w:lvl w:ilvl="6">
      <w:start w:val="1"/>
      <w:numFmt w:val="decimal"/>
      <w:lvlText w:val="%1.%2.%3.%4.%5.%6.%7."/>
      <w:lvlJc w:val="left"/>
      <w:pPr>
        <w:ind w:left="3600" w:hanging="1440"/>
      </w:pPr>
      <w:rPr>
        <w:rFonts w:ascii="Calibri" w:hAnsi="Calibri" w:cs="Calibri" w:hint="default"/>
        <w:sz w:val="20"/>
      </w:rPr>
    </w:lvl>
    <w:lvl w:ilvl="7">
      <w:start w:val="1"/>
      <w:numFmt w:val="decimal"/>
      <w:lvlText w:val="%1.%2.%3.%4.%5.%6.%7.%8."/>
      <w:lvlJc w:val="left"/>
      <w:pPr>
        <w:ind w:left="3960" w:hanging="1440"/>
      </w:pPr>
      <w:rPr>
        <w:rFonts w:ascii="Calibri" w:hAnsi="Calibri" w:cs="Calibri" w:hint="default"/>
        <w:sz w:val="20"/>
      </w:rPr>
    </w:lvl>
    <w:lvl w:ilvl="8">
      <w:start w:val="1"/>
      <w:numFmt w:val="decimal"/>
      <w:lvlText w:val="%1.%2.%3.%4.%5.%6.%7.%8.%9."/>
      <w:lvlJc w:val="left"/>
      <w:pPr>
        <w:ind w:left="4680" w:hanging="1800"/>
      </w:pPr>
      <w:rPr>
        <w:rFonts w:ascii="Calibri" w:hAnsi="Calibri" w:cs="Calibri" w:hint="default"/>
        <w:sz w:val="20"/>
      </w:rPr>
    </w:lvl>
  </w:abstractNum>
  <w:abstractNum w:abstractNumId="7"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9"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10"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A594A04"/>
    <w:multiLevelType w:val="multilevel"/>
    <w:tmpl w:val="CA20B5FE"/>
    <w:lvl w:ilvl="0">
      <w:start w:val="11"/>
      <w:numFmt w:val="decimal"/>
      <w:lvlText w:val="%1."/>
      <w:lvlJc w:val="left"/>
      <w:pPr>
        <w:ind w:left="1080" w:hanging="360"/>
      </w:pPr>
      <w:rPr>
        <w:rFonts w:hint="default"/>
        <w:sz w:val="22"/>
      </w:rPr>
    </w:lvl>
    <w:lvl w:ilvl="1">
      <w:start w:val="1"/>
      <w:numFmt w:val="decimal"/>
      <w:isLgl/>
      <w:lvlText w:val="%1.%2."/>
      <w:lvlJc w:val="left"/>
      <w:pPr>
        <w:ind w:left="156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3" w15:restartNumberingAfterBreak="0">
    <w:nsid w:val="32A767FF"/>
    <w:multiLevelType w:val="multilevel"/>
    <w:tmpl w:val="3000E1FC"/>
    <w:lvl w:ilvl="0">
      <w:start w:val="2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4" w15:restartNumberingAfterBreak="0">
    <w:nsid w:val="39D148D9"/>
    <w:multiLevelType w:val="multilevel"/>
    <w:tmpl w:val="DA4E7316"/>
    <w:lvl w:ilvl="0">
      <w:start w:val="15"/>
      <w:numFmt w:val="decimal"/>
      <w:lvlText w:val="%1."/>
      <w:lvlJc w:val="left"/>
      <w:pPr>
        <w:ind w:left="435" w:hanging="435"/>
      </w:pPr>
      <w:rPr>
        <w:rFonts w:hint="default"/>
      </w:rPr>
    </w:lvl>
    <w:lvl w:ilvl="1">
      <w:start w:val="1"/>
      <w:numFmt w:val="decimal"/>
      <w:lvlText w:val="%1.%2."/>
      <w:lvlJc w:val="left"/>
      <w:pPr>
        <w:ind w:left="1003"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5"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8"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9"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20"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2"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1A22AE7"/>
    <w:multiLevelType w:val="multilevel"/>
    <w:tmpl w:val="31F8519A"/>
    <w:lvl w:ilvl="0">
      <w:start w:val="11"/>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5"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6"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2324"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8"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9"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9"/>
  </w:num>
  <w:num w:numId="3">
    <w:abstractNumId w:val="19"/>
  </w:num>
  <w:num w:numId="4">
    <w:abstractNumId w:val="12"/>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8"/>
  </w:num>
  <w:num w:numId="14">
    <w:abstractNumId w:val="3"/>
  </w:num>
  <w:num w:numId="15">
    <w:abstractNumId w:val="22"/>
  </w:num>
  <w:num w:numId="16">
    <w:abstractNumId w:val="7"/>
  </w:num>
  <w:num w:numId="17">
    <w:abstractNumId w:val="5"/>
  </w:num>
  <w:num w:numId="18">
    <w:abstractNumId w:val="21"/>
  </w:num>
  <w:num w:numId="19">
    <w:abstractNumId w:val="17"/>
  </w:num>
  <w:num w:numId="20">
    <w:abstractNumId w:val="8"/>
  </w:num>
  <w:num w:numId="21">
    <w:abstractNumId w:val="29"/>
  </w:num>
  <w:num w:numId="22">
    <w:abstractNumId w:val="13"/>
  </w:num>
  <w:num w:numId="23">
    <w:abstractNumId w:val="20"/>
  </w:num>
  <w:num w:numId="24">
    <w:abstractNumId w:val="25"/>
  </w:num>
  <w:num w:numId="25">
    <w:abstractNumId w:val="2"/>
  </w:num>
  <w:num w:numId="26">
    <w:abstractNumId w:val="10"/>
  </w:num>
  <w:num w:numId="27">
    <w:abstractNumId w:val="27"/>
  </w:num>
  <w:num w:numId="28">
    <w:abstractNumId w:val="11"/>
  </w:num>
  <w:num w:numId="29">
    <w:abstractNumId w:val="23"/>
  </w:num>
  <w:num w:numId="30">
    <w:abstractNumId w:val="14"/>
  </w:num>
  <w:num w:numId="3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ūta Pugžlienė">
    <w15:presenceInfo w15:providerId="AD" w15:userId="S::ruta.pugzliene@ltg.lt::dd080c3f-40c8-4a35-8500-7155a1a237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20"/>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942"/>
    <w:rsid w:val="000012A0"/>
    <w:rsid w:val="000027F8"/>
    <w:rsid w:val="00002BFB"/>
    <w:rsid w:val="0000560C"/>
    <w:rsid w:val="00007C3B"/>
    <w:rsid w:val="00012A2B"/>
    <w:rsid w:val="00015B6D"/>
    <w:rsid w:val="00017713"/>
    <w:rsid w:val="00022761"/>
    <w:rsid w:val="000228EA"/>
    <w:rsid w:val="0002379A"/>
    <w:rsid w:val="00025930"/>
    <w:rsid w:val="0003040D"/>
    <w:rsid w:val="00030FB3"/>
    <w:rsid w:val="000319BB"/>
    <w:rsid w:val="00031EF9"/>
    <w:rsid w:val="00036A36"/>
    <w:rsid w:val="00037641"/>
    <w:rsid w:val="0004088E"/>
    <w:rsid w:val="000425A7"/>
    <w:rsid w:val="00044284"/>
    <w:rsid w:val="00047FBA"/>
    <w:rsid w:val="0005207A"/>
    <w:rsid w:val="00052931"/>
    <w:rsid w:val="00053AF9"/>
    <w:rsid w:val="00054B59"/>
    <w:rsid w:val="000569BA"/>
    <w:rsid w:val="00057872"/>
    <w:rsid w:val="000579D5"/>
    <w:rsid w:val="000613DE"/>
    <w:rsid w:val="00064AFE"/>
    <w:rsid w:val="00066C39"/>
    <w:rsid w:val="00066DA9"/>
    <w:rsid w:val="000679BD"/>
    <w:rsid w:val="00067DEF"/>
    <w:rsid w:val="00067E3C"/>
    <w:rsid w:val="00071506"/>
    <w:rsid w:val="00071C5E"/>
    <w:rsid w:val="00072EEF"/>
    <w:rsid w:val="000768C7"/>
    <w:rsid w:val="000773D7"/>
    <w:rsid w:val="00082837"/>
    <w:rsid w:val="00086216"/>
    <w:rsid w:val="00092412"/>
    <w:rsid w:val="00092413"/>
    <w:rsid w:val="000949BC"/>
    <w:rsid w:val="00095161"/>
    <w:rsid w:val="000A21FF"/>
    <w:rsid w:val="000A3B92"/>
    <w:rsid w:val="000A443C"/>
    <w:rsid w:val="000A491E"/>
    <w:rsid w:val="000A56A4"/>
    <w:rsid w:val="000B0110"/>
    <w:rsid w:val="000B0898"/>
    <w:rsid w:val="000B131F"/>
    <w:rsid w:val="000B16D9"/>
    <w:rsid w:val="000B22E9"/>
    <w:rsid w:val="000B591F"/>
    <w:rsid w:val="000B5B1F"/>
    <w:rsid w:val="000C03D9"/>
    <w:rsid w:val="000C0873"/>
    <w:rsid w:val="000C1D17"/>
    <w:rsid w:val="000C23AB"/>
    <w:rsid w:val="000C2889"/>
    <w:rsid w:val="000C348A"/>
    <w:rsid w:val="000C5502"/>
    <w:rsid w:val="000C56BA"/>
    <w:rsid w:val="000C572E"/>
    <w:rsid w:val="000C6331"/>
    <w:rsid w:val="000C7E80"/>
    <w:rsid w:val="000E0416"/>
    <w:rsid w:val="000E0859"/>
    <w:rsid w:val="000E16A9"/>
    <w:rsid w:val="000E24EF"/>
    <w:rsid w:val="000E278E"/>
    <w:rsid w:val="000E43BF"/>
    <w:rsid w:val="000E4C72"/>
    <w:rsid w:val="000E7746"/>
    <w:rsid w:val="000F15D0"/>
    <w:rsid w:val="000F2267"/>
    <w:rsid w:val="000F29E4"/>
    <w:rsid w:val="000F4022"/>
    <w:rsid w:val="000F5B9E"/>
    <w:rsid w:val="000F62AA"/>
    <w:rsid w:val="000F74E6"/>
    <w:rsid w:val="000F75FF"/>
    <w:rsid w:val="0010018A"/>
    <w:rsid w:val="00100B9A"/>
    <w:rsid w:val="0010268C"/>
    <w:rsid w:val="00104DBC"/>
    <w:rsid w:val="00110942"/>
    <w:rsid w:val="00110C42"/>
    <w:rsid w:val="0011105D"/>
    <w:rsid w:val="001115E9"/>
    <w:rsid w:val="0011370F"/>
    <w:rsid w:val="00113823"/>
    <w:rsid w:val="0011398C"/>
    <w:rsid w:val="00121700"/>
    <w:rsid w:val="00122695"/>
    <w:rsid w:val="00122895"/>
    <w:rsid w:val="00122CF3"/>
    <w:rsid w:val="001305E1"/>
    <w:rsid w:val="00131132"/>
    <w:rsid w:val="0013230B"/>
    <w:rsid w:val="00132675"/>
    <w:rsid w:val="0013420E"/>
    <w:rsid w:val="00134258"/>
    <w:rsid w:val="0013529F"/>
    <w:rsid w:val="00136EFC"/>
    <w:rsid w:val="00137151"/>
    <w:rsid w:val="00140F77"/>
    <w:rsid w:val="0014466E"/>
    <w:rsid w:val="001505C0"/>
    <w:rsid w:val="00150EA0"/>
    <w:rsid w:val="00151B14"/>
    <w:rsid w:val="00154782"/>
    <w:rsid w:val="001555DB"/>
    <w:rsid w:val="0015568E"/>
    <w:rsid w:val="00160C5E"/>
    <w:rsid w:val="00163446"/>
    <w:rsid w:val="001649BF"/>
    <w:rsid w:val="00167D82"/>
    <w:rsid w:val="00171AD3"/>
    <w:rsid w:val="00172005"/>
    <w:rsid w:val="00172483"/>
    <w:rsid w:val="00172D34"/>
    <w:rsid w:val="0017321B"/>
    <w:rsid w:val="001735C9"/>
    <w:rsid w:val="00174DBC"/>
    <w:rsid w:val="001772A4"/>
    <w:rsid w:val="0018518B"/>
    <w:rsid w:val="00185BD1"/>
    <w:rsid w:val="00185E0C"/>
    <w:rsid w:val="00187AF6"/>
    <w:rsid w:val="001908AA"/>
    <w:rsid w:val="00191E8F"/>
    <w:rsid w:val="00192896"/>
    <w:rsid w:val="00193154"/>
    <w:rsid w:val="001959F4"/>
    <w:rsid w:val="00196533"/>
    <w:rsid w:val="001A4E10"/>
    <w:rsid w:val="001A662F"/>
    <w:rsid w:val="001A6DA0"/>
    <w:rsid w:val="001A7F05"/>
    <w:rsid w:val="001B1237"/>
    <w:rsid w:val="001B231B"/>
    <w:rsid w:val="001B2331"/>
    <w:rsid w:val="001B2C5F"/>
    <w:rsid w:val="001B3883"/>
    <w:rsid w:val="001B3965"/>
    <w:rsid w:val="001B52B7"/>
    <w:rsid w:val="001B61C7"/>
    <w:rsid w:val="001B6471"/>
    <w:rsid w:val="001B673A"/>
    <w:rsid w:val="001C1228"/>
    <w:rsid w:val="001C2056"/>
    <w:rsid w:val="001C33BA"/>
    <w:rsid w:val="001C53B8"/>
    <w:rsid w:val="001C54B0"/>
    <w:rsid w:val="001C550C"/>
    <w:rsid w:val="001C676F"/>
    <w:rsid w:val="001D08F2"/>
    <w:rsid w:val="001D3BF4"/>
    <w:rsid w:val="001D4AA0"/>
    <w:rsid w:val="001E2245"/>
    <w:rsid w:val="001E56E6"/>
    <w:rsid w:val="001E6A10"/>
    <w:rsid w:val="001F08AE"/>
    <w:rsid w:val="001F14E1"/>
    <w:rsid w:val="001F1DED"/>
    <w:rsid w:val="001F27DE"/>
    <w:rsid w:val="001F5E8E"/>
    <w:rsid w:val="001F65AA"/>
    <w:rsid w:val="001F7A97"/>
    <w:rsid w:val="00203031"/>
    <w:rsid w:val="0020479F"/>
    <w:rsid w:val="0020493A"/>
    <w:rsid w:val="00205491"/>
    <w:rsid w:val="00207A03"/>
    <w:rsid w:val="002109C8"/>
    <w:rsid w:val="00211071"/>
    <w:rsid w:val="00212CAC"/>
    <w:rsid w:val="00214FBE"/>
    <w:rsid w:val="0021594F"/>
    <w:rsid w:val="0022052D"/>
    <w:rsid w:val="00220F0D"/>
    <w:rsid w:val="00223857"/>
    <w:rsid w:val="002239FF"/>
    <w:rsid w:val="0022622E"/>
    <w:rsid w:val="00226288"/>
    <w:rsid w:val="002309D9"/>
    <w:rsid w:val="00230C3B"/>
    <w:rsid w:val="00234866"/>
    <w:rsid w:val="002348A2"/>
    <w:rsid w:val="00235F51"/>
    <w:rsid w:val="002371E3"/>
    <w:rsid w:val="0024026C"/>
    <w:rsid w:val="00240FDE"/>
    <w:rsid w:val="002411B0"/>
    <w:rsid w:val="002434D6"/>
    <w:rsid w:val="00244D23"/>
    <w:rsid w:val="002462EC"/>
    <w:rsid w:val="00246E0B"/>
    <w:rsid w:val="002477B6"/>
    <w:rsid w:val="00250120"/>
    <w:rsid w:val="00250B23"/>
    <w:rsid w:val="0025319B"/>
    <w:rsid w:val="0025540A"/>
    <w:rsid w:val="00266231"/>
    <w:rsid w:val="0026697D"/>
    <w:rsid w:val="0026777D"/>
    <w:rsid w:val="00271FC3"/>
    <w:rsid w:val="0027296E"/>
    <w:rsid w:val="002761F5"/>
    <w:rsid w:val="00277B5C"/>
    <w:rsid w:val="00277E84"/>
    <w:rsid w:val="002805F7"/>
    <w:rsid w:val="00281E68"/>
    <w:rsid w:val="00282EDB"/>
    <w:rsid w:val="00285C31"/>
    <w:rsid w:val="00285D56"/>
    <w:rsid w:val="00286C1B"/>
    <w:rsid w:val="002874E7"/>
    <w:rsid w:val="00290A60"/>
    <w:rsid w:val="00290B4A"/>
    <w:rsid w:val="00295689"/>
    <w:rsid w:val="0029570A"/>
    <w:rsid w:val="00295756"/>
    <w:rsid w:val="00295F4A"/>
    <w:rsid w:val="00295FB6"/>
    <w:rsid w:val="002A09FE"/>
    <w:rsid w:val="002A0BA0"/>
    <w:rsid w:val="002A78A5"/>
    <w:rsid w:val="002B0681"/>
    <w:rsid w:val="002B244B"/>
    <w:rsid w:val="002B26C1"/>
    <w:rsid w:val="002B3826"/>
    <w:rsid w:val="002B4034"/>
    <w:rsid w:val="002B5715"/>
    <w:rsid w:val="002B643F"/>
    <w:rsid w:val="002B65C0"/>
    <w:rsid w:val="002C1399"/>
    <w:rsid w:val="002C246A"/>
    <w:rsid w:val="002C348A"/>
    <w:rsid w:val="002C4158"/>
    <w:rsid w:val="002C603F"/>
    <w:rsid w:val="002C6816"/>
    <w:rsid w:val="002C7FB2"/>
    <w:rsid w:val="002D138F"/>
    <w:rsid w:val="002D2A2E"/>
    <w:rsid w:val="002D2E12"/>
    <w:rsid w:val="002D3162"/>
    <w:rsid w:val="002D418D"/>
    <w:rsid w:val="002D4E0C"/>
    <w:rsid w:val="002E06DF"/>
    <w:rsid w:val="002E3718"/>
    <w:rsid w:val="002E3D63"/>
    <w:rsid w:val="002E4C5E"/>
    <w:rsid w:val="002E5104"/>
    <w:rsid w:val="002F0B90"/>
    <w:rsid w:val="002F0F30"/>
    <w:rsid w:val="002F279C"/>
    <w:rsid w:val="002F2F72"/>
    <w:rsid w:val="002F37BD"/>
    <w:rsid w:val="002F37FD"/>
    <w:rsid w:val="0030331F"/>
    <w:rsid w:val="00305954"/>
    <w:rsid w:val="003110C1"/>
    <w:rsid w:val="003127AE"/>
    <w:rsid w:val="003128CC"/>
    <w:rsid w:val="00312AA7"/>
    <w:rsid w:val="003133A8"/>
    <w:rsid w:val="00314818"/>
    <w:rsid w:val="00315BBF"/>
    <w:rsid w:val="00317475"/>
    <w:rsid w:val="00320F36"/>
    <w:rsid w:val="0032183A"/>
    <w:rsid w:val="00321945"/>
    <w:rsid w:val="00322022"/>
    <w:rsid w:val="00323B9E"/>
    <w:rsid w:val="0033136C"/>
    <w:rsid w:val="00331438"/>
    <w:rsid w:val="00337541"/>
    <w:rsid w:val="0034089A"/>
    <w:rsid w:val="00340D65"/>
    <w:rsid w:val="00341A40"/>
    <w:rsid w:val="00341FB2"/>
    <w:rsid w:val="00342A64"/>
    <w:rsid w:val="0034301F"/>
    <w:rsid w:val="00343EDA"/>
    <w:rsid w:val="00347BFA"/>
    <w:rsid w:val="00347F5D"/>
    <w:rsid w:val="00350EC9"/>
    <w:rsid w:val="00353F64"/>
    <w:rsid w:val="003540AB"/>
    <w:rsid w:val="00355149"/>
    <w:rsid w:val="00355423"/>
    <w:rsid w:val="00355B77"/>
    <w:rsid w:val="00356636"/>
    <w:rsid w:val="00361C44"/>
    <w:rsid w:val="003622CC"/>
    <w:rsid w:val="00362E34"/>
    <w:rsid w:val="003643F8"/>
    <w:rsid w:val="00365844"/>
    <w:rsid w:val="00366DA5"/>
    <w:rsid w:val="00370E59"/>
    <w:rsid w:val="00372464"/>
    <w:rsid w:val="003729F1"/>
    <w:rsid w:val="00373938"/>
    <w:rsid w:val="003754C8"/>
    <w:rsid w:val="00382259"/>
    <w:rsid w:val="0038459D"/>
    <w:rsid w:val="00384642"/>
    <w:rsid w:val="00386D6E"/>
    <w:rsid w:val="00387C5D"/>
    <w:rsid w:val="00387E0A"/>
    <w:rsid w:val="00390203"/>
    <w:rsid w:val="00393EC5"/>
    <w:rsid w:val="003947A2"/>
    <w:rsid w:val="00394B75"/>
    <w:rsid w:val="00396234"/>
    <w:rsid w:val="003979AE"/>
    <w:rsid w:val="00397DA1"/>
    <w:rsid w:val="003A049D"/>
    <w:rsid w:val="003A357A"/>
    <w:rsid w:val="003A4AF2"/>
    <w:rsid w:val="003A5398"/>
    <w:rsid w:val="003A61D8"/>
    <w:rsid w:val="003B06DF"/>
    <w:rsid w:val="003B4D1A"/>
    <w:rsid w:val="003B5062"/>
    <w:rsid w:val="003B671B"/>
    <w:rsid w:val="003B7633"/>
    <w:rsid w:val="003C10A8"/>
    <w:rsid w:val="003C3E06"/>
    <w:rsid w:val="003C3E91"/>
    <w:rsid w:val="003C56D2"/>
    <w:rsid w:val="003C5BA2"/>
    <w:rsid w:val="003C66BE"/>
    <w:rsid w:val="003C7619"/>
    <w:rsid w:val="003D0B0F"/>
    <w:rsid w:val="003D12CE"/>
    <w:rsid w:val="003D1639"/>
    <w:rsid w:val="003D2604"/>
    <w:rsid w:val="003D42EC"/>
    <w:rsid w:val="003D7327"/>
    <w:rsid w:val="003E1C4F"/>
    <w:rsid w:val="003E1DB8"/>
    <w:rsid w:val="003E2A7C"/>
    <w:rsid w:val="003E3C09"/>
    <w:rsid w:val="003E7790"/>
    <w:rsid w:val="003F2292"/>
    <w:rsid w:val="003F2392"/>
    <w:rsid w:val="003F40C0"/>
    <w:rsid w:val="003F45CA"/>
    <w:rsid w:val="003F4DF8"/>
    <w:rsid w:val="003F63F3"/>
    <w:rsid w:val="004008D0"/>
    <w:rsid w:val="0040140C"/>
    <w:rsid w:val="00401432"/>
    <w:rsid w:val="004020DD"/>
    <w:rsid w:val="00403E29"/>
    <w:rsid w:val="00404D2F"/>
    <w:rsid w:val="00405C21"/>
    <w:rsid w:val="00411258"/>
    <w:rsid w:val="00411AAC"/>
    <w:rsid w:val="0041215B"/>
    <w:rsid w:val="00416CD2"/>
    <w:rsid w:val="00424780"/>
    <w:rsid w:val="00426E10"/>
    <w:rsid w:val="00430E7F"/>
    <w:rsid w:val="00433567"/>
    <w:rsid w:val="00436F45"/>
    <w:rsid w:val="00440E7D"/>
    <w:rsid w:val="004421B1"/>
    <w:rsid w:val="00442501"/>
    <w:rsid w:val="00442793"/>
    <w:rsid w:val="00443EB4"/>
    <w:rsid w:val="004447EC"/>
    <w:rsid w:val="00445237"/>
    <w:rsid w:val="00446D47"/>
    <w:rsid w:val="00450A5D"/>
    <w:rsid w:val="004521DC"/>
    <w:rsid w:val="00455849"/>
    <w:rsid w:val="00455C1A"/>
    <w:rsid w:val="004635B6"/>
    <w:rsid w:val="0046475B"/>
    <w:rsid w:val="00465EB6"/>
    <w:rsid w:val="00466540"/>
    <w:rsid w:val="00470240"/>
    <w:rsid w:val="00471C4A"/>
    <w:rsid w:val="004734AF"/>
    <w:rsid w:val="004735C6"/>
    <w:rsid w:val="00474398"/>
    <w:rsid w:val="0047787E"/>
    <w:rsid w:val="00481AEC"/>
    <w:rsid w:val="00481B76"/>
    <w:rsid w:val="00482700"/>
    <w:rsid w:val="00483361"/>
    <w:rsid w:val="004838B6"/>
    <w:rsid w:val="004842F7"/>
    <w:rsid w:val="00485E26"/>
    <w:rsid w:val="00492823"/>
    <w:rsid w:val="00493CD9"/>
    <w:rsid w:val="00497B65"/>
    <w:rsid w:val="004A72D6"/>
    <w:rsid w:val="004A79DC"/>
    <w:rsid w:val="004B5163"/>
    <w:rsid w:val="004B5C63"/>
    <w:rsid w:val="004B66B2"/>
    <w:rsid w:val="004B6B44"/>
    <w:rsid w:val="004B709F"/>
    <w:rsid w:val="004C0844"/>
    <w:rsid w:val="004C1DD8"/>
    <w:rsid w:val="004C2B2A"/>
    <w:rsid w:val="004C3646"/>
    <w:rsid w:val="004C4711"/>
    <w:rsid w:val="004C5670"/>
    <w:rsid w:val="004C622A"/>
    <w:rsid w:val="004C668C"/>
    <w:rsid w:val="004C719D"/>
    <w:rsid w:val="004C7895"/>
    <w:rsid w:val="004D1AB4"/>
    <w:rsid w:val="004D1BD3"/>
    <w:rsid w:val="004D2ED7"/>
    <w:rsid w:val="004D3349"/>
    <w:rsid w:val="004D5144"/>
    <w:rsid w:val="004D5456"/>
    <w:rsid w:val="004D5A9A"/>
    <w:rsid w:val="004D6AFD"/>
    <w:rsid w:val="004E137B"/>
    <w:rsid w:val="004E1E04"/>
    <w:rsid w:val="004E3431"/>
    <w:rsid w:val="004E499F"/>
    <w:rsid w:val="004E5BE1"/>
    <w:rsid w:val="004F2AEC"/>
    <w:rsid w:val="004F3F40"/>
    <w:rsid w:val="004F4ABD"/>
    <w:rsid w:val="00500AD3"/>
    <w:rsid w:val="00500DA3"/>
    <w:rsid w:val="005024B6"/>
    <w:rsid w:val="00503063"/>
    <w:rsid w:val="0050373C"/>
    <w:rsid w:val="00504D5F"/>
    <w:rsid w:val="0050578B"/>
    <w:rsid w:val="00507B87"/>
    <w:rsid w:val="0051047B"/>
    <w:rsid w:val="00510E3D"/>
    <w:rsid w:val="00513856"/>
    <w:rsid w:val="00515275"/>
    <w:rsid w:val="00517C0F"/>
    <w:rsid w:val="005201C1"/>
    <w:rsid w:val="0052099D"/>
    <w:rsid w:val="0052296F"/>
    <w:rsid w:val="00523701"/>
    <w:rsid w:val="00523BDB"/>
    <w:rsid w:val="0052496D"/>
    <w:rsid w:val="005268F7"/>
    <w:rsid w:val="005275E4"/>
    <w:rsid w:val="005353A7"/>
    <w:rsid w:val="005354C2"/>
    <w:rsid w:val="005378D5"/>
    <w:rsid w:val="0054109D"/>
    <w:rsid w:val="00541338"/>
    <w:rsid w:val="005427FF"/>
    <w:rsid w:val="00546107"/>
    <w:rsid w:val="00546E51"/>
    <w:rsid w:val="00552834"/>
    <w:rsid w:val="00553CEE"/>
    <w:rsid w:val="00553D73"/>
    <w:rsid w:val="00554DCB"/>
    <w:rsid w:val="00555360"/>
    <w:rsid w:val="00555BAE"/>
    <w:rsid w:val="00561FCC"/>
    <w:rsid w:val="005625C7"/>
    <w:rsid w:val="005629FE"/>
    <w:rsid w:val="00563BD7"/>
    <w:rsid w:val="005641ED"/>
    <w:rsid w:val="0056487B"/>
    <w:rsid w:val="00564E2E"/>
    <w:rsid w:val="00566215"/>
    <w:rsid w:val="005709CD"/>
    <w:rsid w:val="005714CA"/>
    <w:rsid w:val="005718E7"/>
    <w:rsid w:val="00571B4D"/>
    <w:rsid w:val="00572092"/>
    <w:rsid w:val="00572261"/>
    <w:rsid w:val="00573C9F"/>
    <w:rsid w:val="005755CA"/>
    <w:rsid w:val="005764B1"/>
    <w:rsid w:val="00576728"/>
    <w:rsid w:val="0057672E"/>
    <w:rsid w:val="00580F24"/>
    <w:rsid w:val="0058120A"/>
    <w:rsid w:val="00582010"/>
    <w:rsid w:val="005853C3"/>
    <w:rsid w:val="00585BDD"/>
    <w:rsid w:val="00585C6D"/>
    <w:rsid w:val="00590E34"/>
    <w:rsid w:val="00591F8A"/>
    <w:rsid w:val="00593ED0"/>
    <w:rsid w:val="0059406F"/>
    <w:rsid w:val="00597F7B"/>
    <w:rsid w:val="005A1795"/>
    <w:rsid w:val="005A3545"/>
    <w:rsid w:val="005A5418"/>
    <w:rsid w:val="005A586E"/>
    <w:rsid w:val="005A6030"/>
    <w:rsid w:val="005A75EE"/>
    <w:rsid w:val="005B065E"/>
    <w:rsid w:val="005B19B1"/>
    <w:rsid w:val="005B3DAF"/>
    <w:rsid w:val="005C0134"/>
    <w:rsid w:val="005C029E"/>
    <w:rsid w:val="005C1119"/>
    <w:rsid w:val="005C2F09"/>
    <w:rsid w:val="005C30B9"/>
    <w:rsid w:val="005C335C"/>
    <w:rsid w:val="005C5D1D"/>
    <w:rsid w:val="005C73CE"/>
    <w:rsid w:val="005D08FB"/>
    <w:rsid w:val="005D43C0"/>
    <w:rsid w:val="005D530A"/>
    <w:rsid w:val="005D632C"/>
    <w:rsid w:val="005D651B"/>
    <w:rsid w:val="005D7D4D"/>
    <w:rsid w:val="005E0891"/>
    <w:rsid w:val="005E2795"/>
    <w:rsid w:val="005E2837"/>
    <w:rsid w:val="005E283C"/>
    <w:rsid w:val="005E6EC3"/>
    <w:rsid w:val="005F10DB"/>
    <w:rsid w:val="005F4006"/>
    <w:rsid w:val="005F615F"/>
    <w:rsid w:val="005F67D5"/>
    <w:rsid w:val="00602EBB"/>
    <w:rsid w:val="00603829"/>
    <w:rsid w:val="0060511B"/>
    <w:rsid w:val="006064C7"/>
    <w:rsid w:val="00610991"/>
    <w:rsid w:val="006142C8"/>
    <w:rsid w:val="00614C12"/>
    <w:rsid w:val="0061523B"/>
    <w:rsid w:val="0062024C"/>
    <w:rsid w:val="00622603"/>
    <w:rsid w:val="00623016"/>
    <w:rsid w:val="00623CFD"/>
    <w:rsid w:val="00623E72"/>
    <w:rsid w:val="00626861"/>
    <w:rsid w:val="006300C2"/>
    <w:rsid w:val="00630329"/>
    <w:rsid w:val="00630EC2"/>
    <w:rsid w:val="00633BFD"/>
    <w:rsid w:val="00633CFE"/>
    <w:rsid w:val="00634A94"/>
    <w:rsid w:val="00635660"/>
    <w:rsid w:val="00637079"/>
    <w:rsid w:val="00643C51"/>
    <w:rsid w:val="00645CC9"/>
    <w:rsid w:val="00647E23"/>
    <w:rsid w:val="006521AA"/>
    <w:rsid w:val="00654DD6"/>
    <w:rsid w:val="00654E92"/>
    <w:rsid w:val="0065686D"/>
    <w:rsid w:val="00660487"/>
    <w:rsid w:val="00661E9F"/>
    <w:rsid w:val="00662EF4"/>
    <w:rsid w:val="00663588"/>
    <w:rsid w:val="006656E7"/>
    <w:rsid w:val="00670E10"/>
    <w:rsid w:val="006730DC"/>
    <w:rsid w:val="00674028"/>
    <w:rsid w:val="00674969"/>
    <w:rsid w:val="00683C7E"/>
    <w:rsid w:val="006850B4"/>
    <w:rsid w:val="006903E3"/>
    <w:rsid w:val="00690F52"/>
    <w:rsid w:val="006912A1"/>
    <w:rsid w:val="00692DCD"/>
    <w:rsid w:val="00693C59"/>
    <w:rsid w:val="00693FC8"/>
    <w:rsid w:val="0069426A"/>
    <w:rsid w:val="00694C92"/>
    <w:rsid w:val="00694DFE"/>
    <w:rsid w:val="006950D0"/>
    <w:rsid w:val="00695630"/>
    <w:rsid w:val="00695BB7"/>
    <w:rsid w:val="00697676"/>
    <w:rsid w:val="006A0F3D"/>
    <w:rsid w:val="006A26AD"/>
    <w:rsid w:val="006A42BB"/>
    <w:rsid w:val="006A60DB"/>
    <w:rsid w:val="006A65D3"/>
    <w:rsid w:val="006A74E1"/>
    <w:rsid w:val="006A7BE8"/>
    <w:rsid w:val="006B17B4"/>
    <w:rsid w:val="006B5E64"/>
    <w:rsid w:val="006B61B4"/>
    <w:rsid w:val="006B683E"/>
    <w:rsid w:val="006C0B83"/>
    <w:rsid w:val="006C1396"/>
    <w:rsid w:val="006C2E28"/>
    <w:rsid w:val="006C40EF"/>
    <w:rsid w:val="006C5248"/>
    <w:rsid w:val="006C59A3"/>
    <w:rsid w:val="006C5BB6"/>
    <w:rsid w:val="006C5E6D"/>
    <w:rsid w:val="006D1096"/>
    <w:rsid w:val="006D1450"/>
    <w:rsid w:val="006D17A9"/>
    <w:rsid w:val="006D3532"/>
    <w:rsid w:val="006D3E44"/>
    <w:rsid w:val="006D3FC6"/>
    <w:rsid w:val="006D4B7E"/>
    <w:rsid w:val="006D4ECF"/>
    <w:rsid w:val="006D517A"/>
    <w:rsid w:val="006E01FB"/>
    <w:rsid w:val="006E0DB2"/>
    <w:rsid w:val="006E2D75"/>
    <w:rsid w:val="006E49F9"/>
    <w:rsid w:val="006E4D14"/>
    <w:rsid w:val="006E5D57"/>
    <w:rsid w:val="006E6AF5"/>
    <w:rsid w:val="006E6B59"/>
    <w:rsid w:val="006F5D06"/>
    <w:rsid w:val="006F638A"/>
    <w:rsid w:val="006F6CC6"/>
    <w:rsid w:val="006F7FEA"/>
    <w:rsid w:val="00700615"/>
    <w:rsid w:val="0070167C"/>
    <w:rsid w:val="00703E50"/>
    <w:rsid w:val="007041B7"/>
    <w:rsid w:val="00704395"/>
    <w:rsid w:val="00705399"/>
    <w:rsid w:val="00710A61"/>
    <w:rsid w:val="00710E05"/>
    <w:rsid w:val="00712AC4"/>
    <w:rsid w:val="00714EF1"/>
    <w:rsid w:val="00715147"/>
    <w:rsid w:val="00715C23"/>
    <w:rsid w:val="007178C1"/>
    <w:rsid w:val="00717B1A"/>
    <w:rsid w:val="00722B6E"/>
    <w:rsid w:val="007237B3"/>
    <w:rsid w:val="0072380D"/>
    <w:rsid w:val="007246EC"/>
    <w:rsid w:val="007261BD"/>
    <w:rsid w:val="007308AD"/>
    <w:rsid w:val="007321D5"/>
    <w:rsid w:val="00733E9C"/>
    <w:rsid w:val="0073778C"/>
    <w:rsid w:val="00737ED4"/>
    <w:rsid w:val="00744412"/>
    <w:rsid w:val="0074483C"/>
    <w:rsid w:val="00744DA4"/>
    <w:rsid w:val="0074517A"/>
    <w:rsid w:val="007452E0"/>
    <w:rsid w:val="0074553D"/>
    <w:rsid w:val="00746033"/>
    <w:rsid w:val="00746764"/>
    <w:rsid w:val="00752094"/>
    <w:rsid w:val="00753315"/>
    <w:rsid w:val="00753A2C"/>
    <w:rsid w:val="00755F0C"/>
    <w:rsid w:val="00756007"/>
    <w:rsid w:val="007564D6"/>
    <w:rsid w:val="00756D8F"/>
    <w:rsid w:val="00757191"/>
    <w:rsid w:val="00757EBB"/>
    <w:rsid w:val="00760DDB"/>
    <w:rsid w:val="00762215"/>
    <w:rsid w:val="00763D3D"/>
    <w:rsid w:val="00765201"/>
    <w:rsid w:val="00766C34"/>
    <w:rsid w:val="00767174"/>
    <w:rsid w:val="00767FA0"/>
    <w:rsid w:val="007702DC"/>
    <w:rsid w:val="00772464"/>
    <w:rsid w:val="00773268"/>
    <w:rsid w:val="0077330C"/>
    <w:rsid w:val="007759DD"/>
    <w:rsid w:val="007772E6"/>
    <w:rsid w:val="0078254C"/>
    <w:rsid w:val="00782846"/>
    <w:rsid w:val="00784721"/>
    <w:rsid w:val="00791B13"/>
    <w:rsid w:val="007975AB"/>
    <w:rsid w:val="007A1FBA"/>
    <w:rsid w:val="007A3A83"/>
    <w:rsid w:val="007A649F"/>
    <w:rsid w:val="007B0227"/>
    <w:rsid w:val="007B0FF4"/>
    <w:rsid w:val="007B2C0D"/>
    <w:rsid w:val="007B4CD0"/>
    <w:rsid w:val="007B5E08"/>
    <w:rsid w:val="007B5E64"/>
    <w:rsid w:val="007B72FB"/>
    <w:rsid w:val="007C1478"/>
    <w:rsid w:val="007C17B9"/>
    <w:rsid w:val="007C2CCF"/>
    <w:rsid w:val="007C3003"/>
    <w:rsid w:val="007C4A83"/>
    <w:rsid w:val="007C5018"/>
    <w:rsid w:val="007C6841"/>
    <w:rsid w:val="007C7857"/>
    <w:rsid w:val="007D204A"/>
    <w:rsid w:val="007D2936"/>
    <w:rsid w:val="007D6ABF"/>
    <w:rsid w:val="007E045B"/>
    <w:rsid w:val="007E1D7A"/>
    <w:rsid w:val="007E34FE"/>
    <w:rsid w:val="007E3ACE"/>
    <w:rsid w:val="007E4088"/>
    <w:rsid w:val="007E4523"/>
    <w:rsid w:val="007E669D"/>
    <w:rsid w:val="007E66FA"/>
    <w:rsid w:val="007E7519"/>
    <w:rsid w:val="007E7587"/>
    <w:rsid w:val="007E7DEC"/>
    <w:rsid w:val="007E7E5C"/>
    <w:rsid w:val="007F05CD"/>
    <w:rsid w:val="007F0DDB"/>
    <w:rsid w:val="007F16CB"/>
    <w:rsid w:val="007F1BE7"/>
    <w:rsid w:val="007F1FF4"/>
    <w:rsid w:val="007F5B9A"/>
    <w:rsid w:val="007F60FB"/>
    <w:rsid w:val="007F7B54"/>
    <w:rsid w:val="008023F2"/>
    <w:rsid w:val="00802AF2"/>
    <w:rsid w:val="00802DAE"/>
    <w:rsid w:val="00803B61"/>
    <w:rsid w:val="008105D6"/>
    <w:rsid w:val="00810B80"/>
    <w:rsid w:val="00814856"/>
    <w:rsid w:val="00817850"/>
    <w:rsid w:val="00817CF3"/>
    <w:rsid w:val="00821C7F"/>
    <w:rsid w:val="00822039"/>
    <w:rsid w:val="00824978"/>
    <w:rsid w:val="00825487"/>
    <w:rsid w:val="00825547"/>
    <w:rsid w:val="00827A1E"/>
    <w:rsid w:val="008330EC"/>
    <w:rsid w:val="008338C6"/>
    <w:rsid w:val="00833E35"/>
    <w:rsid w:val="008358F2"/>
    <w:rsid w:val="00835C31"/>
    <w:rsid w:val="008375BB"/>
    <w:rsid w:val="00841451"/>
    <w:rsid w:val="00842294"/>
    <w:rsid w:val="00845069"/>
    <w:rsid w:val="00845847"/>
    <w:rsid w:val="00847C96"/>
    <w:rsid w:val="008510CC"/>
    <w:rsid w:val="00851906"/>
    <w:rsid w:val="00852A03"/>
    <w:rsid w:val="00853AB3"/>
    <w:rsid w:val="0085412C"/>
    <w:rsid w:val="008542BA"/>
    <w:rsid w:val="008552C3"/>
    <w:rsid w:val="00857DD8"/>
    <w:rsid w:val="00860BEC"/>
    <w:rsid w:val="008611F6"/>
    <w:rsid w:val="008613AA"/>
    <w:rsid w:val="008619EB"/>
    <w:rsid w:val="0086205F"/>
    <w:rsid w:val="00862547"/>
    <w:rsid w:val="008645E4"/>
    <w:rsid w:val="00864D0D"/>
    <w:rsid w:val="00870193"/>
    <w:rsid w:val="008719CB"/>
    <w:rsid w:val="00872B34"/>
    <w:rsid w:val="008730EF"/>
    <w:rsid w:val="008755EE"/>
    <w:rsid w:val="00880AA1"/>
    <w:rsid w:val="00880F35"/>
    <w:rsid w:val="00883A75"/>
    <w:rsid w:val="00884BEC"/>
    <w:rsid w:val="008856D6"/>
    <w:rsid w:val="00885789"/>
    <w:rsid w:val="0088777F"/>
    <w:rsid w:val="00890583"/>
    <w:rsid w:val="00891A33"/>
    <w:rsid w:val="00895763"/>
    <w:rsid w:val="008A1884"/>
    <w:rsid w:val="008A1B83"/>
    <w:rsid w:val="008A48DB"/>
    <w:rsid w:val="008B1F23"/>
    <w:rsid w:val="008B218A"/>
    <w:rsid w:val="008B2BFD"/>
    <w:rsid w:val="008B39DC"/>
    <w:rsid w:val="008B3BD3"/>
    <w:rsid w:val="008B51D0"/>
    <w:rsid w:val="008B6699"/>
    <w:rsid w:val="008C41CB"/>
    <w:rsid w:val="008C5B53"/>
    <w:rsid w:val="008D090E"/>
    <w:rsid w:val="008D0D2A"/>
    <w:rsid w:val="008D11BA"/>
    <w:rsid w:val="008D1FA6"/>
    <w:rsid w:val="008D2810"/>
    <w:rsid w:val="008D7C91"/>
    <w:rsid w:val="008E30A4"/>
    <w:rsid w:val="008E3696"/>
    <w:rsid w:val="008E36F8"/>
    <w:rsid w:val="008E4086"/>
    <w:rsid w:val="008E4ACC"/>
    <w:rsid w:val="008E4EFC"/>
    <w:rsid w:val="008E572D"/>
    <w:rsid w:val="008E5744"/>
    <w:rsid w:val="008E7BDC"/>
    <w:rsid w:val="008F1E37"/>
    <w:rsid w:val="008F4385"/>
    <w:rsid w:val="008F4ECD"/>
    <w:rsid w:val="008F4FBA"/>
    <w:rsid w:val="008F7F45"/>
    <w:rsid w:val="009006D7"/>
    <w:rsid w:val="00900991"/>
    <w:rsid w:val="00900E22"/>
    <w:rsid w:val="00904A34"/>
    <w:rsid w:val="00905C15"/>
    <w:rsid w:val="00906B1D"/>
    <w:rsid w:val="00911DC7"/>
    <w:rsid w:val="00914D1C"/>
    <w:rsid w:val="009222FB"/>
    <w:rsid w:val="009224D4"/>
    <w:rsid w:val="00923640"/>
    <w:rsid w:val="00925B01"/>
    <w:rsid w:val="00941C26"/>
    <w:rsid w:val="00943026"/>
    <w:rsid w:val="00944CD0"/>
    <w:rsid w:val="00947012"/>
    <w:rsid w:val="0095313C"/>
    <w:rsid w:val="00960CBB"/>
    <w:rsid w:val="00961517"/>
    <w:rsid w:val="00961577"/>
    <w:rsid w:val="00962D1B"/>
    <w:rsid w:val="00963A2F"/>
    <w:rsid w:val="00963B93"/>
    <w:rsid w:val="00965E94"/>
    <w:rsid w:val="009739B8"/>
    <w:rsid w:val="00974A2B"/>
    <w:rsid w:val="00974A4C"/>
    <w:rsid w:val="009768BE"/>
    <w:rsid w:val="00981E98"/>
    <w:rsid w:val="00982441"/>
    <w:rsid w:val="009879AA"/>
    <w:rsid w:val="009928A5"/>
    <w:rsid w:val="00993D97"/>
    <w:rsid w:val="0099469F"/>
    <w:rsid w:val="009969F1"/>
    <w:rsid w:val="009A1633"/>
    <w:rsid w:val="009A19EE"/>
    <w:rsid w:val="009A1CA3"/>
    <w:rsid w:val="009A5468"/>
    <w:rsid w:val="009A69E5"/>
    <w:rsid w:val="009A6B71"/>
    <w:rsid w:val="009A78A7"/>
    <w:rsid w:val="009A7A4B"/>
    <w:rsid w:val="009B115F"/>
    <w:rsid w:val="009B1C0C"/>
    <w:rsid w:val="009B2809"/>
    <w:rsid w:val="009B2DED"/>
    <w:rsid w:val="009B3A86"/>
    <w:rsid w:val="009B5BCC"/>
    <w:rsid w:val="009B5CD8"/>
    <w:rsid w:val="009C02E9"/>
    <w:rsid w:val="009C644A"/>
    <w:rsid w:val="009D2489"/>
    <w:rsid w:val="009D2BE9"/>
    <w:rsid w:val="009D2D25"/>
    <w:rsid w:val="009D6740"/>
    <w:rsid w:val="009E1B7F"/>
    <w:rsid w:val="009E3672"/>
    <w:rsid w:val="009E4349"/>
    <w:rsid w:val="009E4888"/>
    <w:rsid w:val="009E6FF3"/>
    <w:rsid w:val="009E6FF8"/>
    <w:rsid w:val="009F1825"/>
    <w:rsid w:val="009F22B0"/>
    <w:rsid w:val="009F2530"/>
    <w:rsid w:val="009F26F8"/>
    <w:rsid w:val="009F382B"/>
    <w:rsid w:val="009F3DD0"/>
    <w:rsid w:val="009F5B17"/>
    <w:rsid w:val="009F7694"/>
    <w:rsid w:val="00A001B2"/>
    <w:rsid w:val="00A012B7"/>
    <w:rsid w:val="00A01BBB"/>
    <w:rsid w:val="00A0269B"/>
    <w:rsid w:val="00A041DD"/>
    <w:rsid w:val="00A05A33"/>
    <w:rsid w:val="00A10408"/>
    <w:rsid w:val="00A1056E"/>
    <w:rsid w:val="00A10E30"/>
    <w:rsid w:val="00A1194D"/>
    <w:rsid w:val="00A11966"/>
    <w:rsid w:val="00A11B94"/>
    <w:rsid w:val="00A128C2"/>
    <w:rsid w:val="00A1342F"/>
    <w:rsid w:val="00A134BF"/>
    <w:rsid w:val="00A135A8"/>
    <w:rsid w:val="00A13ED5"/>
    <w:rsid w:val="00A1711C"/>
    <w:rsid w:val="00A1755A"/>
    <w:rsid w:val="00A17EBF"/>
    <w:rsid w:val="00A21129"/>
    <w:rsid w:val="00A21885"/>
    <w:rsid w:val="00A24604"/>
    <w:rsid w:val="00A307C0"/>
    <w:rsid w:val="00A41E5B"/>
    <w:rsid w:val="00A42328"/>
    <w:rsid w:val="00A42678"/>
    <w:rsid w:val="00A42E6E"/>
    <w:rsid w:val="00A46ADB"/>
    <w:rsid w:val="00A46BF1"/>
    <w:rsid w:val="00A47361"/>
    <w:rsid w:val="00A52BE2"/>
    <w:rsid w:val="00A545C4"/>
    <w:rsid w:val="00A5549B"/>
    <w:rsid w:val="00A5686A"/>
    <w:rsid w:val="00A61E49"/>
    <w:rsid w:val="00A63BDB"/>
    <w:rsid w:val="00A64405"/>
    <w:rsid w:val="00A65D0D"/>
    <w:rsid w:val="00A6754A"/>
    <w:rsid w:val="00A703C6"/>
    <w:rsid w:val="00A7162E"/>
    <w:rsid w:val="00A71AEE"/>
    <w:rsid w:val="00A720A6"/>
    <w:rsid w:val="00A80636"/>
    <w:rsid w:val="00A80BCF"/>
    <w:rsid w:val="00A80D63"/>
    <w:rsid w:val="00A80FBE"/>
    <w:rsid w:val="00A826F1"/>
    <w:rsid w:val="00A82EDA"/>
    <w:rsid w:val="00A837F5"/>
    <w:rsid w:val="00A83F0C"/>
    <w:rsid w:val="00A84D72"/>
    <w:rsid w:val="00A86A57"/>
    <w:rsid w:val="00A87BCA"/>
    <w:rsid w:val="00A93192"/>
    <w:rsid w:val="00A9393A"/>
    <w:rsid w:val="00A95828"/>
    <w:rsid w:val="00A972DF"/>
    <w:rsid w:val="00A975B5"/>
    <w:rsid w:val="00A97C88"/>
    <w:rsid w:val="00A97EF7"/>
    <w:rsid w:val="00AA2385"/>
    <w:rsid w:val="00AA3BE8"/>
    <w:rsid w:val="00AA5DC1"/>
    <w:rsid w:val="00AA70DA"/>
    <w:rsid w:val="00AB067B"/>
    <w:rsid w:val="00AB1E30"/>
    <w:rsid w:val="00AB1EEB"/>
    <w:rsid w:val="00AB2188"/>
    <w:rsid w:val="00AB222A"/>
    <w:rsid w:val="00AB2AED"/>
    <w:rsid w:val="00AB3DA8"/>
    <w:rsid w:val="00AB41B3"/>
    <w:rsid w:val="00AB41F2"/>
    <w:rsid w:val="00AB4FD7"/>
    <w:rsid w:val="00AB70A7"/>
    <w:rsid w:val="00AB71FE"/>
    <w:rsid w:val="00AC01E2"/>
    <w:rsid w:val="00AC0BE1"/>
    <w:rsid w:val="00AC10F2"/>
    <w:rsid w:val="00AC24D2"/>
    <w:rsid w:val="00AC26AA"/>
    <w:rsid w:val="00AC2B38"/>
    <w:rsid w:val="00AC2C4D"/>
    <w:rsid w:val="00AC37A2"/>
    <w:rsid w:val="00AC3837"/>
    <w:rsid w:val="00AD1457"/>
    <w:rsid w:val="00AD257C"/>
    <w:rsid w:val="00AD3F30"/>
    <w:rsid w:val="00AD5C8B"/>
    <w:rsid w:val="00AD5D92"/>
    <w:rsid w:val="00AE1C5B"/>
    <w:rsid w:val="00AE381C"/>
    <w:rsid w:val="00AE6C70"/>
    <w:rsid w:val="00AE71E5"/>
    <w:rsid w:val="00AF0CA0"/>
    <w:rsid w:val="00AF1DB0"/>
    <w:rsid w:val="00AF2012"/>
    <w:rsid w:val="00AF4A11"/>
    <w:rsid w:val="00AF4BAB"/>
    <w:rsid w:val="00AF549A"/>
    <w:rsid w:val="00AF6154"/>
    <w:rsid w:val="00AF769F"/>
    <w:rsid w:val="00B0184A"/>
    <w:rsid w:val="00B02EFF"/>
    <w:rsid w:val="00B12612"/>
    <w:rsid w:val="00B1355B"/>
    <w:rsid w:val="00B2186F"/>
    <w:rsid w:val="00B224E9"/>
    <w:rsid w:val="00B25482"/>
    <w:rsid w:val="00B25CE7"/>
    <w:rsid w:val="00B27E59"/>
    <w:rsid w:val="00B3009F"/>
    <w:rsid w:val="00B3202A"/>
    <w:rsid w:val="00B34450"/>
    <w:rsid w:val="00B3479B"/>
    <w:rsid w:val="00B4049A"/>
    <w:rsid w:val="00B4477B"/>
    <w:rsid w:val="00B447EA"/>
    <w:rsid w:val="00B465C4"/>
    <w:rsid w:val="00B465E3"/>
    <w:rsid w:val="00B47097"/>
    <w:rsid w:val="00B47988"/>
    <w:rsid w:val="00B521BE"/>
    <w:rsid w:val="00B52492"/>
    <w:rsid w:val="00B54548"/>
    <w:rsid w:val="00B55421"/>
    <w:rsid w:val="00B560A9"/>
    <w:rsid w:val="00B60BB9"/>
    <w:rsid w:val="00B61C05"/>
    <w:rsid w:val="00B62EBC"/>
    <w:rsid w:val="00B633A6"/>
    <w:rsid w:val="00B63B21"/>
    <w:rsid w:val="00B63CC4"/>
    <w:rsid w:val="00B65DBE"/>
    <w:rsid w:val="00B67872"/>
    <w:rsid w:val="00B67D4A"/>
    <w:rsid w:val="00B70E99"/>
    <w:rsid w:val="00B71311"/>
    <w:rsid w:val="00B72F44"/>
    <w:rsid w:val="00B73AA3"/>
    <w:rsid w:val="00B74D37"/>
    <w:rsid w:val="00B756B9"/>
    <w:rsid w:val="00B75DB8"/>
    <w:rsid w:val="00B76838"/>
    <w:rsid w:val="00B804D1"/>
    <w:rsid w:val="00B83785"/>
    <w:rsid w:val="00B846FA"/>
    <w:rsid w:val="00B84D08"/>
    <w:rsid w:val="00B85852"/>
    <w:rsid w:val="00B85AA1"/>
    <w:rsid w:val="00B85AED"/>
    <w:rsid w:val="00B85BE1"/>
    <w:rsid w:val="00B8608C"/>
    <w:rsid w:val="00B90545"/>
    <w:rsid w:val="00B936D1"/>
    <w:rsid w:val="00B9376C"/>
    <w:rsid w:val="00B9648C"/>
    <w:rsid w:val="00BA166D"/>
    <w:rsid w:val="00BA240B"/>
    <w:rsid w:val="00BA30FE"/>
    <w:rsid w:val="00BA320A"/>
    <w:rsid w:val="00BA4789"/>
    <w:rsid w:val="00BA5978"/>
    <w:rsid w:val="00BA72E2"/>
    <w:rsid w:val="00BB0593"/>
    <w:rsid w:val="00BB0C03"/>
    <w:rsid w:val="00BB3AF9"/>
    <w:rsid w:val="00BB5E92"/>
    <w:rsid w:val="00BC0038"/>
    <w:rsid w:val="00BC140E"/>
    <w:rsid w:val="00BC2F29"/>
    <w:rsid w:val="00BC3EF5"/>
    <w:rsid w:val="00BC44E4"/>
    <w:rsid w:val="00BC54AF"/>
    <w:rsid w:val="00BC5737"/>
    <w:rsid w:val="00BD0347"/>
    <w:rsid w:val="00BD0A73"/>
    <w:rsid w:val="00BD0ED9"/>
    <w:rsid w:val="00BD1358"/>
    <w:rsid w:val="00BD1BD7"/>
    <w:rsid w:val="00BD1F6F"/>
    <w:rsid w:val="00BD59DF"/>
    <w:rsid w:val="00BD5BF6"/>
    <w:rsid w:val="00BD78B4"/>
    <w:rsid w:val="00BE31E5"/>
    <w:rsid w:val="00BE33D9"/>
    <w:rsid w:val="00BE40E2"/>
    <w:rsid w:val="00BE5BA4"/>
    <w:rsid w:val="00BE7287"/>
    <w:rsid w:val="00BE7634"/>
    <w:rsid w:val="00BF04ED"/>
    <w:rsid w:val="00BF4330"/>
    <w:rsid w:val="00BF59E5"/>
    <w:rsid w:val="00BF6EAF"/>
    <w:rsid w:val="00C0061F"/>
    <w:rsid w:val="00C00B20"/>
    <w:rsid w:val="00C02022"/>
    <w:rsid w:val="00C024B9"/>
    <w:rsid w:val="00C026C8"/>
    <w:rsid w:val="00C02C3C"/>
    <w:rsid w:val="00C02D87"/>
    <w:rsid w:val="00C054EE"/>
    <w:rsid w:val="00C05A46"/>
    <w:rsid w:val="00C05B30"/>
    <w:rsid w:val="00C069DE"/>
    <w:rsid w:val="00C1082C"/>
    <w:rsid w:val="00C1097D"/>
    <w:rsid w:val="00C11440"/>
    <w:rsid w:val="00C139C6"/>
    <w:rsid w:val="00C149C8"/>
    <w:rsid w:val="00C20136"/>
    <w:rsid w:val="00C22F99"/>
    <w:rsid w:val="00C23165"/>
    <w:rsid w:val="00C2359D"/>
    <w:rsid w:val="00C246D1"/>
    <w:rsid w:val="00C248A5"/>
    <w:rsid w:val="00C24A03"/>
    <w:rsid w:val="00C25684"/>
    <w:rsid w:val="00C26F4A"/>
    <w:rsid w:val="00C31308"/>
    <w:rsid w:val="00C36B5A"/>
    <w:rsid w:val="00C37A1D"/>
    <w:rsid w:val="00C40510"/>
    <w:rsid w:val="00C409B1"/>
    <w:rsid w:val="00C4102B"/>
    <w:rsid w:val="00C41E51"/>
    <w:rsid w:val="00C42493"/>
    <w:rsid w:val="00C43F15"/>
    <w:rsid w:val="00C44E3A"/>
    <w:rsid w:val="00C45A46"/>
    <w:rsid w:val="00C45CA9"/>
    <w:rsid w:val="00C45D90"/>
    <w:rsid w:val="00C46E64"/>
    <w:rsid w:val="00C50C3B"/>
    <w:rsid w:val="00C56562"/>
    <w:rsid w:val="00C57498"/>
    <w:rsid w:val="00C579D9"/>
    <w:rsid w:val="00C63E15"/>
    <w:rsid w:val="00C67C8D"/>
    <w:rsid w:val="00C7059D"/>
    <w:rsid w:val="00C7146C"/>
    <w:rsid w:val="00C717CF"/>
    <w:rsid w:val="00C73A6D"/>
    <w:rsid w:val="00C76482"/>
    <w:rsid w:val="00C778EF"/>
    <w:rsid w:val="00C77CB4"/>
    <w:rsid w:val="00C80385"/>
    <w:rsid w:val="00C83F0A"/>
    <w:rsid w:val="00C854E1"/>
    <w:rsid w:val="00C87346"/>
    <w:rsid w:val="00C90F7B"/>
    <w:rsid w:val="00C93D1C"/>
    <w:rsid w:val="00C94B30"/>
    <w:rsid w:val="00CA115D"/>
    <w:rsid w:val="00CA23D3"/>
    <w:rsid w:val="00CA56F5"/>
    <w:rsid w:val="00CA5CFF"/>
    <w:rsid w:val="00CA740F"/>
    <w:rsid w:val="00CB55E5"/>
    <w:rsid w:val="00CB6412"/>
    <w:rsid w:val="00CB77D3"/>
    <w:rsid w:val="00CC01A6"/>
    <w:rsid w:val="00CC02CA"/>
    <w:rsid w:val="00CC134D"/>
    <w:rsid w:val="00CC2090"/>
    <w:rsid w:val="00CC26B2"/>
    <w:rsid w:val="00CC5F59"/>
    <w:rsid w:val="00CC674A"/>
    <w:rsid w:val="00CC705A"/>
    <w:rsid w:val="00CD05F0"/>
    <w:rsid w:val="00CD15C3"/>
    <w:rsid w:val="00CD179B"/>
    <w:rsid w:val="00CD2981"/>
    <w:rsid w:val="00CD2B77"/>
    <w:rsid w:val="00CE1903"/>
    <w:rsid w:val="00CE1D5F"/>
    <w:rsid w:val="00CE45CE"/>
    <w:rsid w:val="00CE7633"/>
    <w:rsid w:val="00CE7F53"/>
    <w:rsid w:val="00CF08FC"/>
    <w:rsid w:val="00CF37B0"/>
    <w:rsid w:val="00D06C22"/>
    <w:rsid w:val="00D06E94"/>
    <w:rsid w:val="00D13B64"/>
    <w:rsid w:val="00D142BE"/>
    <w:rsid w:val="00D23897"/>
    <w:rsid w:val="00D2532E"/>
    <w:rsid w:val="00D254F1"/>
    <w:rsid w:val="00D268AE"/>
    <w:rsid w:val="00D321C8"/>
    <w:rsid w:val="00D3459F"/>
    <w:rsid w:val="00D350D9"/>
    <w:rsid w:val="00D350DC"/>
    <w:rsid w:val="00D435CC"/>
    <w:rsid w:val="00D467D2"/>
    <w:rsid w:val="00D46D4D"/>
    <w:rsid w:val="00D5172C"/>
    <w:rsid w:val="00D51B85"/>
    <w:rsid w:val="00D5377E"/>
    <w:rsid w:val="00D54CD8"/>
    <w:rsid w:val="00D55E6D"/>
    <w:rsid w:val="00D56432"/>
    <w:rsid w:val="00D6170C"/>
    <w:rsid w:val="00D642E2"/>
    <w:rsid w:val="00D649EE"/>
    <w:rsid w:val="00D649F1"/>
    <w:rsid w:val="00D662B9"/>
    <w:rsid w:val="00D66929"/>
    <w:rsid w:val="00D71FB1"/>
    <w:rsid w:val="00D72C33"/>
    <w:rsid w:val="00D73583"/>
    <w:rsid w:val="00D73D4F"/>
    <w:rsid w:val="00D75440"/>
    <w:rsid w:val="00D76274"/>
    <w:rsid w:val="00D81F28"/>
    <w:rsid w:val="00D82716"/>
    <w:rsid w:val="00D8276C"/>
    <w:rsid w:val="00D83547"/>
    <w:rsid w:val="00D85522"/>
    <w:rsid w:val="00D86B6F"/>
    <w:rsid w:val="00D86C77"/>
    <w:rsid w:val="00D91227"/>
    <w:rsid w:val="00D91306"/>
    <w:rsid w:val="00D920AE"/>
    <w:rsid w:val="00D94957"/>
    <w:rsid w:val="00D9748A"/>
    <w:rsid w:val="00DA2243"/>
    <w:rsid w:val="00DA261F"/>
    <w:rsid w:val="00DA365F"/>
    <w:rsid w:val="00DB0438"/>
    <w:rsid w:val="00DB15E6"/>
    <w:rsid w:val="00DB439A"/>
    <w:rsid w:val="00DB5761"/>
    <w:rsid w:val="00DB7355"/>
    <w:rsid w:val="00DC0320"/>
    <w:rsid w:val="00DC3A3E"/>
    <w:rsid w:val="00DC3FE4"/>
    <w:rsid w:val="00DC520C"/>
    <w:rsid w:val="00DC61C1"/>
    <w:rsid w:val="00DC6DFF"/>
    <w:rsid w:val="00DD0EA9"/>
    <w:rsid w:val="00DD185C"/>
    <w:rsid w:val="00DD1F7B"/>
    <w:rsid w:val="00DD2648"/>
    <w:rsid w:val="00DD43C0"/>
    <w:rsid w:val="00DD4DFF"/>
    <w:rsid w:val="00DD5180"/>
    <w:rsid w:val="00DD7B72"/>
    <w:rsid w:val="00DE0911"/>
    <w:rsid w:val="00DE3B95"/>
    <w:rsid w:val="00DE3E85"/>
    <w:rsid w:val="00DE4308"/>
    <w:rsid w:val="00DE7441"/>
    <w:rsid w:val="00DF0C01"/>
    <w:rsid w:val="00DF2034"/>
    <w:rsid w:val="00DF36FB"/>
    <w:rsid w:val="00DF376A"/>
    <w:rsid w:val="00DF56A5"/>
    <w:rsid w:val="00DF5F88"/>
    <w:rsid w:val="00DF6B81"/>
    <w:rsid w:val="00E008DF"/>
    <w:rsid w:val="00E00D95"/>
    <w:rsid w:val="00E0141C"/>
    <w:rsid w:val="00E0141E"/>
    <w:rsid w:val="00E04870"/>
    <w:rsid w:val="00E04F67"/>
    <w:rsid w:val="00E127F1"/>
    <w:rsid w:val="00E161F1"/>
    <w:rsid w:val="00E212F3"/>
    <w:rsid w:val="00E219D7"/>
    <w:rsid w:val="00E25381"/>
    <w:rsid w:val="00E26D49"/>
    <w:rsid w:val="00E2706E"/>
    <w:rsid w:val="00E34454"/>
    <w:rsid w:val="00E37A77"/>
    <w:rsid w:val="00E41B06"/>
    <w:rsid w:val="00E43EB7"/>
    <w:rsid w:val="00E451E4"/>
    <w:rsid w:val="00E473AE"/>
    <w:rsid w:val="00E50390"/>
    <w:rsid w:val="00E5074F"/>
    <w:rsid w:val="00E50C3C"/>
    <w:rsid w:val="00E51B18"/>
    <w:rsid w:val="00E53183"/>
    <w:rsid w:val="00E5507D"/>
    <w:rsid w:val="00E55E19"/>
    <w:rsid w:val="00E56CD1"/>
    <w:rsid w:val="00E570F7"/>
    <w:rsid w:val="00E6033B"/>
    <w:rsid w:val="00E6392F"/>
    <w:rsid w:val="00E64A2F"/>
    <w:rsid w:val="00E655EE"/>
    <w:rsid w:val="00E67111"/>
    <w:rsid w:val="00E67281"/>
    <w:rsid w:val="00E674E6"/>
    <w:rsid w:val="00E70222"/>
    <w:rsid w:val="00E70605"/>
    <w:rsid w:val="00E72719"/>
    <w:rsid w:val="00E7490D"/>
    <w:rsid w:val="00E75FBF"/>
    <w:rsid w:val="00E764E6"/>
    <w:rsid w:val="00E76E42"/>
    <w:rsid w:val="00E8021C"/>
    <w:rsid w:val="00E815DE"/>
    <w:rsid w:val="00E816B3"/>
    <w:rsid w:val="00E834C1"/>
    <w:rsid w:val="00E85C90"/>
    <w:rsid w:val="00E85F9B"/>
    <w:rsid w:val="00E8722E"/>
    <w:rsid w:val="00E90DCC"/>
    <w:rsid w:val="00E92D30"/>
    <w:rsid w:val="00E94288"/>
    <w:rsid w:val="00E9505C"/>
    <w:rsid w:val="00E964A9"/>
    <w:rsid w:val="00EA1DAB"/>
    <w:rsid w:val="00EA2090"/>
    <w:rsid w:val="00EA288F"/>
    <w:rsid w:val="00EA2D87"/>
    <w:rsid w:val="00EA45E5"/>
    <w:rsid w:val="00EA7F63"/>
    <w:rsid w:val="00EB1421"/>
    <w:rsid w:val="00EB2065"/>
    <w:rsid w:val="00EB22CF"/>
    <w:rsid w:val="00EB3323"/>
    <w:rsid w:val="00EB40D1"/>
    <w:rsid w:val="00EB55CE"/>
    <w:rsid w:val="00EB5637"/>
    <w:rsid w:val="00EB6367"/>
    <w:rsid w:val="00EB77C9"/>
    <w:rsid w:val="00EB7CB7"/>
    <w:rsid w:val="00EC138A"/>
    <w:rsid w:val="00EC16B1"/>
    <w:rsid w:val="00EC5608"/>
    <w:rsid w:val="00EC72A9"/>
    <w:rsid w:val="00EC7CC5"/>
    <w:rsid w:val="00ED0205"/>
    <w:rsid w:val="00ED297B"/>
    <w:rsid w:val="00ED698C"/>
    <w:rsid w:val="00EE0E0A"/>
    <w:rsid w:val="00EE1E4D"/>
    <w:rsid w:val="00EE31BB"/>
    <w:rsid w:val="00EE357E"/>
    <w:rsid w:val="00EE3821"/>
    <w:rsid w:val="00EE3C9C"/>
    <w:rsid w:val="00EE4FA4"/>
    <w:rsid w:val="00EE6D9C"/>
    <w:rsid w:val="00EF2739"/>
    <w:rsid w:val="00EF5993"/>
    <w:rsid w:val="00EF72E1"/>
    <w:rsid w:val="00EF7831"/>
    <w:rsid w:val="00EF79BE"/>
    <w:rsid w:val="00EF7D1D"/>
    <w:rsid w:val="00F00664"/>
    <w:rsid w:val="00F035B1"/>
    <w:rsid w:val="00F045D7"/>
    <w:rsid w:val="00F05105"/>
    <w:rsid w:val="00F054D7"/>
    <w:rsid w:val="00F061E2"/>
    <w:rsid w:val="00F07140"/>
    <w:rsid w:val="00F11139"/>
    <w:rsid w:val="00F1137C"/>
    <w:rsid w:val="00F113F6"/>
    <w:rsid w:val="00F14114"/>
    <w:rsid w:val="00F168FD"/>
    <w:rsid w:val="00F21A26"/>
    <w:rsid w:val="00F21B46"/>
    <w:rsid w:val="00F2293B"/>
    <w:rsid w:val="00F24990"/>
    <w:rsid w:val="00F3132E"/>
    <w:rsid w:val="00F318B8"/>
    <w:rsid w:val="00F33D4C"/>
    <w:rsid w:val="00F36E6A"/>
    <w:rsid w:val="00F370FC"/>
    <w:rsid w:val="00F37763"/>
    <w:rsid w:val="00F37DAF"/>
    <w:rsid w:val="00F4052C"/>
    <w:rsid w:val="00F40960"/>
    <w:rsid w:val="00F4212A"/>
    <w:rsid w:val="00F42760"/>
    <w:rsid w:val="00F42B04"/>
    <w:rsid w:val="00F4300B"/>
    <w:rsid w:val="00F46251"/>
    <w:rsid w:val="00F52848"/>
    <w:rsid w:val="00F52B94"/>
    <w:rsid w:val="00F53EE8"/>
    <w:rsid w:val="00F54FAB"/>
    <w:rsid w:val="00F56534"/>
    <w:rsid w:val="00F56889"/>
    <w:rsid w:val="00F60692"/>
    <w:rsid w:val="00F63316"/>
    <w:rsid w:val="00F67347"/>
    <w:rsid w:val="00F70E16"/>
    <w:rsid w:val="00F729C5"/>
    <w:rsid w:val="00F75284"/>
    <w:rsid w:val="00F80B2C"/>
    <w:rsid w:val="00F8351C"/>
    <w:rsid w:val="00F8606D"/>
    <w:rsid w:val="00F91DE6"/>
    <w:rsid w:val="00F95567"/>
    <w:rsid w:val="00F95671"/>
    <w:rsid w:val="00F95DE2"/>
    <w:rsid w:val="00F977D3"/>
    <w:rsid w:val="00FA0404"/>
    <w:rsid w:val="00FA0D81"/>
    <w:rsid w:val="00FA0E0E"/>
    <w:rsid w:val="00FA30AE"/>
    <w:rsid w:val="00FA6334"/>
    <w:rsid w:val="00FA6A6B"/>
    <w:rsid w:val="00FA6AF4"/>
    <w:rsid w:val="00FB0181"/>
    <w:rsid w:val="00FB0416"/>
    <w:rsid w:val="00FB0A46"/>
    <w:rsid w:val="00FB1F43"/>
    <w:rsid w:val="00FB2E9E"/>
    <w:rsid w:val="00FB4217"/>
    <w:rsid w:val="00FB6DD5"/>
    <w:rsid w:val="00FC4631"/>
    <w:rsid w:val="00FC5922"/>
    <w:rsid w:val="00FC5A96"/>
    <w:rsid w:val="00FC6410"/>
    <w:rsid w:val="00FC6B7E"/>
    <w:rsid w:val="00FC70E9"/>
    <w:rsid w:val="00FC7F01"/>
    <w:rsid w:val="00FD2E96"/>
    <w:rsid w:val="00FD526F"/>
    <w:rsid w:val="00FE1409"/>
    <w:rsid w:val="00FE1731"/>
    <w:rsid w:val="00FE234B"/>
    <w:rsid w:val="00FE2583"/>
    <w:rsid w:val="00FE45BB"/>
    <w:rsid w:val="00FE5230"/>
    <w:rsid w:val="00FE5439"/>
    <w:rsid w:val="00FE5776"/>
    <w:rsid w:val="00FF00B4"/>
    <w:rsid w:val="00FF1E39"/>
    <w:rsid w:val="00FF1FC0"/>
    <w:rsid w:val="00FF226B"/>
    <w:rsid w:val="00FF5472"/>
    <w:rsid w:val="00FF6A57"/>
    <w:rsid w:val="04F27B23"/>
    <w:rsid w:val="07F2B86C"/>
    <w:rsid w:val="118AE8B3"/>
    <w:rsid w:val="1E4ADF0C"/>
    <w:rsid w:val="2267257D"/>
    <w:rsid w:val="31F0B8BB"/>
    <w:rsid w:val="330CA3A1"/>
    <w:rsid w:val="3414B09F"/>
    <w:rsid w:val="3968AD3F"/>
    <w:rsid w:val="3AAA3D46"/>
    <w:rsid w:val="438D5627"/>
    <w:rsid w:val="5928E99F"/>
    <w:rsid w:val="59B477CF"/>
    <w:rsid w:val="65860306"/>
    <w:rsid w:val="69D17E89"/>
    <w:rsid w:val="7328EA42"/>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E85C1EF"/>
  <w15:docId w15:val="{C7DEB2A7-085B-4FE5-92B5-2FD6A9E4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5B3DAF"/>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rsid w:val="00110942"/>
    <w:pPr>
      <w:jc w:val="right"/>
    </w:pPr>
    <w:rPr>
      <w:szCs w:val="20"/>
      <w:lang w:val="lt-LT"/>
    </w:rPr>
  </w:style>
  <w:style w:type="character" w:styleId="Hyperlink">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BB0C03"/>
    <w:pPr>
      <w:spacing w:before="100" w:beforeAutospacing="1" w:after="100" w:afterAutospacing="1"/>
    </w:pPr>
    <w:rPr>
      <w:lang w:val="en-US"/>
    </w:rPr>
  </w:style>
  <w:style w:type="character" w:styleId="CommentReference">
    <w:name w:val="annotation reference"/>
    <w:rsid w:val="009222FB"/>
    <w:rPr>
      <w:sz w:val="16"/>
      <w:szCs w:val="16"/>
    </w:rPr>
  </w:style>
  <w:style w:type="paragraph" w:styleId="CommentText">
    <w:name w:val="annotation text"/>
    <w:basedOn w:val="Normal"/>
    <w:link w:val="CommentTextChar"/>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0"/>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uiPriority w:val="99"/>
    <w:rsid w:val="00660487"/>
    <w:rPr>
      <w:lang w:val="en-GB"/>
    </w:rPr>
  </w:style>
  <w:style w:type="paragraph" w:styleId="List2">
    <w:name w:val="List 2"/>
    <w:basedOn w:val="Normal"/>
    <w:rsid w:val="006A60DB"/>
    <w:pPr>
      <w:ind w:left="566" w:hanging="283"/>
    </w:pPr>
  </w:style>
  <w:style w:type="paragraph" w:styleId="Title">
    <w:name w:val="Title"/>
    <w:basedOn w:val="Normal"/>
    <w:next w:val="Normal"/>
    <w:link w:val="TitleChar"/>
    <w:qFormat/>
    <w:rsid w:val="0050578B"/>
    <w:pPr>
      <w:spacing w:before="240" w:after="60"/>
      <w:outlineLvl w:val="0"/>
    </w:pPr>
    <w:rPr>
      <w:b/>
      <w:bCs/>
      <w:kern w:val="28"/>
      <w:szCs w:val="32"/>
    </w:rPr>
  </w:style>
  <w:style w:type="character" w:customStyle="1" w:styleId="TitleChar">
    <w:name w:val="Title Char"/>
    <w:link w:val="Title"/>
    <w:rsid w:val="0050578B"/>
    <w:rPr>
      <w:b/>
      <w:bCs/>
      <w:kern w:val="28"/>
      <w:sz w:val="24"/>
      <w:szCs w:val="32"/>
      <w:lang w:val="en-GB"/>
    </w:rPr>
  </w:style>
  <w:style w:type="paragraph" w:styleId="Revision">
    <w:name w:val="Revision"/>
    <w:hidden/>
    <w:uiPriority w:val="99"/>
    <w:semiHidden/>
    <w:rsid w:val="005A1795"/>
    <w:rPr>
      <w:sz w:val="24"/>
      <w:szCs w:val="24"/>
      <w:lang w:val="en-GB" w:eastAsia="en-US"/>
    </w:rPr>
  </w:style>
  <w:style w:type="paragraph" w:styleId="NormalWeb">
    <w:name w:val="Normal (Web)"/>
    <w:basedOn w:val="Normal"/>
    <w:uiPriority w:val="99"/>
    <w:rsid w:val="00F54FAB"/>
    <w:pPr>
      <w:spacing w:before="100" w:beforeAutospacing="1" w:after="100" w:afterAutospacing="1"/>
    </w:pPr>
    <w:rPr>
      <w:color w:val="000000"/>
      <w:lang w:val="en-US"/>
    </w:rPr>
  </w:style>
  <w:style w:type="paragraph" w:customStyle="1" w:styleId="BodyText2">
    <w:name w:val="Body Text2"/>
    <w:rsid w:val="005B3DAF"/>
    <w:pPr>
      <w:autoSpaceDE w:val="0"/>
      <w:autoSpaceDN w:val="0"/>
      <w:adjustRightInd w:val="0"/>
      <w:ind w:firstLine="312"/>
      <w:jc w:val="both"/>
    </w:pPr>
    <w:rPr>
      <w:rFonts w:ascii="TimesLT" w:hAnsi="TimesLT"/>
      <w:lang w:val="en-US" w:eastAsia="en-US"/>
    </w:rPr>
  </w:style>
  <w:style w:type="paragraph" w:customStyle="1" w:styleId="DiagramaDiagrama1">
    <w:name w:val="Diagrama Diagrama1"/>
    <w:basedOn w:val="Normal"/>
    <w:rsid w:val="005B3DAF"/>
    <w:pPr>
      <w:spacing w:after="160" w:line="240" w:lineRule="exact"/>
    </w:pPr>
    <w:rPr>
      <w:rFonts w:ascii="Verdana" w:hAnsi="Verdana"/>
      <w:sz w:val="20"/>
      <w:szCs w:val="20"/>
      <w:lang w:val="en-US"/>
    </w:rPr>
  </w:style>
  <w:style w:type="character" w:customStyle="1" w:styleId="FontStyle23">
    <w:name w:val="Font Style23"/>
    <w:rsid w:val="005C1119"/>
    <w:rPr>
      <w:rFonts w:ascii="Times New Roman" w:hAnsi="Times New Roman" w:cs="Times New Roman"/>
      <w:sz w:val="20"/>
      <w:szCs w:val="20"/>
    </w:rPr>
  </w:style>
  <w:style w:type="paragraph" w:customStyle="1" w:styleId="Default">
    <w:name w:val="Default"/>
    <w:basedOn w:val="Normal"/>
    <w:rsid w:val="00817850"/>
    <w:pPr>
      <w:autoSpaceDE w:val="0"/>
      <w:autoSpaceDN w:val="0"/>
    </w:pPr>
    <w:rPr>
      <w:rFonts w:ascii="Arial" w:eastAsiaTheme="minorHAnsi" w:hAnsi="Arial" w:cs="Arial"/>
      <w:color w:val="000000"/>
      <w:lang w:val="en-US"/>
    </w:rPr>
  </w:style>
  <w:style w:type="paragraph" w:customStyle="1" w:styleId="BodyText30">
    <w:name w:val="Body Text3"/>
    <w:rsid w:val="002411B0"/>
    <w:pPr>
      <w:autoSpaceDE w:val="0"/>
      <w:autoSpaceDN w:val="0"/>
      <w:adjustRightInd w:val="0"/>
      <w:ind w:firstLine="312"/>
      <w:jc w:val="both"/>
    </w:pPr>
    <w:rPr>
      <w:rFonts w:ascii="TimesLT" w:hAnsi="TimesLT"/>
      <w:lang w:val="en-US" w:eastAsia="en-US"/>
    </w:rPr>
  </w:style>
  <w:style w:type="paragraph" w:customStyle="1" w:styleId="DiagramaDiagrama2">
    <w:name w:val="Diagrama Diagrama2"/>
    <w:basedOn w:val="Normal"/>
    <w:rsid w:val="00057872"/>
    <w:pPr>
      <w:spacing w:after="160" w:line="240" w:lineRule="exact"/>
    </w:pPr>
    <w:rPr>
      <w:rFonts w:ascii="Verdana" w:hAnsi="Verdana"/>
      <w:sz w:val="20"/>
      <w:szCs w:val="20"/>
      <w:lang w:val="en-US"/>
    </w:rPr>
  </w:style>
  <w:style w:type="paragraph" w:customStyle="1" w:styleId="DiagramaDiagrama3">
    <w:name w:val="Diagrama Diagrama3"/>
    <w:basedOn w:val="Normal"/>
    <w:rsid w:val="00697676"/>
    <w:pPr>
      <w:spacing w:after="160" w:line="240" w:lineRule="exact"/>
    </w:pPr>
    <w:rPr>
      <w:rFonts w:ascii="Verdana" w:hAnsi="Verdana"/>
      <w:sz w:val="20"/>
      <w:szCs w:val="20"/>
      <w:lang w:val="en-US"/>
    </w:rPr>
  </w:style>
  <w:style w:type="character" w:customStyle="1" w:styleId="Numatytasispastraiposriftas1">
    <w:name w:val="Numatytasis pastraipos šriftas1"/>
    <w:rsid w:val="00872B34"/>
  </w:style>
  <w:style w:type="paragraph" w:customStyle="1" w:styleId="Pagrindinistekstas1">
    <w:name w:val="Pagrindinis tekstas1"/>
    <w:rsid w:val="00872B34"/>
    <w:pPr>
      <w:suppressAutoHyphens/>
      <w:autoSpaceDE w:val="0"/>
      <w:autoSpaceDN w:val="0"/>
      <w:ind w:firstLine="312"/>
      <w:jc w:val="both"/>
      <w:textAlignment w:val="baseline"/>
    </w:pPr>
    <w:rPr>
      <w:rFonts w:ascii="TimesLT" w:hAnsi="TimesLT"/>
      <w:lang w:val="en-US" w:eastAsia="en-US"/>
    </w:rPr>
  </w:style>
  <w:style w:type="paragraph" w:customStyle="1" w:styleId="normal-p">
    <w:name w:val="normal-p"/>
    <w:basedOn w:val="Normal"/>
    <w:rsid w:val="00872B34"/>
    <w:pPr>
      <w:suppressAutoHyphens/>
      <w:autoSpaceDN w:val="0"/>
      <w:spacing w:before="100" w:after="100"/>
      <w:textAlignment w:val="baseline"/>
    </w:pPr>
    <w:rPr>
      <w:lang w:val="lt-LT" w:eastAsia="lt-LT"/>
    </w:rPr>
  </w:style>
  <w:style w:type="paragraph" w:customStyle="1" w:styleId="Sraopastraipa1">
    <w:name w:val="Sąrašo pastraipa1"/>
    <w:basedOn w:val="Normal"/>
    <w:rsid w:val="00872B34"/>
    <w:pPr>
      <w:autoSpaceDN w:val="0"/>
      <w:ind w:left="720"/>
      <w:textAlignment w:val="baseline"/>
    </w:pPr>
    <w:rPr>
      <w:rFonts w:ascii="Calibri" w:eastAsia="Calibri" w:hAnsi="Calibri" w:cs="Calibri"/>
      <w:sz w:val="22"/>
      <w:szCs w:val="22"/>
      <w:lang w:val="lt-LT"/>
    </w:rPr>
  </w:style>
  <w:style w:type="character" w:styleId="UnresolvedMention">
    <w:name w:val="Unresolved Mention"/>
    <w:basedOn w:val="DefaultParagraphFont"/>
    <w:uiPriority w:val="99"/>
    <w:unhideWhenUsed/>
    <w:rsid w:val="005C029E"/>
    <w:rPr>
      <w:color w:val="605E5C"/>
      <w:shd w:val="clear" w:color="auto" w:fill="E1DFDD"/>
    </w:rPr>
  </w:style>
  <w:style w:type="paragraph" w:customStyle="1" w:styleId="DiagramaDiagrama00">
    <w:name w:val="Diagrama Diagrama00"/>
    <w:basedOn w:val="Normal"/>
    <w:rsid w:val="000E0859"/>
    <w:pPr>
      <w:spacing w:after="160" w:line="240" w:lineRule="exact"/>
    </w:pPr>
    <w:rPr>
      <w:rFonts w:ascii="Verdana" w:hAnsi="Verdana"/>
      <w:sz w:val="20"/>
      <w:szCs w:val="20"/>
      <w:lang w:val="en-US"/>
    </w:rPr>
  </w:style>
  <w:style w:type="paragraph" w:customStyle="1" w:styleId="DiagramaDiagrama10">
    <w:name w:val="Diagrama Diagrama10"/>
    <w:basedOn w:val="Normal"/>
    <w:rsid w:val="000E0859"/>
    <w:pPr>
      <w:spacing w:after="160" w:line="240" w:lineRule="exact"/>
    </w:pPr>
    <w:rPr>
      <w:rFonts w:ascii="Verdana" w:hAnsi="Verdana"/>
      <w:sz w:val="20"/>
      <w:szCs w:val="20"/>
      <w:lang w:val="en-US"/>
    </w:rPr>
  </w:style>
  <w:style w:type="paragraph" w:customStyle="1" w:styleId="DiagramaDiagrama20">
    <w:name w:val="Diagrama Diagrama20"/>
    <w:basedOn w:val="Normal"/>
    <w:rsid w:val="000E0859"/>
    <w:pPr>
      <w:spacing w:after="160" w:line="240" w:lineRule="exact"/>
    </w:pPr>
    <w:rPr>
      <w:rFonts w:ascii="Verdana" w:hAnsi="Verdana"/>
      <w:sz w:val="20"/>
      <w:szCs w:val="20"/>
      <w:lang w:val="en-US"/>
    </w:rPr>
  </w:style>
  <w:style w:type="paragraph" w:customStyle="1" w:styleId="DiagramaDiagrama30">
    <w:name w:val="Diagrama Diagrama30"/>
    <w:basedOn w:val="Normal"/>
    <w:rsid w:val="000E0859"/>
    <w:pPr>
      <w:spacing w:after="160" w:line="240" w:lineRule="exact"/>
    </w:pPr>
    <w:rPr>
      <w:rFonts w:ascii="Verdana" w:hAnsi="Verdana"/>
      <w:sz w:val="20"/>
      <w:szCs w:val="20"/>
      <w:lang w:val="en-US"/>
    </w:rPr>
  </w:style>
  <w:style w:type="character" w:styleId="Mention">
    <w:name w:val="Mention"/>
    <w:basedOn w:val="DefaultParagraphFont"/>
    <w:uiPriority w:val="99"/>
    <w:unhideWhenUsed/>
    <w:rsid w:val="00C7059D"/>
    <w:rPr>
      <w:color w:val="2B579A"/>
      <w:shd w:val="clear" w:color="auto" w:fill="E1DFDD"/>
    </w:rPr>
  </w:style>
  <w:style w:type="paragraph" w:customStyle="1" w:styleId="DiagramaDiagrama000">
    <w:name w:val="Diagrama Diagrama000"/>
    <w:basedOn w:val="Normal"/>
    <w:rsid w:val="00A24604"/>
    <w:pPr>
      <w:spacing w:after="160" w:line="240" w:lineRule="exact"/>
    </w:pPr>
    <w:rPr>
      <w:rFonts w:ascii="Verdana" w:hAnsi="Verdana"/>
      <w:sz w:val="20"/>
      <w:szCs w:val="20"/>
      <w:lang w:val="en-US"/>
    </w:rPr>
  </w:style>
  <w:style w:type="paragraph" w:customStyle="1" w:styleId="DiagramaDiagrama100">
    <w:name w:val="Diagrama Diagrama100"/>
    <w:basedOn w:val="Normal"/>
    <w:rsid w:val="00A24604"/>
    <w:pPr>
      <w:spacing w:after="160" w:line="240" w:lineRule="exact"/>
    </w:pPr>
    <w:rPr>
      <w:rFonts w:ascii="Verdana" w:hAnsi="Verdana"/>
      <w:sz w:val="20"/>
      <w:szCs w:val="20"/>
      <w:lang w:val="en-US"/>
    </w:rPr>
  </w:style>
  <w:style w:type="paragraph" w:customStyle="1" w:styleId="DiagramaDiagrama200">
    <w:name w:val="Diagrama Diagrama200"/>
    <w:basedOn w:val="Normal"/>
    <w:rsid w:val="00A24604"/>
    <w:pPr>
      <w:spacing w:after="160" w:line="240" w:lineRule="exact"/>
    </w:pPr>
    <w:rPr>
      <w:rFonts w:ascii="Verdana" w:hAnsi="Verdana"/>
      <w:sz w:val="20"/>
      <w:szCs w:val="20"/>
      <w:lang w:val="en-US"/>
    </w:rPr>
  </w:style>
  <w:style w:type="paragraph" w:customStyle="1" w:styleId="DiagramaDiagrama300">
    <w:name w:val="Diagrama Diagrama300"/>
    <w:basedOn w:val="Normal"/>
    <w:rsid w:val="00A24604"/>
    <w:pPr>
      <w:spacing w:after="160" w:line="240" w:lineRule="exact"/>
    </w:pPr>
    <w:rPr>
      <w:rFonts w:ascii="Verdana" w:hAnsi="Verdana"/>
      <w:sz w:val="20"/>
      <w:szCs w:val="20"/>
      <w:lang w:val="en-US"/>
    </w:rPr>
  </w:style>
  <w:style w:type="paragraph" w:customStyle="1" w:styleId="DiagramaDiagrama0000">
    <w:name w:val="Diagrama Diagrama0000"/>
    <w:basedOn w:val="Normal"/>
    <w:rsid w:val="00D6170C"/>
    <w:pPr>
      <w:spacing w:after="160" w:line="240" w:lineRule="exact"/>
    </w:pPr>
    <w:rPr>
      <w:rFonts w:ascii="Verdana" w:hAnsi="Verdana"/>
      <w:sz w:val="20"/>
      <w:szCs w:val="20"/>
      <w:lang w:val="en-US"/>
    </w:rPr>
  </w:style>
  <w:style w:type="paragraph" w:customStyle="1" w:styleId="DiagramaDiagrama1000">
    <w:name w:val="Diagrama Diagrama1000"/>
    <w:basedOn w:val="Normal"/>
    <w:rsid w:val="00D6170C"/>
    <w:pPr>
      <w:spacing w:after="160" w:line="240" w:lineRule="exact"/>
    </w:pPr>
    <w:rPr>
      <w:rFonts w:ascii="Verdana" w:hAnsi="Verdana"/>
      <w:sz w:val="20"/>
      <w:szCs w:val="20"/>
      <w:lang w:val="en-US"/>
    </w:rPr>
  </w:style>
  <w:style w:type="paragraph" w:customStyle="1" w:styleId="DiagramaDiagrama2000">
    <w:name w:val="Diagrama Diagrama2000"/>
    <w:basedOn w:val="Normal"/>
    <w:rsid w:val="00D6170C"/>
    <w:pPr>
      <w:spacing w:after="160" w:line="240" w:lineRule="exact"/>
    </w:pPr>
    <w:rPr>
      <w:rFonts w:ascii="Verdana" w:hAnsi="Verdana"/>
      <w:sz w:val="20"/>
      <w:szCs w:val="20"/>
      <w:lang w:val="en-US"/>
    </w:rPr>
  </w:style>
  <w:style w:type="paragraph" w:customStyle="1" w:styleId="DiagramaDiagrama3000">
    <w:name w:val="Diagrama Diagrama3000"/>
    <w:basedOn w:val="Normal"/>
    <w:rsid w:val="00D6170C"/>
    <w:pPr>
      <w:spacing w:after="160" w:line="240" w:lineRule="exact"/>
    </w:pPr>
    <w:rPr>
      <w:rFonts w:ascii="Verdana" w:hAnsi="Verdana"/>
      <w:sz w:val="20"/>
      <w:szCs w:val="20"/>
      <w:lang w:val="en-US"/>
    </w:rPr>
  </w:style>
  <w:style w:type="paragraph" w:customStyle="1" w:styleId="DiagramaDiagrama00000">
    <w:name w:val="Diagrama Diagrama00000"/>
    <w:basedOn w:val="Normal"/>
    <w:rsid w:val="00FF1FC0"/>
    <w:pPr>
      <w:spacing w:after="160" w:line="240" w:lineRule="exact"/>
    </w:pPr>
    <w:rPr>
      <w:rFonts w:ascii="Verdana" w:hAnsi="Verdana"/>
      <w:sz w:val="20"/>
      <w:szCs w:val="20"/>
      <w:lang w:val="en-US"/>
    </w:rPr>
  </w:style>
  <w:style w:type="paragraph" w:customStyle="1" w:styleId="DiagramaDiagrama10000">
    <w:name w:val="Diagrama Diagrama10000"/>
    <w:basedOn w:val="Normal"/>
    <w:rsid w:val="00FF1FC0"/>
    <w:pPr>
      <w:spacing w:after="160" w:line="240" w:lineRule="exact"/>
    </w:pPr>
    <w:rPr>
      <w:rFonts w:ascii="Verdana" w:hAnsi="Verdana"/>
      <w:sz w:val="20"/>
      <w:szCs w:val="20"/>
      <w:lang w:val="en-US"/>
    </w:rPr>
  </w:style>
  <w:style w:type="paragraph" w:customStyle="1" w:styleId="DiagramaDiagrama20000">
    <w:name w:val="Diagrama Diagrama20000"/>
    <w:basedOn w:val="Normal"/>
    <w:rsid w:val="00FF1FC0"/>
    <w:pPr>
      <w:spacing w:after="160" w:line="240" w:lineRule="exact"/>
    </w:pPr>
    <w:rPr>
      <w:rFonts w:ascii="Verdana" w:hAnsi="Verdana"/>
      <w:sz w:val="20"/>
      <w:szCs w:val="20"/>
      <w:lang w:val="en-US"/>
    </w:rPr>
  </w:style>
  <w:style w:type="paragraph" w:customStyle="1" w:styleId="DiagramaDiagrama30000">
    <w:name w:val="Diagrama Diagrama30000"/>
    <w:basedOn w:val="Normal"/>
    <w:rsid w:val="00FF1FC0"/>
    <w:pPr>
      <w:spacing w:after="160" w:line="240" w:lineRule="exact"/>
    </w:pPr>
    <w:rPr>
      <w:rFonts w:ascii="Verdana" w:hAnsi="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12431330">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37807650">
      <w:bodyDiv w:val="1"/>
      <w:marLeft w:val="0"/>
      <w:marRight w:val="0"/>
      <w:marTop w:val="0"/>
      <w:marBottom w:val="0"/>
      <w:divBdr>
        <w:top w:val="none" w:sz="0" w:space="0" w:color="auto"/>
        <w:left w:val="none" w:sz="0" w:space="0" w:color="auto"/>
        <w:bottom w:val="none" w:sz="0" w:space="0" w:color="auto"/>
        <w:right w:val="none" w:sz="0" w:space="0" w:color="auto"/>
      </w:divBdr>
      <w:divsChild>
        <w:div w:id="953361501">
          <w:marLeft w:val="0"/>
          <w:marRight w:val="0"/>
          <w:marTop w:val="0"/>
          <w:marBottom w:val="0"/>
          <w:divBdr>
            <w:top w:val="none" w:sz="0" w:space="0" w:color="auto"/>
            <w:left w:val="none" w:sz="0" w:space="0" w:color="auto"/>
            <w:bottom w:val="none" w:sz="0" w:space="0" w:color="auto"/>
            <w:right w:val="none" w:sz="0" w:space="0" w:color="auto"/>
          </w:divBdr>
          <w:divsChild>
            <w:div w:id="1641224966">
              <w:marLeft w:val="0"/>
              <w:marRight w:val="0"/>
              <w:marTop w:val="0"/>
              <w:marBottom w:val="0"/>
              <w:divBdr>
                <w:top w:val="none" w:sz="0" w:space="0" w:color="auto"/>
                <w:left w:val="none" w:sz="0" w:space="0" w:color="auto"/>
                <w:bottom w:val="none" w:sz="0" w:space="0" w:color="auto"/>
                <w:right w:val="none" w:sz="0" w:space="0" w:color="auto"/>
              </w:divBdr>
              <w:divsChild>
                <w:div w:id="1695960028">
                  <w:marLeft w:val="0"/>
                  <w:marRight w:val="0"/>
                  <w:marTop w:val="0"/>
                  <w:marBottom w:val="0"/>
                  <w:divBdr>
                    <w:top w:val="none" w:sz="0" w:space="0" w:color="auto"/>
                    <w:left w:val="none" w:sz="0" w:space="0" w:color="auto"/>
                    <w:bottom w:val="none" w:sz="0" w:space="0" w:color="auto"/>
                    <w:right w:val="none" w:sz="0" w:space="0" w:color="auto"/>
                  </w:divBdr>
                  <w:divsChild>
                    <w:div w:id="125242154">
                      <w:marLeft w:val="0"/>
                      <w:marRight w:val="0"/>
                      <w:marTop w:val="0"/>
                      <w:marBottom w:val="0"/>
                      <w:divBdr>
                        <w:top w:val="none" w:sz="0" w:space="0" w:color="auto"/>
                        <w:left w:val="none" w:sz="0" w:space="0" w:color="auto"/>
                        <w:bottom w:val="none" w:sz="0" w:space="0" w:color="auto"/>
                        <w:right w:val="none" w:sz="0" w:space="0" w:color="auto"/>
                      </w:divBdr>
                      <w:divsChild>
                        <w:div w:id="389231963">
                          <w:marLeft w:val="0"/>
                          <w:marRight w:val="0"/>
                          <w:marTop w:val="0"/>
                          <w:marBottom w:val="0"/>
                          <w:divBdr>
                            <w:top w:val="none" w:sz="0" w:space="0" w:color="auto"/>
                            <w:left w:val="none" w:sz="0" w:space="0" w:color="auto"/>
                            <w:bottom w:val="none" w:sz="0" w:space="0" w:color="auto"/>
                            <w:right w:val="none" w:sz="0" w:space="0" w:color="auto"/>
                          </w:divBdr>
                          <w:divsChild>
                            <w:div w:id="875118493">
                              <w:marLeft w:val="0"/>
                              <w:marRight w:val="0"/>
                              <w:marTop w:val="0"/>
                              <w:marBottom w:val="0"/>
                              <w:divBdr>
                                <w:top w:val="none" w:sz="0" w:space="0" w:color="auto"/>
                                <w:left w:val="none" w:sz="0" w:space="0" w:color="auto"/>
                                <w:bottom w:val="none" w:sz="0" w:space="0" w:color="auto"/>
                                <w:right w:val="none" w:sz="0" w:space="0" w:color="auto"/>
                              </w:divBdr>
                              <w:divsChild>
                                <w:div w:id="2093356175">
                                  <w:marLeft w:val="0"/>
                                  <w:marRight w:val="0"/>
                                  <w:marTop w:val="0"/>
                                  <w:marBottom w:val="0"/>
                                  <w:divBdr>
                                    <w:top w:val="none" w:sz="0" w:space="0" w:color="auto"/>
                                    <w:left w:val="none" w:sz="0" w:space="0" w:color="auto"/>
                                    <w:bottom w:val="none" w:sz="0" w:space="0" w:color="auto"/>
                                    <w:right w:val="none" w:sz="0" w:space="0" w:color="auto"/>
                                  </w:divBdr>
                                  <w:divsChild>
                                    <w:div w:id="1748334760">
                                      <w:marLeft w:val="0"/>
                                      <w:marRight w:val="0"/>
                                      <w:marTop w:val="0"/>
                                      <w:marBottom w:val="0"/>
                                      <w:divBdr>
                                        <w:top w:val="none" w:sz="0" w:space="0" w:color="auto"/>
                                        <w:left w:val="none" w:sz="0" w:space="0" w:color="auto"/>
                                        <w:bottom w:val="none" w:sz="0" w:space="0" w:color="auto"/>
                                        <w:right w:val="none" w:sz="0" w:space="0" w:color="auto"/>
                                      </w:divBdr>
                                      <w:divsChild>
                                        <w:div w:id="1257981663">
                                          <w:marLeft w:val="0"/>
                                          <w:marRight w:val="0"/>
                                          <w:marTop w:val="0"/>
                                          <w:marBottom w:val="0"/>
                                          <w:divBdr>
                                            <w:top w:val="none" w:sz="0" w:space="0" w:color="auto"/>
                                            <w:left w:val="none" w:sz="0" w:space="0" w:color="auto"/>
                                            <w:bottom w:val="none" w:sz="0" w:space="0" w:color="auto"/>
                                            <w:right w:val="none" w:sz="0" w:space="0" w:color="auto"/>
                                          </w:divBdr>
                                          <w:divsChild>
                                            <w:div w:id="268053909">
                                              <w:marLeft w:val="0"/>
                                              <w:marRight w:val="0"/>
                                              <w:marTop w:val="0"/>
                                              <w:marBottom w:val="0"/>
                                              <w:divBdr>
                                                <w:top w:val="none" w:sz="0" w:space="0" w:color="auto"/>
                                                <w:left w:val="none" w:sz="0" w:space="0" w:color="auto"/>
                                                <w:bottom w:val="none" w:sz="0" w:space="0" w:color="auto"/>
                                                <w:right w:val="none" w:sz="0" w:space="0" w:color="auto"/>
                                              </w:divBdr>
                                              <w:divsChild>
                                                <w:div w:id="1521044275">
                                                  <w:marLeft w:val="0"/>
                                                  <w:marRight w:val="0"/>
                                                  <w:marTop w:val="0"/>
                                                  <w:marBottom w:val="0"/>
                                                  <w:divBdr>
                                                    <w:top w:val="none" w:sz="0" w:space="0" w:color="auto"/>
                                                    <w:left w:val="none" w:sz="0" w:space="0" w:color="auto"/>
                                                    <w:bottom w:val="none" w:sz="0" w:space="0" w:color="auto"/>
                                                    <w:right w:val="none" w:sz="0" w:space="0" w:color="auto"/>
                                                  </w:divBdr>
                                                  <w:divsChild>
                                                    <w:div w:id="1656568882">
                                                      <w:marLeft w:val="0"/>
                                                      <w:marRight w:val="0"/>
                                                      <w:marTop w:val="0"/>
                                                      <w:marBottom w:val="0"/>
                                                      <w:divBdr>
                                                        <w:top w:val="none" w:sz="0" w:space="0" w:color="auto"/>
                                                        <w:left w:val="none" w:sz="0" w:space="0" w:color="auto"/>
                                                        <w:bottom w:val="none" w:sz="0" w:space="0" w:color="auto"/>
                                                        <w:right w:val="none" w:sz="0" w:space="0" w:color="auto"/>
                                                      </w:divBdr>
                                                      <w:divsChild>
                                                        <w:div w:id="839464973">
                                                          <w:marLeft w:val="0"/>
                                                          <w:marRight w:val="0"/>
                                                          <w:marTop w:val="0"/>
                                                          <w:marBottom w:val="0"/>
                                                          <w:divBdr>
                                                            <w:top w:val="single" w:sz="6" w:space="0" w:color="CCCCCC"/>
                                                            <w:left w:val="single" w:sz="6" w:space="0" w:color="CCCCCC"/>
                                                            <w:bottom w:val="single" w:sz="6" w:space="0" w:color="CCCCCC"/>
                                                            <w:right w:val="single" w:sz="6" w:space="0" w:color="CCCCCC"/>
                                                          </w:divBdr>
                                                          <w:divsChild>
                                                            <w:div w:id="233047075">
                                                              <w:marLeft w:val="0"/>
                                                              <w:marRight w:val="0"/>
                                                              <w:marTop w:val="0"/>
                                                              <w:marBottom w:val="0"/>
                                                              <w:divBdr>
                                                                <w:top w:val="none" w:sz="0" w:space="0" w:color="auto"/>
                                                                <w:left w:val="none" w:sz="0" w:space="0" w:color="auto"/>
                                                                <w:bottom w:val="none" w:sz="0" w:space="0" w:color="auto"/>
                                                                <w:right w:val="none" w:sz="0" w:space="0" w:color="auto"/>
                                                              </w:divBdr>
                                                              <w:divsChild>
                                                                <w:div w:id="1406685397">
                                                                  <w:marLeft w:val="0"/>
                                                                  <w:marRight w:val="0"/>
                                                                  <w:marTop w:val="0"/>
                                                                  <w:marBottom w:val="0"/>
                                                                  <w:divBdr>
                                                                    <w:top w:val="none" w:sz="0" w:space="0" w:color="auto"/>
                                                                    <w:left w:val="none" w:sz="0" w:space="0" w:color="auto"/>
                                                                    <w:bottom w:val="none" w:sz="0" w:space="0" w:color="auto"/>
                                                                    <w:right w:val="none" w:sz="0" w:space="0" w:color="auto"/>
                                                                  </w:divBdr>
                                                                  <w:divsChild>
                                                                    <w:div w:id="1907522936">
                                                                      <w:marLeft w:val="-15"/>
                                                                      <w:marRight w:val="-15"/>
                                                                      <w:marTop w:val="0"/>
                                                                      <w:marBottom w:val="0"/>
                                                                      <w:divBdr>
                                                                        <w:top w:val="none" w:sz="0" w:space="0" w:color="auto"/>
                                                                        <w:left w:val="none" w:sz="0" w:space="0" w:color="auto"/>
                                                                        <w:bottom w:val="none" w:sz="0" w:space="0" w:color="auto"/>
                                                                        <w:right w:val="none" w:sz="0" w:space="0" w:color="auto"/>
                                                                      </w:divBdr>
                                                                      <w:divsChild>
                                                                        <w:div w:id="1158619408">
                                                                          <w:marLeft w:val="-6000"/>
                                                                          <w:marRight w:val="0"/>
                                                                          <w:marTop w:val="0"/>
                                                                          <w:marBottom w:val="135"/>
                                                                          <w:divBdr>
                                                                            <w:top w:val="none" w:sz="0" w:space="0" w:color="auto"/>
                                                                            <w:left w:val="none" w:sz="0" w:space="0" w:color="auto"/>
                                                                            <w:bottom w:val="single" w:sz="6" w:space="0" w:color="E5E5E5"/>
                                                                            <w:right w:val="none" w:sz="0" w:space="0" w:color="auto"/>
                                                                          </w:divBdr>
                                                                          <w:divsChild>
                                                                            <w:div w:id="185868322">
                                                                              <w:marLeft w:val="0"/>
                                                                              <w:marRight w:val="0"/>
                                                                              <w:marTop w:val="0"/>
                                                                              <w:marBottom w:val="0"/>
                                                                              <w:divBdr>
                                                                                <w:top w:val="none" w:sz="0" w:space="0" w:color="auto"/>
                                                                                <w:left w:val="none" w:sz="0" w:space="0" w:color="auto"/>
                                                                                <w:bottom w:val="none" w:sz="0" w:space="0" w:color="auto"/>
                                                                                <w:right w:val="none" w:sz="0" w:space="0" w:color="auto"/>
                                                                              </w:divBdr>
                                                                              <w:divsChild>
                                                                                <w:div w:id="1575780248">
                                                                                  <w:marLeft w:val="0"/>
                                                                                  <w:marRight w:val="0"/>
                                                                                  <w:marTop w:val="0"/>
                                                                                  <w:marBottom w:val="0"/>
                                                                                  <w:divBdr>
                                                                                    <w:top w:val="none" w:sz="0" w:space="0" w:color="auto"/>
                                                                                    <w:left w:val="none" w:sz="0" w:space="0" w:color="auto"/>
                                                                                    <w:bottom w:val="none" w:sz="0" w:space="0" w:color="auto"/>
                                                                                    <w:right w:val="none" w:sz="0" w:space="0" w:color="auto"/>
                                                                                  </w:divBdr>
                                                                                  <w:divsChild>
                                                                                    <w:div w:id="285240597">
                                                                                      <w:marLeft w:val="0"/>
                                                                                      <w:marRight w:val="0"/>
                                                                                      <w:marTop w:val="0"/>
                                                                                      <w:marBottom w:val="0"/>
                                                                                      <w:divBdr>
                                                                                        <w:top w:val="none" w:sz="0" w:space="0" w:color="auto"/>
                                                                                        <w:left w:val="none" w:sz="0" w:space="0" w:color="auto"/>
                                                                                        <w:bottom w:val="none" w:sz="0" w:space="0" w:color="auto"/>
                                                                                        <w:right w:val="none" w:sz="0" w:space="0" w:color="auto"/>
                                                                                      </w:divBdr>
                                                                                      <w:divsChild>
                                                                                        <w:div w:id="941063184">
                                                                                          <w:marLeft w:val="0"/>
                                                                                          <w:marRight w:val="0"/>
                                                                                          <w:marTop w:val="0"/>
                                                                                          <w:marBottom w:val="0"/>
                                                                                          <w:divBdr>
                                                                                            <w:top w:val="none" w:sz="0" w:space="0" w:color="auto"/>
                                                                                            <w:left w:val="none" w:sz="0" w:space="0" w:color="auto"/>
                                                                                            <w:bottom w:val="none" w:sz="0" w:space="0" w:color="auto"/>
                                                                                            <w:right w:val="none" w:sz="0" w:space="0" w:color="auto"/>
                                                                                          </w:divBdr>
                                                                                          <w:divsChild>
                                                                                            <w:div w:id="1091583809">
                                                                                              <w:marLeft w:val="30"/>
                                                                                              <w:marRight w:val="0"/>
                                                                                              <w:marTop w:val="0"/>
                                                                                              <w:marBottom w:val="0"/>
                                                                                              <w:divBdr>
                                                                                                <w:top w:val="none" w:sz="0" w:space="0" w:color="auto"/>
                                                                                                <w:left w:val="none" w:sz="0" w:space="0" w:color="auto"/>
                                                                                                <w:bottom w:val="none" w:sz="0" w:space="0" w:color="auto"/>
                                                                                                <w:right w:val="none" w:sz="0" w:space="0" w:color="auto"/>
                                                                                              </w:divBdr>
                                                                                              <w:divsChild>
                                                                                                <w:div w:id="148518143">
                                                                                                  <w:marLeft w:val="0"/>
                                                                                                  <w:marRight w:val="0"/>
                                                                                                  <w:marTop w:val="0"/>
                                                                                                  <w:marBottom w:val="0"/>
                                                                                                  <w:divBdr>
                                                                                                    <w:top w:val="none" w:sz="0" w:space="0" w:color="auto"/>
                                                                                                    <w:left w:val="none" w:sz="0" w:space="0" w:color="auto"/>
                                                                                                    <w:bottom w:val="none" w:sz="0" w:space="0" w:color="auto"/>
                                                                                                    <w:right w:val="none" w:sz="0" w:space="0" w:color="auto"/>
                                                                                                  </w:divBdr>
                                                                                                </w:div>
                                                                                                <w:div w:id="504907255">
                                                                                                  <w:marLeft w:val="0"/>
                                                                                                  <w:marRight w:val="0"/>
                                                                                                  <w:marTop w:val="0"/>
                                                                                                  <w:marBottom w:val="0"/>
                                                                                                  <w:divBdr>
                                                                                                    <w:top w:val="none" w:sz="0" w:space="0" w:color="auto"/>
                                                                                                    <w:left w:val="none" w:sz="0" w:space="0" w:color="auto"/>
                                                                                                    <w:bottom w:val="none" w:sz="0" w:space="0" w:color="auto"/>
                                                                                                    <w:right w:val="none" w:sz="0" w:space="0" w:color="auto"/>
                                                                                                  </w:divBdr>
                                                                                                </w:div>
                                                                                                <w:div w:id="599144841">
                                                                                                  <w:marLeft w:val="0"/>
                                                                                                  <w:marRight w:val="0"/>
                                                                                                  <w:marTop w:val="0"/>
                                                                                                  <w:marBottom w:val="0"/>
                                                                                                  <w:divBdr>
                                                                                                    <w:top w:val="none" w:sz="0" w:space="0" w:color="auto"/>
                                                                                                    <w:left w:val="none" w:sz="0" w:space="0" w:color="auto"/>
                                                                                                    <w:bottom w:val="none" w:sz="0" w:space="0" w:color="auto"/>
                                                                                                    <w:right w:val="none" w:sz="0" w:space="0" w:color="auto"/>
                                                                                                  </w:divBdr>
                                                                                                </w:div>
                                                                                                <w:div w:id="756825443">
                                                                                                  <w:marLeft w:val="0"/>
                                                                                                  <w:marRight w:val="0"/>
                                                                                                  <w:marTop w:val="0"/>
                                                                                                  <w:marBottom w:val="0"/>
                                                                                                  <w:divBdr>
                                                                                                    <w:top w:val="none" w:sz="0" w:space="0" w:color="auto"/>
                                                                                                    <w:left w:val="none" w:sz="0" w:space="0" w:color="auto"/>
                                                                                                    <w:bottom w:val="none" w:sz="0" w:space="0" w:color="auto"/>
                                                                                                    <w:right w:val="none" w:sz="0" w:space="0" w:color="auto"/>
                                                                                                  </w:divBdr>
                                                                                                </w:div>
                                                                                                <w:div w:id="1295790440">
                                                                                                  <w:marLeft w:val="0"/>
                                                                                                  <w:marRight w:val="0"/>
                                                                                                  <w:marTop w:val="0"/>
                                                                                                  <w:marBottom w:val="0"/>
                                                                                                  <w:divBdr>
                                                                                                    <w:top w:val="none" w:sz="0" w:space="0" w:color="auto"/>
                                                                                                    <w:left w:val="none" w:sz="0" w:space="0" w:color="auto"/>
                                                                                                    <w:bottom w:val="none" w:sz="0" w:space="0" w:color="auto"/>
                                                                                                    <w:right w:val="none" w:sz="0" w:space="0" w:color="auto"/>
                                                                                                  </w:divBdr>
                                                                                                </w:div>
                                                                                                <w:div w:id="1593779768">
                                                                                                  <w:marLeft w:val="0"/>
                                                                                                  <w:marRight w:val="0"/>
                                                                                                  <w:marTop w:val="0"/>
                                                                                                  <w:marBottom w:val="0"/>
                                                                                                  <w:divBdr>
                                                                                                    <w:top w:val="none" w:sz="0" w:space="0" w:color="auto"/>
                                                                                                    <w:left w:val="none" w:sz="0" w:space="0" w:color="auto"/>
                                                                                                    <w:bottom w:val="none" w:sz="0" w:space="0" w:color="auto"/>
                                                                                                    <w:right w:val="none" w:sz="0" w:space="0" w:color="auto"/>
                                                                                                  </w:divBdr>
                                                                                                </w:div>
                                                                                                <w:div w:id="1651864287">
                                                                                                  <w:marLeft w:val="0"/>
                                                                                                  <w:marRight w:val="0"/>
                                                                                                  <w:marTop w:val="0"/>
                                                                                                  <w:marBottom w:val="0"/>
                                                                                                  <w:divBdr>
                                                                                                    <w:top w:val="none" w:sz="0" w:space="0" w:color="auto"/>
                                                                                                    <w:left w:val="none" w:sz="0" w:space="0" w:color="auto"/>
                                                                                                    <w:bottom w:val="none" w:sz="0" w:space="0" w:color="auto"/>
                                                                                                    <w:right w:val="none" w:sz="0" w:space="0" w:color="auto"/>
                                                                                                  </w:divBdr>
                                                                                                </w:div>
                                                                                                <w:div w:id="1891259580">
                                                                                                  <w:marLeft w:val="0"/>
                                                                                                  <w:marRight w:val="0"/>
                                                                                                  <w:marTop w:val="0"/>
                                                                                                  <w:marBottom w:val="0"/>
                                                                                                  <w:divBdr>
                                                                                                    <w:top w:val="none" w:sz="0" w:space="0" w:color="auto"/>
                                                                                                    <w:left w:val="none" w:sz="0" w:space="0" w:color="auto"/>
                                                                                                    <w:bottom w:val="none" w:sz="0" w:space="0" w:color="auto"/>
                                                                                                    <w:right w:val="none" w:sz="0" w:space="0" w:color="auto"/>
                                                                                                  </w:divBdr>
                                                                                                </w:div>
                                                                                                <w:div w:id="19013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765421563">
      <w:bodyDiv w:val="1"/>
      <w:marLeft w:val="0"/>
      <w:marRight w:val="0"/>
      <w:marTop w:val="0"/>
      <w:marBottom w:val="0"/>
      <w:divBdr>
        <w:top w:val="none" w:sz="0" w:space="0" w:color="auto"/>
        <w:left w:val="none" w:sz="0" w:space="0" w:color="auto"/>
        <w:bottom w:val="none" w:sz="0" w:space="0" w:color="auto"/>
        <w:right w:val="none" w:sz="0" w:space="0" w:color="auto"/>
      </w:divBdr>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18025841">
      <w:bodyDiv w:val="1"/>
      <w:marLeft w:val="0"/>
      <w:marRight w:val="0"/>
      <w:marTop w:val="0"/>
      <w:marBottom w:val="0"/>
      <w:divBdr>
        <w:top w:val="none" w:sz="0" w:space="0" w:color="auto"/>
        <w:left w:val="none" w:sz="0" w:space="0" w:color="auto"/>
        <w:bottom w:val="none" w:sz="0" w:space="0" w:color="auto"/>
        <w:right w:val="none" w:sz="0" w:space="0" w:color="auto"/>
      </w:divBdr>
    </w:div>
    <w:div w:id="1618416172">
      <w:bodyDiv w:val="1"/>
      <w:marLeft w:val="0"/>
      <w:marRight w:val="0"/>
      <w:marTop w:val="0"/>
      <w:marBottom w:val="0"/>
      <w:divBdr>
        <w:top w:val="none" w:sz="0" w:space="0" w:color="auto"/>
        <w:left w:val="none" w:sz="0" w:space="0" w:color="auto"/>
        <w:bottom w:val="none" w:sz="0" w:space="0" w:color="auto"/>
        <w:right w:val="none" w:sz="0" w:space="0" w:color="auto"/>
      </w:divBdr>
    </w:div>
    <w:div w:id="1877963899">
      <w:bodyDiv w:val="1"/>
      <w:marLeft w:val="0"/>
      <w:marRight w:val="0"/>
      <w:marTop w:val="0"/>
      <w:marBottom w:val="0"/>
      <w:divBdr>
        <w:top w:val="none" w:sz="0" w:space="0" w:color="auto"/>
        <w:left w:val="none" w:sz="0" w:space="0" w:color="auto"/>
        <w:bottom w:val="none" w:sz="0" w:space="0" w:color="auto"/>
        <w:right w:val="none" w:sz="0" w:space="0" w:color="auto"/>
      </w:divBdr>
      <w:divsChild>
        <w:div w:id="783420443">
          <w:marLeft w:val="0"/>
          <w:marRight w:val="0"/>
          <w:marTop w:val="0"/>
          <w:marBottom w:val="0"/>
          <w:divBdr>
            <w:top w:val="none" w:sz="0" w:space="0" w:color="auto"/>
            <w:left w:val="none" w:sz="0" w:space="0" w:color="auto"/>
            <w:bottom w:val="none" w:sz="0" w:space="0" w:color="auto"/>
            <w:right w:val="none" w:sz="0" w:space="0" w:color="auto"/>
          </w:divBdr>
          <w:divsChild>
            <w:div w:id="1116100922">
              <w:marLeft w:val="0"/>
              <w:marRight w:val="0"/>
              <w:marTop w:val="0"/>
              <w:marBottom w:val="0"/>
              <w:divBdr>
                <w:top w:val="none" w:sz="0" w:space="0" w:color="auto"/>
                <w:left w:val="none" w:sz="0" w:space="0" w:color="auto"/>
                <w:bottom w:val="none" w:sz="0" w:space="0" w:color="auto"/>
                <w:right w:val="none" w:sz="0" w:space="0" w:color="auto"/>
              </w:divBdr>
              <w:divsChild>
                <w:div w:id="948314369">
                  <w:marLeft w:val="0"/>
                  <w:marRight w:val="0"/>
                  <w:marTop w:val="0"/>
                  <w:marBottom w:val="0"/>
                  <w:divBdr>
                    <w:top w:val="none" w:sz="0" w:space="0" w:color="auto"/>
                    <w:left w:val="none" w:sz="0" w:space="0" w:color="auto"/>
                    <w:bottom w:val="none" w:sz="0" w:space="0" w:color="auto"/>
                    <w:right w:val="none" w:sz="0" w:space="0" w:color="auto"/>
                  </w:divBdr>
                  <w:divsChild>
                    <w:div w:id="808128719">
                      <w:marLeft w:val="0"/>
                      <w:marRight w:val="0"/>
                      <w:marTop w:val="0"/>
                      <w:marBottom w:val="0"/>
                      <w:divBdr>
                        <w:top w:val="none" w:sz="0" w:space="0" w:color="auto"/>
                        <w:left w:val="none" w:sz="0" w:space="0" w:color="auto"/>
                        <w:bottom w:val="none" w:sz="0" w:space="0" w:color="auto"/>
                        <w:right w:val="none" w:sz="0" w:space="0" w:color="auto"/>
                      </w:divBdr>
                      <w:divsChild>
                        <w:div w:id="516045379">
                          <w:marLeft w:val="0"/>
                          <w:marRight w:val="0"/>
                          <w:marTop w:val="0"/>
                          <w:marBottom w:val="0"/>
                          <w:divBdr>
                            <w:top w:val="none" w:sz="0" w:space="0" w:color="auto"/>
                            <w:left w:val="none" w:sz="0" w:space="0" w:color="auto"/>
                            <w:bottom w:val="none" w:sz="0" w:space="0" w:color="auto"/>
                            <w:right w:val="none" w:sz="0" w:space="0" w:color="auto"/>
                          </w:divBdr>
                        </w:div>
                        <w:div w:id="592009110">
                          <w:marLeft w:val="0"/>
                          <w:marRight w:val="0"/>
                          <w:marTop w:val="0"/>
                          <w:marBottom w:val="0"/>
                          <w:divBdr>
                            <w:top w:val="none" w:sz="0" w:space="0" w:color="auto"/>
                            <w:left w:val="none" w:sz="0" w:space="0" w:color="auto"/>
                            <w:bottom w:val="none" w:sz="0" w:space="0" w:color="auto"/>
                            <w:right w:val="none" w:sz="0" w:space="0" w:color="auto"/>
                          </w:divBdr>
                        </w:div>
                        <w:div w:id="2135326059">
                          <w:marLeft w:val="0"/>
                          <w:marRight w:val="0"/>
                          <w:marTop w:val="0"/>
                          <w:marBottom w:val="0"/>
                          <w:divBdr>
                            <w:top w:val="none" w:sz="0" w:space="0" w:color="auto"/>
                            <w:left w:val="none" w:sz="0" w:space="0" w:color="auto"/>
                            <w:bottom w:val="none" w:sz="0" w:space="0" w:color="auto"/>
                            <w:right w:val="none" w:sz="0" w:space="0" w:color="auto"/>
                          </w:divBdr>
                        </w:div>
                      </w:divsChild>
                    </w:div>
                    <w:div w:id="17400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47155361">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auga@litrail.l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litrail.lt/sauga-ir-aplinkosaug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ss@litrail.lt"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SharedWithUsers xmlns="0e2507f1-1fab-4f1f-8c5d-2dd5baf9006a">
      <UserInfo>
        <DisplayName>Neimantas Petkelis</DisplayName>
        <AccountId>12</AccountId>
        <AccountType/>
      </UserInfo>
      <UserInfo>
        <DisplayName>Remigijus Launikonis</DisplayName>
        <AccountId>10</AccountId>
        <AccountType/>
      </UserInfo>
      <UserInfo>
        <DisplayName>Radvilė Kymantaitė</DisplayName>
        <AccountId>16</AccountId>
        <AccountType/>
      </UserInfo>
      <UserInfo>
        <DisplayName>Ilona Jacevič</DisplayName>
        <AccountId>18</AccountId>
        <AccountType/>
      </UserInfo>
      <UserInfo>
        <DisplayName>Julius Zabolevičius</DisplayName>
        <AccountId>17</AccountId>
        <AccountType/>
      </UserInfo>
      <UserInfo>
        <DisplayName>Beata Skurzynska</DisplayName>
        <AccountId>9</AccountId>
        <AccountType/>
      </UserInfo>
      <UserInfo>
        <DisplayName>Donatas Jankauskas</DisplayName>
        <AccountId>19</AccountId>
        <AccountType/>
      </UserInfo>
      <UserInfo>
        <DisplayName>Gytė Vėgelė</DisplayName>
        <AccountId>22</AccountId>
        <AccountType/>
      </UserInfo>
      <UserInfo>
        <DisplayName>Vaiva Mikalauskienė</DisplayName>
        <AccountId>23</AccountId>
        <AccountType/>
      </UserInfo>
      <UserInfo>
        <DisplayName>Marius Ramanauskas</DisplayName>
        <AccountId>6</AccountId>
        <AccountType/>
      </UserInfo>
      <UserInfo>
        <DisplayName>Tomas Jonikaitis</DisplayName>
        <AccountId>11</AccountId>
        <AccountType/>
      </UserInfo>
      <UserInfo>
        <DisplayName>Alina Laurinaitienė</DisplayName>
        <AccountId>21</AccountId>
        <AccountType/>
      </UserInfo>
      <UserInfo>
        <DisplayName>Jurgita Puzarė</DisplayName>
        <AccountId>20</AccountId>
        <AccountType/>
      </UserInfo>
    </SharedWithUsers>
    <_dlc_DocId xmlns="0e2507f1-1fab-4f1f-8c5d-2dd5baf9006a">VWCZ4TY2TVRH-535898010-1752749</_dlc_DocId>
    <_dlc_DocIdUrl xmlns="0e2507f1-1fab-4f1f-8c5d-2dd5baf9006a">
      <Url>https://lglt.sharepoint.com/sites/files/_layouts/15/DocIdRedir.aspx?ID=VWCZ4TY2TVRH-535898010-1752749</Url>
      <Description>VWCZ4TY2TVRH-535898010-1752749</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E9C0F5D513BA704092BD606558B04D5D" ma:contentTypeVersion="185" ma:contentTypeDescription="Kurkite naują dokumentą." ma:contentTypeScope="" ma:versionID="5a8586fae0a11e16966c8a161406210d">
  <xsd:schema xmlns:xsd="http://www.w3.org/2001/XMLSchema" xmlns:xs="http://www.w3.org/2001/XMLSchema" xmlns:p="http://schemas.microsoft.com/office/2006/metadata/properties" xmlns:ns2="0e2507f1-1fab-4f1f-8c5d-2dd5baf9006a" xmlns:ns3="12e0826c-40f2-47bd-b519-bbb4da682c2c" targetNamespace="http://schemas.microsoft.com/office/2006/metadata/properties" ma:root="true" ma:fieldsID="056cdd833a5717bea2c852b00cf2ea56" ns2:_="" ns3:_="">
    <xsd:import namespace="0e2507f1-1fab-4f1f-8c5d-2dd5baf9006a"/>
    <xsd:import namespace="12e0826c-40f2-47bd-b519-bbb4da682c2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2:SharedWithUsers" minOccurs="0"/>
                <xsd:element ref="ns2:SharedWithDetails"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2507f1-1fab-4f1f-8c5d-2dd5baf900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e0826c-40f2-47bd-b519-bbb4da682c2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DDECB2-E587-4BBD-9295-EE895E1C43E0}">
  <ds:schemaRefs>
    <ds:schemaRef ds:uri="http://schemas.openxmlformats.org/officeDocument/2006/bibliography"/>
  </ds:schemaRefs>
</ds:datastoreItem>
</file>

<file path=customXml/itemProps2.xml><?xml version="1.0" encoding="utf-8"?>
<ds:datastoreItem xmlns:ds="http://schemas.openxmlformats.org/officeDocument/2006/customXml" ds:itemID="{5F40A5B0-97C3-439C-84E6-F4DE9A49FDCF}">
  <ds:schemaRefs>
    <ds:schemaRef ds:uri="http://schemas.microsoft.com/sharepoint/v3/contenttype/forms"/>
  </ds:schemaRefs>
</ds:datastoreItem>
</file>

<file path=customXml/itemProps3.xml><?xml version="1.0" encoding="utf-8"?>
<ds:datastoreItem xmlns:ds="http://schemas.openxmlformats.org/officeDocument/2006/customXml" ds:itemID="{6512DAA5-9AF0-4E47-A881-6D07EC45FD64}">
  <ds:schemaRefs>
    <ds:schemaRef ds:uri="http://schemas.microsoft.com/sharepoint/events"/>
  </ds:schemaRefs>
</ds:datastoreItem>
</file>

<file path=customXml/itemProps4.xml><?xml version="1.0" encoding="utf-8"?>
<ds:datastoreItem xmlns:ds="http://schemas.openxmlformats.org/officeDocument/2006/customXml" ds:itemID="{77D21F66-61B8-416B-B531-979F72CAA715}">
  <ds:schemaRefs>
    <ds:schemaRef ds:uri="http://schemas.microsoft.com/office/2006/metadata/properties"/>
    <ds:schemaRef ds:uri="http://schemas.microsoft.com/office/infopath/2007/PartnerControls"/>
    <ds:schemaRef ds:uri="0e2507f1-1fab-4f1f-8c5d-2dd5baf9006a"/>
  </ds:schemaRefs>
</ds:datastoreItem>
</file>

<file path=customXml/itemProps5.xml><?xml version="1.0" encoding="utf-8"?>
<ds:datastoreItem xmlns:ds="http://schemas.openxmlformats.org/officeDocument/2006/customXml" ds:itemID="{4145E2F5-244B-46E2-AA89-3ABC36450166}"/>
</file>

<file path=docProps/app.xml><?xml version="1.0" encoding="utf-8"?>
<Properties xmlns="http://schemas.openxmlformats.org/officeDocument/2006/extended-properties" xmlns:vt="http://schemas.openxmlformats.org/officeDocument/2006/docPropsVTypes">
  <Template>Normal.dotm</Template>
  <TotalTime>374</TotalTime>
  <Pages>17</Pages>
  <Words>8816</Words>
  <Characters>63307</Characters>
  <Application>Microsoft Office Word</Application>
  <DocSecurity>0</DocSecurity>
  <Lines>527</Lines>
  <Paragraphs>143</Paragraphs>
  <ScaleCrop>false</ScaleCrop>
  <HeadingPairs>
    <vt:vector size="2" baseType="variant">
      <vt:variant>
        <vt:lpstr>Title</vt:lpstr>
      </vt:variant>
      <vt:variant>
        <vt:i4>1</vt:i4>
      </vt:variant>
    </vt:vector>
  </HeadingPairs>
  <TitlesOfParts>
    <vt:vector size="1" baseType="lpstr">
      <vt:lpstr>PREKIŲ VIEŠOJO PIRKIMO-PARDAVIMO SUTARTIS NR</vt:lpstr>
    </vt:vector>
  </TitlesOfParts>
  <Company>LG</Company>
  <LinksUpToDate>false</LinksUpToDate>
  <CharactersWithSpaces>71980</CharactersWithSpaces>
  <SharedDoc>false</SharedDoc>
  <HLinks>
    <vt:vector size="30" baseType="variant">
      <vt:variant>
        <vt:i4>786469</vt:i4>
      </vt:variant>
      <vt:variant>
        <vt:i4>9</vt:i4>
      </vt:variant>
      <vt:variant>
        <vt:i4>0</vt:i4>
      </vt:variant>
      <vt:variant>
        <vt:i4>5</vt:i4>
      </vt:variant>
      <vt:variant>
        <vt:lpwstr>mailto:dss@litrail.lt</vt:lpwstr>
      </vt:variant>
      <vt:variant>
        <vt:lpwstr/>
      </vt:variant>
      <vt:variant>
        <vt:i4>8126544</vt:i4>
      </vt:variant>
      <vt:variant>
        <vt:i4>6</vt:i4>
      </vt:variant>
      <vt:variant>
        <vt:i4>0</vt:i4>
      </vt:variant>
      <vt:variant>
        <vt:i4>5</vt:i4>
      </vt:variant>
      <vt:variant>
        <vt:lpwstr>mailto:sauga@litrail.lt</vt:lpwstr>
      </vt:variant>
      <vt:variant>
        <vt:lpwstr/>
      </vt:variant>
      <vt:variant>
        <vt:i4>3014703</vt:i4>
      </vt:variant>
      <vt:variant>
        <vt:i4>3</vt:i4>
      </vt:variant>
      <vt:variant>
        <vt:i4>0</vt:i4>
      </vt:variant>
      <vt:variant>
        <vt:i4>5</vt:i4>
      </vt:variant>
      <vt:variant>
        <vt:lpwstr>http://www.litrail.lt/sauga-ir-aplinkosauga</vt:lpwstr>
      </vt:variant>
      <vt:variant>
        <vt:lpwstr/>
      </vt: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subject/>
  <dc:creator>User</dc:creator>
  <cp:keywords/>
  <cp:lastModifiedBy>Rūta Pugžlienė</cp:lastModifiedBy>
  <cp:revision>190</cp:revision>
  <cp:lastPrinted>2017-12-29T18:19:00Z</cp:lastPrinted>
  <dcterms:created xsi:type="dcterms:W3CDTF">2020-12-23T14:23:00Z</dcterms:created>
  <dcterms:modified xsi:type="dcterms:W3CDTF">2021-11-11T07:50:00Z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2020-03-24T14:19:33.6598710Z</vt:lpwstr>
  </property>
  <property fmtid="{D5CDD505-2E9C-101B-9397-08002B2CF9AE}" pid="5" name="MSIP_Label_cfcb905c-755b-4fd4-bd20-0d682d4f1d27_Name">
    <vt:lpwstr>General</vt:lpwstr>
  </property>
  <property fmtid="{D5CDD505-2E9C-101B-9397-08002B2CF9AE}" pid="6" name="MSIP_Label_cfcb905c-755b-4fd4-bd20-0d682d4f1d27_ActionId">
    <vt:lpwstr>5259b39e-a600-4a57-beec-33a71965df62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0x010100E9C0F5D513BA704092BD606558B04D5D</vt:lpwstr>
  </property>
  <property fmtid="{D5CDD505-2E9C-101B-9397-08002B2CF9AE}" pid="10" name="_dlc_DocIdItemGuid">
    <vt:lpwstr>d4fc5bde-6a87-45c2-b3ba-dcca5bc3d5b9</vt:lpwstr>
  </property>
</Properties>
</file>